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814926" w:rsidRDefault="00A14833"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B1786B" w:rsidRPr="00814926">
        <w:rPr>
          <w:rFonts w:ascii="Times New Roman" w:hAnsi="Times New Roman" w:cs="Times New Roman"/>
          <w:b/>
        </w:rPr>
        <w:t>INCUR</w:t>
      </w:r>
      <w:r w:rsidR="000B5A1C" w:rsidRPr="00814926">
        <w:rPr>
          <w:rFonts w:ascii="Times New Roman" w:hAnsi="Times New Roman" w:cs="Times New Roman"/>
          <w:b/>
        </w:rPr>
        <w:t>AJAREA ASOCIERII LA NIVEL LOCAL</w:t>
      </w:r>
      <w:r w:rsidR="00A27E91" w:rsidRPr="00814926">
        <w:rPr>
          <w:rFonts w:ascii="Times New Roman" w:hAnsi="Times New Roman" w:cs="Times New Roman"/>
          <w:b/>
        </w:rPr>
        <w:t>”</w:t>
      </w:r>
    </w:p>
    <w:p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82189C" w:rsidRPr="00814926">
        <w:rPr>
          <w:rFonts w:ascii="Times New Roman" w:hAnsi="Times New Roman" w:cs="Times New Roman"/>
          <w:b/>
        </w:rPr>
        <w:t>ADA KALEH</w:t>
      </w:r>
    </w:p>
    <w:p w:rsidR="004859C8" w:rsidRPr="00814926" w:rsidRDefault="004859C8" w:rsidP="00DA005D">
      <w:pPr>
        <w:spacing w:line="276" w:lineRule="auto"/>
        <w:jc w:val="center"/>
        <w:rPr>
          <w:rFonts w:ascii="Times New Roman" w:hAnsi="Times New Roman" w:cs="Times New Roman"/>
          <w:b/>
        </w:rPr>
      </w:pPr>
      <w:r w:rsidRPr="00814926">
        <w:rPr>
          <w:rFonts w:ascii="Times New Roman" w:hAnsi="Times New Roman" w:cs="Times New Roman"/>
          <w:b/>
        </w:rPr>
        <w:t>Versiunea 1</w:t>
      </w:r>
      <w:r w:rsidR="008D01E0" w:rsidRPr="00814926">
        <w:rPr>
          <w:rFonts w:ascii="Times New Roman" w:hAnsi="Times New Roman" w:cs="Times New Roman"/>
          <w:b/>
        </w:rPr>
        <w:t xml:space="preserve"> din 201</w:t>
      </w:r>
      <w:r w:rsidR="0019031A" w:rsidRPr="00814926">
        <w:rPr>
          <w:rFonts w:ascii="Times New Roman" w:hAnsi="Times New Roman" w:cs="Times New Roman"/>
          <w:b/>
        </w:rPr>
        <w:t>8</w:t>
      </w:r>
    </w:p>
    <w:p w:rsidR="00192EF4" w:rsidRPr="00814926" w:rsidRDefault="00192EF4" w:rsidP="00DA005D">
      <w:pPr>
        <w:spacing w:line="276" w:lineRule="auto"/>
        <w:jc w:val="both"/>
        <w:rPr>
          <w:rFonts w:ascii="Times New Roman" w:hAnsi="Times New Roman" w:cs="Times New Roman"/>
          <w:b/>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814926" w:rsidRDefault="00192EF4"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F55F78" w:rsidRPr="00814926" w:rsidRDefault="00F55F78" w:rsidP="00DA005D">
      <w:pPr>
        <w:spacing w:line="276" w:lineRule="auto"/>
        <w:jc w:val="both"/>
        <w:rPr>
          <w:rFonts w:ascii="Times New Roman" w:hAnsi="Times New Roman" w:cs="Times New Roman"/>
          <w:i/>
          <w:noProof/>
        </w:rPr>
      </w:pPr>
    </w:p>
    <w:p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82189C" w:rsidRPr="00814926">
        <w:rPr>
          <w:rFonts w:ascii="Times New Roman" w:hAnsi="Times New Roman" w:cs="Times New Roman"/>
          <w:i/>
          <w:noProof/>
        </w:rPr>
        <w:t>ADA KALEH</w:t>
      </w:r>
      <w:r w:rsidRPr="00814926">
        <w:rPr>
          <w:rFonts w:ascii="Times New Roman" w:hAnsi="Times New Roman" w:cs="Times New Roman"/>
          <w:i/>
          <w:noProof/>
        </w:rPr>
        <w:t xml:space="preserve"> privind condițiile obligatorii pentru acordarea fondurilor nerambursabile din cadrul masurii</w:t>
      </w:r>
      <w:r w:rsidR="00B1786B" w:rsidRPr="00814926">
        <w:rPr>
          <w:rFonts w:ascii="Times New Roman" w:hAnsi="Times New Roman" w:cs="Times New Roman"/>
          <w:b/>
          <w:i/>
          <w:noProof/>
        </w:rPr>
        <w:t>M5/3A</w:t>
      </w:r>
      <w:r w:rsidR="00A27E91" w:rsidRPr="00814926">
        <w:rPr>
          <w:rFonts w:ascii="Times New Roman" w:hAnsi="Times New Roman" w:cs="Times New Roman"/>
          <w:b/>
          <w:i/>
          <w:noProof/>
        </w:rPr>
        <w:t>“</w:t>
      </w:r>
      <w:r w:rsidR="00B1786B" w:rsidRPr="00814926">
        <w:rPr>
          <w:rFonts w:ascii="Times New Roman" w:hAnsi="Times New Roman" w:cs="Times New Roman"/>
          <w:b/>
          <w:i/>
          <w:noProof/>
        </w:rPr>
        <w:t>INCUR</w:t>
      </w:r>
      <w:r w:rsidR="001D4AB6">
        <w:rPr>
          <w:rFonts w:ascii="Times New Roman" w:hAnsi="Times New Roman" w:cs="Times New Roman"/>
          <w:b/>
          <w:i/>
          <w:noProof/>
        </w:rPr>
        <w:t>AJAREA ASOCIERII LA NIVEL LOCAL</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p>
    <w:p w:rsidR="009E7211" w:rsidRPr="00814926" w:rsidRDefault="009E7211" w:rsidP="00DA005D">
      <w:pPr>
        <w:tabs>
          <w:tab w:val="right" w:pos="9720"/>
        </w:tabs>
        <w:spacing w:line="276" w:lineRule="auto"/>
        <w:ind w:left="3969"/>
        <w:jc w:val="both"/>
        <w:rPr>
          <w:rFonts w:ascii="Times New Roman" w:hAnsi="Times New Roman" w:cs="Times New Roman"/>
          <w:i/>
          <w:noProof/>
        </w:rPr>
      </w:pPr>
    </w:p>
    <w:p w:rsidR="00B6637D" w:rsidRPr="00814926" w:rsidRDefault="009E7211" w:rsidP="00DA005D">
      <w:pPr>
        <w:tabs>
          <w:tab w:val="right" w:pos="9720"/>
        </w:tabs>
        <w:spacing w:line="276" w:lineRule="auto"/>
        <w:jc w:val="both"/>
        <w:rPr>
          <w:rFonts w:ascii="Times New Roman" w:hAnsi="Times New Roman" w:cs="Times New Roman"/>
          <w:b/>
        </w:rPr>
      </w:pPr>
      <w:r w:rsidRPr="00814926">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814926">
        <w:rPr>
          <w:rFonts w:ascii="Times New Roman" w:hAnsi="Times New Roman" w:cs="Times New Roman"/>
          <w:i/>
          <w:noProof/>
        </w:rPr>
        <w:t>fiind</w:t>
      </w:r>
      <w:r w:rsidRPr="00814926">
        <w:rPr>
          <w:rFonts w:ascii="Times New Roman" w:hAnsi="Times New Roman" w:cs="Times New Roman"/>
          <w:i/>
          <w:noProof/>
        </w:rPr>
        <w:t xml:space="preserve"> publicată pe pagina de internet</w:t>
      </w:r>
      <w:hyperlink r:id="rId9" w:history="1">
        <w:r w:rsidR="0082189C" w:rsidRPr="00814926">
          <w:rPr>
            <w:rStyle w:val="Hyperlink"/>
            <w:rFonts w:ascii="Times New Roman" w:hAnsi="Times New Roman" w:cs="Times New Roman"/>
            <w:i/>
            <w:noProof/>
          </w:rPr>
          <w:t>http://www.galadakaleh.ro/</w:t>
        </w:r>
      </w:hyperlink>
      <w:r w:rsidR="001D4AB6">
        <w:rPr>
          <w:rStyle w:val="Hyperlink"/>
          <w:rFonts w:ascii="Times New Roman" w:hAnsi="Times New Roman" w:cs="Times New Roman"/>
          <w:i/>
          <w:noProof/>
        </w:rPr>
        <w:t xml:space="preserve"> .</w:t>
      </w:r>
    </w:p>
    <w:p w:rsidR="00B6637D" w:rsidRPr="00814926" w:rsidRDefault="00B6637D" w:rsidP="00DA005D">
      <w:pPr>
        <w:tabs>
          <w:tab w:val="left" w:pos="9720"/>
        </w:tabs>
        <w:spacing w:line="276" w:lineRule="auto"/>
        <w:ind w:right="16"/>
        <w:jc w:val="both"/>
        <w:rPr>
          <w:rFonts w:ascii="Times New Roman" w:hAnsi="Times New Roman" w:cs="Times New Roman"/>
          <w:b/>
        </w:rPr>
      </w:pPr>
    </w:p>
    <w:p w:rsidR="00B6637D" w:rsidRPr="00814926" w:rsidRDefault="00B6637D" w:rsidP="00DA005D">
      <w:pPr>
        <w:tabs>
          <w:tab w:val="left" w:pos="9720"/>
        </w:tabs>
        <w:spacing w:line="276" w:lineRule="auto"/>
        <w:ind w:right="16"/>
        <w:jc w:val="both"/>
        <w:rPr>
          <w:rFonts w:ascii="Times New Roman" w:hAnsi="Times New Roman" w:cs="Times New Roman"/>
          <w:b/>
        </w:rPr>
      </w:pPr>
    </w:p>
    <w:p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814926">
        <w:rPr>
          <w:rFonts w:ascii="Times New Roman" w:hAnsi="Times New Roman" w:cs="Times New Roman"/>
          <w:b/>
          <w:i/>
          <w:color w:val="0070C0"/>
        </w:rPr>
        <w:t>IMPORTANT!</w:t>
      </w:r>
    </w:p>
    <w:p w:rsidR="0082189C" w:rsidRPr="00814926" w:rsidRDefault="00812DBD"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r w:rsidRPr="00814926">
        <w:rPr>
          <w:rFonts w:ascii="Times New Roman" w:hAnsi="Times New Roman" w:cs="Times New Roman"/>
          <w:i/>
          <w:color w:val="0070C0"/>
        </w:rPr>
        <w:t>P</w:t>
      </w:r>
      <w:r w:rsidR="0082189C" w:rsidRPr="00814926">
        <w:rPr>
          <w:rFonts w:ascii="Times New Roman" w:hAnsi="Times New Roman" w:cs="Times New Roman"/>
          <w:i/>
          <w:color w:val="0070C0"/>
        </w:rPr>
        <w:t>entru a obţine informaţii ne puteţi contacta direct la sediul nostru de la Parterul Primariei Simian, Strada DE70, nr.64, Sat Simian, Comuna Simian, judetul Mehe</w:t>
      </w:r>
      <w:r w:rsidRPr="00814926">
        <w:rPr>
          <w:rFonts w:ascii="Times New Roman" w:hAnsi="Times New Roman" w:cs="Times New Roman"/>
          <w:i/>
          <w:color w:val="0070C0"/>
        </w:rPr>
        <w:t>dinti, prin telefon la numarul 0752200933, prin e-mail</w:t>
      </w:r>
      <w:r w:rsidR="00654762" w:rsidRPr="00814926">
        <w:rPr>
          <w:rFonts w:ascii="Times New Roman" w:hAnsi="Times New Roman" w:cs="Times New Roman"/>
          <w:i/>
          <w:color w:val="0070C0"/>
        </w:rPr>
        <w:t xml:space="preserve">: </w:t>
      </w:r>
      <w:hyperlink r:id="rId10" w:history="1">
        <w:r w:rsidR="0082189C" w:rsidRPr="00814926">
          <w:rPr>
            <w:rStyle w:val="Hyperlink"/>
            <w:rFonts w:ascii="Times New Roman" w:hAnsi="Times New Roman" w:cs="Times New Roman"/>
            <w:i/>
          </w:rPr>
          <w:t>galadakaleh@gmail.com</w:t>
        </w:r>
      </w:hyperlink>
      <w:r w:rsidR="00654762" w:rsidRPr="00814926">
        <w:rPr>
          <w:rFonts w:ascii="Times New Roman" w:hAnsi="Times New Roman" w:cs="Times New Roman"/>
          <w:i/>
          <w:color w:val="0070C0"/>
        </w:rPr>
        <w:t xml:space="preserve"> sau prin pagina de </w:t>
      </w:r>
      <w:r w:rsidR="0082189C" w:rsidRPr="00814926">
        <w:rPr>
          <w:rFonts w:ascii="Times New Roman" w:hAnsi="Times New Roman" w:cs="Times New Roman"/>
          <w:i/>
          <w:color w:val="0070C0"/>
        </w:rPr>
        <w:t xml:space="preserve">internet </w:t>
      </w:r>
      <w:hyperlink r:id="rId11" w:history="1">
        <w:r w:rsidR="0082189C" w:rsidRPr="00814926">
          <w:rPr>
            <w:rStyle w:val="Hyperlink"/>
            <w:rFonts w:ascii="Times New Roman" w:hAnsi="Times New Roman" w:cs="Times New Roman"/>
            <w:i/>
            <w:noProof/>
          </w:rPr>
          <w:t>www.galadakaleh.ro</w:t>
        </w:r>
      </w:hyperlink>
      <w:r w:rsidR="0082189C" w:rsidRPr="00814926">
        <w:rPr>
          <w:rFonts w:ascii="Times New Roman" w:hAnsi="Times New Roman" w:cs="Times New Roman"/>
          <w:i/>
          <w:noProof/>
        </w:rPr>
        <w:t>.</w:t>
      </w:r>
    </w:p>
    <w:p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rsidR="003003C1" w:rsidRPr="00814926" w:rsidRDefault="003003C1" w:rsidP="00DA005D">
      <w:pPr>
        <w:spacing w:line="276" w:lineRule="auto"/>
        <w:jc w:val="both"/>
        <w:rPr>
          <w:rFonts w:ascii="Times New Roman" w:hAnsi="Times New Roman" w:cs="Times New Roman"/>
          <w:b/>
          <w:bCs/>
        </w:rPr>
      </w:pPr>
    </w:p>
    <w:p w:rsidR="00375F05" w:rsidRPr="00814926" w:rsidRDefault="00375F05" w:rsidP="00DA005D">
      <w:pPr>
        <w:spacing w:line="276" w:lineRule="auto"/>
        <w:jc w:val="both"/>
        <w:rPr>
          <w:rFonts w:ascii="Times New Roman" w:hAnsi="Times New Roman" w:cs="Times New Roman"/>
          <w:b/>
          <w:bCs/>
        </w:rPr>
      </w:pPr>
    </w:p>
    <w:p w:rsidR="000854C9" w:rsidRPr="00814926" w:rsidRDefault="000854C9"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0854C9" w:rsidRPr="00814926" w:rsidRDefault="000854C9" w:rsidP="00DA005D">
      <w:pPr>
        <w:spacing w:line="276" w:lineRule="auto"/>
        <w:jc w:val="both"/>
        <w:rPr>
          <w:rFonts w:ascii="Times New Roman" w:hAnsi="Times New Roman" w:cs="Times New Roman"/>
          <w:b/>
          <w:bCs/>
        </w:rPr>
      </w:pPr>
    </w:p>
    <w:p w:rsidR="00164826" w:rsidRPr="00814926" w:rsidRDefault="00164826"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Default="00B1786B" w:rsidP="00DA005D">
      <w:pPr>
        <w:spacing w:line="276" w:lineRule="auto"/>
        <w:jc w:val="both"/>
        <w:rPr>
          <w:rFonts w:ascii="Times New Roman" w:hAnsi="Times New Roman" w:cs="Times New Roman"/>
        </w:rPr>
      </w:pPr>
    </w:p>
    <w:p w:rsidR="00C83027" w:rsidRDefault="00C83027" w:rsidP="00DA005D">
      <w:pPr>
        <w:spacing w:line="276" w:lineRule="auto"/>
        <w:jc w:val="both"/>
        <w:rPr>
          <w:rFonts w:ascii="Times New Roman" w:hAnsi="Times New Roman" w:cs="Times New Roman"/>
        </w:rPr>
      </w:pPr>
    </w:p>
    <w:p w:rsidR="00DA005D" w:rsidRPr="00814926" w:rsidRDefault="00DA005D"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rsidR="001C2817" w:rsidRPr="00814926" w:rsidRDefault="001C2817" w:rsidP="00DA005D">
          <w:pPr>
            <w:spacing w:line="276" w:lineRule="auto"/>
            <w:jc w:val="both"/>
            <w:rPr>
              <w:rFonts w:ascii="Times New Roman" w:hAnsi="Times New Roman" w:cs="Times New Roman"/>
            </w:rPr>
          </w:pPr>
        </w:p>
        <w:p w:rsidR="001C2817" w:rsidRPr="00814926" w:rsidRDefault="001C2817" w:rsidP="00DA005D">
          <w:pPr>
            <w:spacing w:line="276" w:lineRule="auto"/>
            <w:jc w:val="both"/>
            <w:rPr>
              <w:rFonts w:ascii="Times New Roman" w:hAnsi="Times New Roman" w:cs="Times New Roman"/>
            </w:rPr>
          </w:pPr>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0F372C">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0F372C">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Pr="00814926">
              <w:rPr>
                <w:rFonts w:ascii="Times New Roman" w:hAnsi="Times New Roman" w:cs="Times New Roman"/>
                <w:noProof/>
                <w:webHidden/>
              </w:rPr>
              <w:fldChar w:fldCharType="end"/>
            </w:r>
          </w:hyperlink>
        </w:p>
        <w:p w:rsidR="001C2817" w:rsidRPr="00814926" w:rsidRDefault="000F372C"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Pr="00814926">
              <w:rPr>
                <w:rFonts w:ascii="Times New Roman" w:hAnsi="Times New Roman" w:cs="Times New Roman"/>
                <w:noProof/>
                <w:webHidden/>
              </w:rPr>
              <w:fldChar w:fldCharType="end"/>
            </w:r>
          </w:hyperlink>
        </w:p>
        <w:p w:rsidR="001C2817" w:rsidRPr="00814926" w:rsidRDefault="000F372C"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Pr="00814926">
              <w:rPr>
                <w:rFonts w:ascii="Times New Roman" w:hAnsi="Times New Roman" w:cs="Times New Roman"/>
                <w:noProof/>
                <w:webHidden/>
              </w:rPr>
              <w:fldChar w:fldCharType="end"/>
            </w:r>
          </w:hyperlink>
        </w:p>
        <w:p w:rsidR="004614BE" w:rsidRPr="00814926" w:rsidRDefault="000F372C"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82189C" w:rsidRPr="00814926">
          <w:rPr>
            <w:rStyle w:val="Hyperlink"/>
            <w:rFonts w:ascii="Times New Roman" w:hAnsi="Times New Roman" w:cs="Times New Roman"/>
            <w:i/>
            <w:noProof/>
          </w:rPr>
          <w:t>www.galadakaleh.ro</w:t>
        </w:r>
      </w:hyperlink>
    </w:p>
    <w:p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0B5A1C" w:rsidRPr="00814926">
        <w:rPr>
          <w:rFonts w:ascii="Times New Roman" w:hAnsi="Times New Roman" w:cs="Times New Roman"/>
        </w:rPr>
        <w:t>Acord de cooperare</w:t>
      </w:r>
    </w:p>
    <w:p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a eligibilitatii proiectului</w:t>
      </w:r>
    </w:p>
    <w:p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rsidR="00AD015C" w:rsidRDefault="0082189C" w:rsidP="00DA005D">
      <w:pPr>
        <w:tabs>
          <w:tab w:val="left" w:pos="960"/>
        </w:tabs>
        <w:spacing w:line="276" w:lineRule="auto"/>
        <w:jc w:val="both"/>
        <w:rPr>
          <w:rFonts w:ascii="Times New Roman" w:hAnsi="Times New Roman" w:cs="Times New Roman"/>
        </w:rPr>
      </w:pPr>
      <w:r w:rsidRPr="00814926">
        <w:rPr>
          <w:rFonts w:ascii="Times New Roman" w:hAnsi="Times New Roman" w:cs="Times New Roman"/>
        </w:rPr>
        <w:tab/>
      </w:r>
    </w:p>
    <w:p w:rsidR="00C83027" w:rsidRDefault="00C83027" w:rsidP="00DA005D">
      <w:pPr>
        <w:tabs>
          <w:tab w:val="left" w:pos="960"/>
        </w:tabs>
        <w:spacing w:line="276" w:lineRule="auto"/>
        <w:jc w:val="both"/>
        <w:rPr>
          <w:rFonts w:ascii="Times New Roman" w:hAnsi="Times New Roman" w:cs="Times New Roman"/>
        </w:rPr>
      </w:pPr>
    </w:p>
    <w:p w:rsidR="00C83027" w:rsidRDefault="00C83027" w:rsidP="00DA005D">
      <w:pPr>
        <w:tabs>
          <w:tab w:val="left" w:pos="960"/>
        </w:tabs>
        <w:spacing w:line="276" w:lineRule="auto"/>
        <w:jc w:val="both"/>
        <w:rPr>
          <w:rFonts w:ascii="Times New Roman" w:hAnsi="Times New Roman" w:cs="Times New Roman"/>
        </w:rPr>
      </w:pPr>
    </w:p>
    <w:p w:rsidR="00C83027" w:rsidRPr="00814926" w:rsidRDefault="00C83027" w:rsidP="00DA005D">
      <w:pPr>
        <w:tabs>
          <w:tab w:val="left" w:pos="960"/>
        </w:tabs>
        <w:spacing w:line="276" w:lineRule="auto"/>
        <w:jc w:val="both"/>
        <w:rPr>
          <w:rFonts w:ascii="Times New Roman" w:hAnsi="Times New Roman" w:cs="Times New Roman"/>
        </w:rPr>
      </w:pPr>
    </w:p>
    <w:p w:rsidR="00375F05" w:rsidRPr="00814926" w:rsidRDefault="00375F05" w:rsidP="00DA005D">
      <w:pPr>
        <w:pStyle w:val="Heading1"/>
        <w:numPr>
          <w:ilvl w:val="0"/>
          <w:numId w:val="4"/>
        </w:numPr>
        <w:spacing w:line="276" w:lineRule="auto"/>
        <w:rPr>
          <w:rFonts w:ascii="Times New Roman" w:hAnsi="Times New Roman"/>
        </w:rPr>
      </w:pPr>
      <w:bookmarkStart w:id="0" w:name="_Toc489441984"/>
      <w:r w:rsidRPr="00814926">
        <w:rPr>
          <w:rFonts w:ascii="Times New Roman" w:hAnsi="Times New Roman"/>
        </w:rPr>
        <w:lastRenderedPageBreak/>
        <w:t>Definitii si abrevieri</w:t>
      </w:r>
      <w:bookmarkEnd w:id="0"/>
    </w:p>
    <w:p w:rsidR="00814926" w:rsidRPr="00814926" w:rsidRDefault="00814926" w:rsidP="00DA005D">
      <w:pPr>
        <w:spacing w:line="276" w:lineRule="auto"/>
        <w:jc w:val="both"/>
        <w:rPr>
          <w:rFonts w:ascii="Times New Roman" w:hAnsi="Times New Roman" w:cs="Times New Roman"/>
        </w:rPr>
      </w:pPr>
    </w:p>
    <w:p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parteneriatul constituit din persoane fizice, persoane juridice, persoane fizice autorizate, întreprinderi individuale, întreprinderi familiale și orice altă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p>
    <w:p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este asigurata prin contribuția Uniunii Eu</w:t>
      </w:r>
      <w:r w:rsidR="00FF68E8">
        <w:rPr>
          <w:rFonts w:ascii="Times New Roman" w:hAnsi="Times New Roman" w:cs="Times New Roman"/>
        </w:rPr>
        <w:t>ropene și a Guvernului României</w:t>
      </w:r>
    </w:p>
    <w:p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Pr="00FF68E8">
        <w:rPr>
          <w:rFonts w:ascii="Times New Roman" w:hAnsi="Times New Roman" w:cs="Times New Roman"/>
        </w:rPr>
        <w:t xml:space="preserve">- etapa de verificare a proiectului ce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ce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 , interese economice sau orice alte interese.Interesele anterior menționate includ orice avantaj pentru persoana în cauză, soțul/soția, rude ori afini până la gradul 4 inclusiv.Dispozițiile menționate mai sus se aplică partenerilor, contractorilor, angajaților beneficiarului implicați în realizarea prevederilor prezentului contract.</w:t>
      </w:r>
    </w:p>
    <w:p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un grup de persoane fizice sau juridice,indiferent de statutul juridic pe care un astfel de grup şi membrii săi îl deţin în temeiul legislaţiei naţionale, a căruiexploataţie se situează pe teritoriul RO şi care d</w:t>
      </w:r>
      <w:r w:rsidR="006D5EBF" w:rsidRPr="00814926">
        <w:rPr>
          <w:rFonts w:ascii="Times New Roman" w:eastAsia="Times New Roman" w:hAnsi="Times New Roman" w:cs="Times New Roman"/>
        </w:rPr>
        <w:t>esfăşoară o activitate agricolă.</w:t>
      </w:r>
    </w:p>
    <w:p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este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este întreprinderea care deţine peste 50% din capitalul social şi/sau drepturile de vot în structura altor întreprinderi, în amonte sau în aval.</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este considerat intermediar dacă procesează materia primă proprie sau procesarea reprezintă o acțiune de prestare de servicii către fermier, cel din urmă deținând controlul asupra produsului și condițiilor de comercializare (ex.: stabilirea prețului); </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In cazul procesării / comercializarii productiei membrilor prin intermediul formelor asociative, entitatea care realizeaza procesarea/comercializarea (forma asociativa) nu este considerata intermediar. Această prevedere este valabilă și în cazul procesării / comercializării prin intermediul membrilor parteneriatului.</w:t>
      </w:r>
    </w:p>
    <w:p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configurație a lanțului alimentar care nu implică mai mult de un intermediar între producător și consumator;</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este PFA, II, IF sau persoana juridică (de drept public sau privat) desemnata sa reprezinte parteneriatul în relatia contractuala cu AFIR, conform legislatiei în vigoare</w:t>
      </w:r>
    </w:p>
    <w:p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946E6B" w:rsidRPr="00814926" w:rsidRDefault="008369FC" w:rsidP="00DA005D">
      <w:pPr>
        <w:spacing w:line="276" w:lineRule="auto"/>
        <w:jc w:val="both"/>
        <w:rPr>
          <w:rFonts w:ascii="Times New Roman" w:hAnsi="Times New Roman" w:cs="Times New Roman"/>
        </w:rPr>
      </w:pPr>
      <w:r w:rsidRPr="00814926">
        <w:rPr>
          <w:rFonts w:ascii="Times New Roman" w:hAnsi="Times New Roman" w:cs="Times New Roman"/>
          <w:b/>
        </w:rPr>
        <w:t xml:space="preserve">Teritoriul GAL – </w:t>
      </w:r>
      <w:r w:rsidRPr="00814926">
        <w:rPr>
          <w:rFonts w:ascii="Times New Roman" w:hAnsi="Times New Roman" w:cs="Times New Roman"/>
        </w:rPr>
        <w:t>teritoriu coerent si omogen ce cuprinde 11 localitati din judetul Mehedinti: Comuna Breznita Motru, Comuna Butoiesti, Comuna Devesel, ComunaDumbrava,Comuna Greci, Comuna Hinova, Comuna Prunisor, Comuna Simian, Comuna Stangaceaua, Comuna Tamna, Comuna Voloiac</w:t>
      </w:r>
      <w:r w:rsidR="00946E6B" w:rsidRPr="00814926">
        <w:rPr>
          <w:rFonts w:ascii="Times New Roman" w:hAnsi="Times New Roman" w:cs="Times New Roman"/>
        </w:rPr>
        <w:t>.</w:t>
      </w:r>
    </w:p>
    <w:p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rsidR="002445C7" w:rsidRDefault="002445C7" w:rsidP="00DA005D">
      <w:pPr>
        <w:spacing w:line="276" w:lineRule="auto"/>
        <w:jc w:val="both"/>
        <w:rPr>
          <w:rFonts w:ascii="Times New Roman" w:hAnsi="Times New Roman" w:cs="Times New Roman"/>
        </w:rPr>
      </w:pPr>
    </w:p>
    <w:p w:rsidR="00FF6DE6" w:rsidRDefault="00FF6DE6" w:rsidP="00DA005D">
      <w:pPr>
        <w:spacing w:line="276" w:lineRule="auto"/>
        <w:jc w:val="both"/>
        <w:rPr>
          <w:rFonts w:ascii="Times New Roman" w:hAnsi="Times New Roman" w:cs="Times New Roman"/>
        </w:rPr>
      </w:pPr>
    </w:p>
    <w:p w:rsidR="00FF6DE6" w:rsidRDefault="00FF6DE6" w:rsidP="00DA005D">
      <w:pPr>
        <w:spacing w:line="276" w:lineRule="auto"/>
        <w:jc w:val="both"/>
        <w:rPr>
          <w:rFonts w:ascii="Times New Roman" w:hAnsi="Times New Roman" w:cs="Times New Roman"/>
        </w:rPr>
      </w:pPr>
    </w:p>
    <w:p w:rsidR="00FF6DE6" w:rsidRPr="00814926" w:rsidRDefault="00FF6DE6" w:rsidP="00DA005D">
      <w:pPr>
        <w:spacing w:line="276" w:lineRule="auto"/>
        <w:jc w:val="both"/>
        <w:rPr>
          <w:rFonts w:ascii="Times New Roman" w:hAnsi="Times New Roman" w:cs="Times New Roman"/>
        </w:rPr>
      </w:pP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Pr="00814926">
        <w:rPr>
          <w:rFonts w:ascii="Times New Roman" w:eastAsia="Times New Roman" w:hAnsi="Times New Roman" w:cs="Times New Roman"/>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Pr="00814926">
        <w:rPr>
          <w:rFonts w:ascii="Times New Roman" w:eastAsia="Times New Roman" w:hAnsi="Times New Roman" w:cs="Times New Roman"/>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00A94F1F" w:rsidRPr="00814926">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w:t>
      </w:r>
      <w:r w:rsidRPr="00814926">
        <w:rPr>
          <w:rFonts w:ascii="Times New Roman" w:eastAsia="Times New Roman" w:hAnsi="Times New Roman" w:cs="Times New Roman"/>
          <w:lang w:val="ro-RO"/>
        </w:rPr>
        <w:lastRenderedPageBreak/>
        <w:t>stupilor uzaţi în urma deplasării acestora în pastoral, precum şi pentru decontarea analizelor fizico-chimice care să ateste calitatea mierii.</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decătre ANSVSA.</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rsidR="008369FC" w:rsidRPr="00814926" w:rsidRDefault="008369FC" w:rsidP="00DA005D">
      <w:pPr>
        <w:spacing w:line="276" w:lineRule="auto"/>
        <w:jc w:val="both"/>
        <w:rPr>
          <w:rFonts w:ascii="Times New Roman" w:hAnsi="Times New Roman" w:cs="Times New Roman"/>
        </w:rPr>
      </w:pPr>
    </w:p>
    <w:p w:rsidR="00837221" w:rsidRPr="00814926" w:rsidRDefault="00837221" w:rsidP="00DA005D">
      <w:pPr>
        <w:pStyle w:val="Heading1"/>
        <w:numPr>
          <w:ilvl w:val="0"/>
          <w:numId w:val="4"/>
        </w:numPr>
        <w:spacing w:line="276" w:lineRule="auto"/>
        <w:rPr>
          <w:rFonts w:ascii="Times New Roman" w:hAnsi="Times New Roman"/>
        </w:rPr>
      </w:pPr>
      <w:bookmarkStart w:id="1" w:name="_Toc489441985"/>
      <w:r w:rsidRPr="00814926">
        <w:rPr>
          <w:rFonts w:ascii="Times New Roman" w:hAnsi="Times New Roman"/>
        </w:rPr>
        <w:t>Prevederi generale</w:t>
      </w:r>
      <w:bookmarkEnd w:id="1"/>
    </w:p>
    <w:p w:rsidR="00786D4C" w:rsidRPr="00814926" w:rsidRDefault="00786D4C" w:rsidP="00DA005D">
      <w:pPr>
        <w:spacing w:line="276" w:lineRule="auto"/>
        <w:jc w:val="both"/>
        <w:rPr>
          <w:rFonts w:ascii="Times New Roman" w:hAnsi="Times New Roman" w:cs="Times New Roman"/>
        </w:rPr>
      </w:pPr>
    </w:p>
    <w:p w:rsidR="009B4A42" w:rsidRPr="00814926" w:rsidRDefault="009B4A42" w:rsidP="00DA005D">
      <w:pPr>
        <w:spacing w:line="276" w:lineRule="auto"/>
        <w:jc w:val="both"/>
        <w:rPr>
          <w:rFonts w:ascii="Times New Roman" w:hAnsi="Times New Roman" w:cs="Times New Roman"/>
          <w:b/>
          <w:i/>
          <w:lang w:val="ro-RO"/>
        </w:rPr>
      </w:pPr>
      <w:r w:rsidRPr="00814926">
        <w:rPr>
          <w:rFonts w:ascii="Times New Roman" w:hAnsi="Times New Roman" w:cs="Times New Roman"/>
          <w:b/>
          <w:i/>
          <w:lang w:val="ro-RO"/>
        </w:rPr>
        <w:t xml:space="preserve">Măsura </w:t>
      </w:r>
      <w:r w:rsidR="00B1786B" w:rsidRPr="00814926">
        <w:rPr>
          <w:rFonts w:ascii="Times New Roman" w:hAnsi="Times New Roman" w:cs="Times New Roman"/>
          <w:b/>
          <w:i/>
          <w:lang w:val="ro-RO"/>
        </w:rPr>
        <w:t>M5/3A</w:t>
      </w:r>
      <w:r w:rsidR="00A27E91" w:rsidRPr="00814926">
        <w:rPr>
          <w:rFonts w:ascii="Times New Roman" w:hAnsi="Times New Roman" w:cs="Times New Roman"/>
          <w:b/>
          <w:i/>
          <w:lang w:val="ro-RO"/>
        </w:rPr>
        <w:t>“</w:t>
      </w:r>
      <w:r w:rsidR="00B1786B" w:rsidRPr="00814926">
        <w:rPr>
          <w:rFonts w:ascii="Times New Roman" w:hAnsi="Times New Roman" w:cs="Times New Roman"/>
          <w:b/>
          <w:i/>
          <w:lang w:val="ro-RO"/>
        </w:rPr>
        <w:t>INCUR</w:t>
      </w:r>
      <w:r w:rsidR="00E21637" w:rsidRPr="00814926">
        <w:rPr>
          <w:rFonts w:ascii="Times New Roman" w:hAnsi="Times New Roman" w:cs="Times New Roman"/>
          <w:b/>
          <w:i/>
          <w:lang w:val="ro-RO"/>
        </w:rPr>
        <w:t>AJAREA ASOCIERII LA NIVEL LOCAL</w:t>
      </w:r>
      <w:r w:rsidR="00A27E91" w:rsidRPr="00814926">
        <w:rPr>
          <w:rFonts w:ascii="Times New Roman" w:hAnsi="Times New Roman" w:cs="Times New Roman"/>
          <w:b/>
          <w:i/>
          <w:lang w:val="ro-RO"/>
        </w:rPr>
        <w:t>”</w:t>
      </w:r>
      <w:r w:rsidRPr="00814926">
        <w:rPr>
          <w:rFonts w:ascii="Times New Roman" w:hAnsi="Times New Roman" w:cs="Times New Roman"/>
          <w:b/>
          <w:i/>
          <w:lang w:val="ro-RO"/>
        </w:rPr>
        <w:t xml:space="preserve"> se încadrează, conform Regulame</w:t>
      </w:r>
      <w:r w:rsidR="003D13D5" w:rsidRPr="00814926">
        <w:rPr>
          <w:rFonts w:ascii="Times New Roman" w:hAnsi="Times New Roman" w:cs="Times New Roman"/>
          <w:b/>
          <w:i/>
          <w:lang w:val="ro-RO"/>
        </w:rPr>
        <w:t>ntului (U</w:t>
      </w:r>
      <w:r w:rsidRPr="00814926">
        <w:rPr>
          <w:rFonts w:ascii="Times New Roman" w:hAnsi="Times New Roman" w:cs="Times New Roman"/>
          <w:b/>
          <w:i/>
          <w:lang w:val="ro-RO"/>
        </w:rPr>
        <w:t>E) 1305/ 2013,</w:t>
      </w:r>
      <w:r w:rsidR="00894A9C" w:rsidRPr="00814926">
        <w:rPr>
          <w:rFonts w:ascii="Times New Roman" w:hAnsi="Times New Roman" w:cs="Times New Roman"/>
          <w:b/>
          <w:i/>
          <w:lang w:val="ro-RO"/>
        </w:rPr>
        <w:t xml:space="preserve"> in </w:t>
      </w:r>
      <w:r w:rsidRPr="00814926">
        <w:rPr>
          <w:rFonts w:ascii="Times New Roman" w:hAnsi="Times New Roman" w:cs="Times New Roman"/>
          <w:b/>
          <w:i/>
          <w:lang w:val="ro-RO"/>
        </w:rPr>
        <w:t xml:space="preserve"> art.</w:t>
      </w:r>
      <w:r w:rsidR="00E21637" w:rsidRPr="00814926">
        <w:rPr>
          <w:rFonts w:ascii="Times New Roman" w:hAnsi="Times New Roman" w:cs="Times New Roman"/>
          <w:b/>
          <w:i/>
        </w:rPr>
        <w:t>35</w:t>
      </w:r>
      <w:r w:rsidR="00E41BFC" w:rsidRPr="00814926">
        <w:rPr>
          <w:rFonts w:ascii="Times New Roman" w:hAnsi="Times New Roman" w:cs="Times New Roman"/>
          <w:b/>
          <w:i/>
        </w:rPr>
        <w:t xml:space="preserve"> “</w:t>
      </w:r>
      <w:r w:rsidR="00E21637" w:rsidRPr="00814926">
        <w:rPr>
          <w:rFonts w:ascii="Times New Roman" w:hAnsi="Times New Roman" w:cs="Times New Roman"/>
          <w:b/>
          <w:i/>
        </w:rPr>
        <w:t>Cooperare</w:t>
      </w:r>
      <w:r w:rsidR="00E41BFC" w:rsidRPr="00814926">
        <w:rPr>
          <w:rFonts w:ascii="Times New Roman" w:hAnsi="Times New Roman" w:cs="Times New Roman"/>
          <w:b/>
          <w:i/>
        </w:rPr>
        <w:t>”</w:t>
      </w:r>
      <w:r w:rsidRPr="00814926">
        <w:rPr>
          <w:rFonts w:ascii="Times New Roman" w:hAnsi="Times New Roman" w:cs="Times New Roman"/>
          <w:b/>
          <w:i/>
          <w:lang w:val="ro-RO"/>
        </w:rPr>
        <w:t xml:space="preserve">și contribuie la domeniul de intervenție DI </w:t>
      </w:r>
      <w:r w:rsidR="00E21637" w:rsidRPr="00814926">
        <w:rPr>
          <w:rFonts w:ascii="Times New Roman" w:hAnsi="Times New Roman" w:cs="Times New Roman"/>
          <w:b/>
          <w:i/>
          <w:lang w:val="ro-RO"/>
        </w:rPr>
        <w:t>3</w:t>
      </w:r>
      <w:r w:rsidR="001B53EF" w:rsidRPr="00814926">
        <w:rPr>
          <w:rFonts w:ascii="Times New Roman" w:hAnsi="Times New Roman" w:cs="Times New Roman"/>
          <w:b/>
          <w:i/>
          <w:lang w:val="ro-RO"/>
        </w:rPr>
        <w:t xml:space="preserve">A </w:t>
      </w:r>
      <w:r w:rsidR="00D677C6" w:rsidRPr="00814926">
        <w:rPr>
          <w:rFonts w:ascii="Times New Roman" w:hAnsi="Times New Roman" w:cs="Times New Roman"/>
          <w:b/>
          <w:i/>
          <w:iCs/>
          <w:lang w:val="ro-RO"/>
        </w:rPr>
        <w:t>„</w:t>
      </w:r>
      <w:r w:rsidR="00E21637" w:rsidRPr="00814926">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814926">
        <w:rPr>
          <w:rFonts w:ascii="Times New Roman" w:hAnsi="Times New Roman" w:cs="Times New Roman"/>
          <w:b/>
          <w:i/>
          <w:iCs/>
          <w:lang w:val="ro-RO"/>
        </w:rPr>
        <w:t>".</w:t>
      </w:r>
    </w:p>
    <w:p w:rsidR="00750310" w:rsidRPr="00814926" w:rsidRDefault="00750310" w:rsidP="00DA005D">
      <w:pPr>
        <w:spacing w:line="276" w:lineRule="auto"/>
        <w:jc w:val="both"/>
        <w:rPr>
          <w:rFonts w:ascii="Times New Roman" w:hAnsi="Times New Roman" w:cs="Times New Roman"/>
          <w:b/>
        </w:rPr>
      </w:pPr>
    </w:p>
    <w:p w:rsidR="00940F83" w:rsidRPr="00814926" w:rsidRDefault="00940F83" w:rsidP="00DA005D">
      <w:pPr>
        <w:spacing w:line="276" w:lineRule="auto"/>
        <w:jc w:val="both"/>
        <w:rPr>
          <w:rFonts w:ascii="Times New Roman" w:hAnsi="Times New Roman" w:cs="Times New Roman"/>
          <w:b/>
        </w:rPr>
      </w:pPr>
      <w:r w:rsidRPr="00814926">
        <w:rPr>
          <w:rFonts w:ascii="Times New Roman" w:hAnsi="Times New Roman" w:cs="Times New Roman"/>
          <w:b/>
        </w:rPr>
        <w:t>Măsura contribuie la prioritatea “</w:t>
      </w:r>
      <w:r w:rsidR="00E21637" w:rsidRPr="00814926">
        <w:rPr>
          <w:rFonts w:ascii="Times New Roman" w:hAnsi="Times New Roman" w:cs="Times New Roman"/>
          <w:i/>
        </w:rPr>
        <w:t>P3</w:t>
      </w:r>
      <w:r w:rsidR="00D677C6" w:rsidRPr="00814926">
        <w:rPr>
          <w:rFonts w:ascii="Times New Roman" w:hAnsi="Times New Roman" w:cs="Times New Roman"/>
          <w:i/>
        </w:rPr>
        <w:t xml:space="preserve">. </w:t>
      </w:r>
      <w:r w:rsidR="00E21637" w:rsidRPr="00814926">
        <w:rPr>
          <w:rFonts w:ascii="Times New Roman" w:hAnsi="Times New Roman" w:cs="Times New Roman"/>
          <w:i/>
        </w:rPr>
        <w:t>Promovarea organizării lanțului alimentar, inclusiv a sectoarelor de prelucrare și comercializare a produselor agricole, a bunăstării animalelor și a gestio</w:t>
      </w:r>
      <w:r w:rsidR="00B751C1">
        <w:rPr>
          <w:rFonts w:ascii="Times New Roman" w:hAnsi="Times New Roman" w:cs="Times New Roman"/>
          <w:i/>
        </w:rPr>
        <w:t>nării riscurilor în agricultura</w:t>
      </w:r>
      <w:r w:rsidRPr="00814926">
        <w:rPr>
          <w:rFonts w:ascii="Times New Roman" w:hAnsi="Times New Roman" w:cs="Times New Roman"/>
          <w:i/>
        </w:rPr>
        <w:t xml:space="preserve">” </w:t>
      </w:r>
      <w:r w:rsidRPr="00814926">
        <w:rPr>
          <w:rFonts w:ascii="Times New Roman" w:hAnsi="Times New Roman" w:cs="Times New Roman"/>
          <w:b/>
        </w:rPr>
        <w:t>prevăzuta</w:t>
      </w:r>
      <w:r w:rsidR="003D13D5" w:rsidRPr="00814926">
        <w:rPr>
          <w:rFonts w:ascii="Times New Roman" w:hAnsi="Times New Roman" w:cs="Times New Roman"/>
          <w:b/>
        </w:rPr>
        <w:t xml:space="preserve"> la art. 5, Reg. (U</w:t>
      </w:r>
      <w:r w:rsidR="002C4CE2" w:rsidRPr="00814926">
        <w:rPr>
          <w:rFonts w:ascii="Times New Roman" w:hAnsi="Times New Roman" w:cs="Times New Roman"/>
          <w:b/>
        </w:rPr>
        <w:t>E</w:t>
      </w:r>
      <w:r w:rsidRPr="00814926">
        <w:rPr>
          <w:rFonts w:ascii="Times New Roman" w:hAnsi="Times New Roman" w:cs="Times New Roman"/>
          <w:b/>
        </w:rPr>
        <w:t>) nr. 1305/2013.</w:t>
      </w:r>
    </w:p>
    <w:p w:rsidR="00750310" w:rsidRPr="00814926" w:rsidRDefault="00750310" w:rsidP="00DA005D">
      <w:pPr>
        <w:spacing w:line="276" w:lineRule="auto"/>
        <w:jc w:val="both"/>
        <w:rPr>
          <w:rFonts w:ascii="Times New Roman" w:hAnsi="Times New Roman" w:cs="Times New Roman"/>
          <w:i/>
        </w:rPr>
      </w:pPr>
    </w:p>
    <w:p w:rsidR="0004186C" w:rsidRPr="00814926" w:rsidRDefault="00786D4C" w:rsidP="00DA005D">
      <w:pPr>
        <w:spacing w:line="276" w:lineRule="auto"/>
        <w:jc w:val="both"/>
        <w:rPr>
          <w:rFonts w:ascii="Times New Roman" w:hAnsi="Times New Roman" w:cs="Times New Roman"/>
        </w:rPr>
      </w:pPr>
      <w:r w:rsidRPr="00814926">
        <w:rPr>
          <w:rFonts w:ascii="Times New Roman" w:hAnsi="Times New Roman" w:cs="Times New Roman"/>
        </w:rPr>
        <w:t xml:space="preserve">Masura </w:t>
      </w:r>
      <w:r w:rsidR="00B1786B" w:rsidRPr="00814926">
        <w:rPr>
          <w:rFonts w:ascii="Times New Roman" w:hAnsi="Times New Roman" w:cs="Times New Roman"/>
          <w:b/>
        </w:rPr>
        <w:t>M5/3A</w:t>
      </w:r>
      <w:r w:rsidR="00A27E91" w:rsidRPr="00814926">
        <w:rPr>
          <w:rFonts w:ascii="Times New Roman" w:hAnsi="Times New Roman" w:cs="Times New Roman"/>
          <w:b/>
        </w:rPr>
        <w:t>“</w:t>
      </w:r>
      <w:r w:rsidR="00B1786B" w:rsidRPr="00814926">
        <w:rPr>
          <w:rFonts w:ascii="Times New Roman" w:hAnsi="Times New Roman" w:cs="Times New Roman"/>
          <w:b/>
        </w:rPr>
        <w:t>INCUR</w:t>
      </w:r>
      <w:r w:rsidR="00E21637" w:rsidRPr="00814926">
        <w:rPr>
          <w:rFonts w:ascii="Times New Roman" w:hAnsi="Times New Roman" w:cs="Times New Roman"/>
          <w:b/>
        </w:rPr>
        <w:t>AJAREA ASOCIERII LA NIVEL LOCAL</w:t>
      </w:r>
      <w:r w:rsidR="00A27E91" w:rsidRPr="00814926">
        <w:rPr>
          <w:rFonts w:ascii="Times New Roman" w:hAnsi="Times New Roman" w:cs="Times New Roman"/>
          <w:b/>
        </w:rPr>
        <w:t>”</w:t>
      </w:r>
      <w:r w:rsidR="00E21637" w:rsidRPr="00814926">
        <w:rPr>
          <w:rFonts w:ascii="Times New Roman" w:hAnsi="Times New Roman" w:cs="Times New Roman"/>
        </w:rPr>
        <w:t>vizeazasprijinirea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814926">
        <w:rPr>
          <w:rFonts w:ascii="Times New Roman" w:hAnsi="Times New Roman" w:cs="Times New Roman"/>
        </w:rPr>
        <w:t>.</w:t>
      </w:r>
    </w:p>
    <w:p w:rsidR="00946E6B"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lastRenderedPageBreak/>
        <w:t>Sprijinul acordat în cadrul acestei măsuri va contribui, totodata la facilitarea utilizarii metodelor inovatoare de comercializare a produselor şi atragerea unor categorii noi de 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rsidR="00E21637" w:rsidRPr="00814926" w:rsidRDefault="00E21637"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acestea  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necesara  organizarea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rsidR="00E21637" w:rsidRPr="00814926" w:rsidRDefault="00E21637" w:rsidP="00DA005D">
      <w:pPr>
        <w:spacing w:line="276" w:lineRule="auto"/>
        <w:jc w:val="both"/>
        <w:rPr>
          <w:rFonts w:ascii="Times New Roman" w:hAnsi="Times New Roman" w:cs="Times New Roman"/>
        </w:rPr>
      </w:pPr>
    </w:p>
    <w:p w:rsidR="00946E6B" w:rsidRPr="00814926" w:rsidRDefault="00946E6B" w:rsidP="00DA005D">
      <w:pPr>
        <w:spacing w:line="276" w:lineRule="auto"/>
        <w:jc w:val="both"/>
        <w:rPr>
          <w:rFonts w:ascii="Times New Roman" w:hAnsi="Times New Roman" w:cs="Times New Roman"/>
        </w:rPr>
      </w:pPr>
      <w:r w:rsidRPr="00814926">
        <w:rPr>
          <w:rFonts w:ascii="Times New Roman" w:hAnsi="Times New Roman" w:cs="Times New Roman"/>
        </w:rPr>
        <w:t>Masura este relevanta pentru teritoriu GAL, contribuind direct la dezvoltarea economica a teritoriului GAL printr-o serie de actiuni care conduc la:</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incurajarea asocierii si cooperarii in teritoriul GAL;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lastRenderedPageBreak/>
        <w:t xml:space="preserve">crearea si promovarea lanțuri scurte de aprovizionare;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integrarea pe piata a producatorilor prin adaptarea productiei la cerintele pietei si comercializarea ei la comun;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cresterea veniturilor obtinute din comercializarea produselor agricole locale obtinute la nivel local;</w:t>
      </w:r>
    </w:p>
    <w:p w:rsidR="00946E6B"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imbunatatirea managementului exploatatiilor;</w:t>
      </w:r>
    </w:p>
    <w:p w:rsidR="008369FC" w:rsidRPr="00814926" w:rsidRDefault="008369FC" w:rsidP="00DA005D">
      <w:pPr>
        <w:spacing w:line="276" w:lineRule="auto"/>
        <w:jc w:val="both"/>
        <w:rPr>
          <w:rFonts w:ascii="Times New Roman" w:hAnsi="Times New Roman" w:cs="Times New Roman"/>
        </w:rPr>
      </w:pP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 xml:space="preserve">In cadrul teritoriului GAL Ada Kaleh, dupa cum s-a prezentat in analiza teritoriului si la nivelul analizei SWOT, peste doua treimi din populatia activa a zonei activeaza in domeniul agro-zootehnic. Insa majoritatea acestora sunt fermieri foarte mici, care lucreaza individual si care din lipsa cunostintelor privind avantajele asocierii sau din cauza aspectelor economice şi legislative (insuficienţa surselor de finanţare pentru începerea unei activităţi economice, modificarea continua a legislatiei) sunt reticenti in fata procesului de asociere. De asemenea, nivelul de fragmentare al exploatațiilor agricole fiind unul foarte ridicat, afectează rentabilitatea acestora prin prisma mai multor canale: posibilitățile reduse de implicare pe piață la nivel individual, costuri totale medii mai mari în comparație cu fermele dezvoltate, capacitate redusă de a beneficia de economii de scală, resurse financiare insuficiente pentru contractarea unor credite pentru investiții în mașini sau utilaje agricole etc. </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Lipsa formelor de asociere din teritoriul GAL Ada Kaleh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formează de la sine, au nevoie de sprijin individualizat - pentru fiecare forma de organizare, pe toată durata constituirii și consolidării, până când organizația devine suficient de stabilă și solidă din punct de vedere economic.</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informație relevantă pentru fermieri si promovarea produselor locale.</w:t>
      </w:r>
    </w:p>
    <w:p w:rsidR="003671AA" w:rsidRPr="00814926" w:rsidRDefault="00656767" w:rsidP="00DA005D">
      <w:pPr>
        <w:spacing w:line="276" w:lineRule="auto"/>
        <w:jc w:val="both"/>
        <w:rPr>
          <w:rFonts w:ascii="Times New Roman" w:hAnsi="Times New Roman" w:cs="Times New Roman"/>
          <w:i/>
        </w:rPr>
      </w:pPr>
      <w:r w:rsidRPr="00814926">
        <w:rPr>
          <w:rFonts w:ascii="Times New Roman" w:hAnsi="Times New Roman" w:cs="Times New Roman"/>
          <w:b/>
        </w:rPr>
        <w:t>Masura contribuie la obiectivul de dezvoltare rurală al</w:t>
      </w:r>
      <w:r w:rsidR="003671AA" w:rsidRPr="00814926">
        <w:rPr>
          <w:rFonts w:ascii="Times New Roman" w:hAnsi="Times New Roman" w:cs="Times New Roman"/>
          <w:b/>
        </w:rPr>
        <w:t xml:space="preserve"> Reg. (UE) nr. 1305/2013, art. 4</w:t>
      </w:r>
      <w:r w:rsidRPr="00814926">
        <w:rPr>
          <w:rFonts w:ascii="Times New Roman" w:hAnsi="Times New Roman" w:cs="Times New Roman"/>
          <w:b/>
          <w:i/>
        </w:rPr>
        <w:t>“</w:t>
      </w:r>
      <w:r w:rsidR="00176DB1" w:rsidRPr="00814926">
        <w:rPr>
          <w:rFonts w:ascii="Times New Roman" w:hAnsi="Times New Roman" w:cs="Times New Roman"/>
          <w:i/>
        </w:rPr>
        <w:t>O1. Favorizarea competitivitatii agriculturii</w:t>
      </w:r>
      <w:r w:rsidRPr="00814926">
        <w:rPr>
          <w:rFonts w:ascii="Times New Roman" w:hAnsi="Times New Roman" w:cs="Times New Roman"/>
          <w:i/>
        </w:rPr>
        <w:t>”</w:t>
      </w:r>
      <w:r w:rsidR="003671AA" w:rsidRPr="00814926">
        <w:rPr>
          <w:rFonts w:ascii="Times New Roman" w:hAnsi="Times New Roman" w:cs="Times New Roman"/>
          <w:i/>
        </w:rPr>
        <w:t>.</w:t>
      </w:r>
    </w:p>
    <w:p w:rsidR="00765C16" w:rsidRPr="00814926" w:rsidRDefault="00894A9C" w:rsidP="00DA005D">
      <w:pPr>
        <w:spacing w:line="276" w:lineRule="auto"/>
        <w:jc w:val="both"/>
        <w:rPr>
          <w:rFonts w:ascii="Times New Roman" w:eastAsia="Times New Roman" w:hAnsi="Times New Roman" w:cs="Times New Roman"/>
          <w:b/>
          <w:color w:val="000000"/>
        </w:rPr>
      </w:pPr>
      <w:r w:rsidRPr="00814926">
        <w:rPr>
          <w:rFonts w:ascii="Times New Roman" w:hAnsi="Times New Roman" w:cs="Times New Roman"/>
          <w:b/>
          <w:bCs/>
          <w:lang w:val="ro-RO"/>
        </w:rPr>
        <w:t>Contrib</w:t>
      </w:r>
      <w:r w:rsidR="00765C16" w:rsidRPr="00814926">
        <w:rPr>
          <w:rFonts w:ascii="Times New Roman" w:hAnsi="Times New Roman" w:cs="Times New Roman"/>
          <w:b/>
          <w:bCs/>
          <w:lang w:val="ro-RO"/>
        </w:rPr>
        <w:t xml:space="preserve">uţia publică totală a Măsurii </w:t>
      </w:r>
      <w:r w:rsidR="00B1786B" w:rsidRPr="00814926">
        <w:rPr>
          <w:rFonts w:ascii="Times New Roman" w:hAnsi="Times New Roman" w:cs="Times New Roman"/>
          <w:b/>
          <w:bCs/>
          <w:lang w:val="ro-RO"/>
        </w:rPr>
        <w:t>M5/3A</w:t>
      </w:r>
      <w:r w:rsidR="00765C16" w:rsidRPr="00814926">
        <w:rPr>
          <w:rFonts w:ascii="Times New Roman" w:hAnsi="Times New Roman" w:cs="Times New Roman"/>
          <w:b/>
          <w:lang w:val="ro-RO"/>
        </w:rPr>
        <w:t xml:space="preserve">este de </w:t>
      </w:r>
      <w:r w:rsidR="00DF5A9D" w:rsidRPr="00814926">
        <w:rPr>
          <w:rFonts w:ascii="Times New Roman" w:eastAsia="Times New Roman" w:hAnsi="Times New Roman" w:cs="Times New Roman"/>
          <w:b/>
          <w:color w:val="000000"/>
        </w:rPr>
        <w:t xml:space="preserve">89.221 </w:t>
      </w:r>
      <w:r w:rsidRPr="00814926">
        <w:rPr>
          <w:rFonts w:ascii="Times New Roman" w:hAnsi="Times New Roman" w:cs="Times New Roman"/>
          <w:b/>
          <w:lang w:val="ro-RO"/>
        </w:rPr>
        <w:t xml:space="preserve">Euro. </w:t>
      </w:r>
    </w:p>
    <w:p w:rsidR="00DF5A9D" w:rsidRPr="00814926" w:rsidRDefault="00894A9C" w:rsidP="00DA005D">
      <w:pPr>
        <w:spacing w:line="276" w:lineRule="auto"/>
        <w:jc w:val="both"/>
        <w:rPr>
          <w:rFonts w:ascii="Times New Roman" w:hAnsi="Times New Roman" w:cs="Times New Roman"/>
          <w:spacing w:val="1"/>
        </w:rPr>
      </w:pPr>
      <w:r w:rsidRPr="00814926">
        <w:rPr>
          <w:rFonts w:ascii="Times New Roman" w:hAnsi="Times New Roman" w:cs="Times New Roman"/>
          <w:b/>
          <w:bCs/>
          <w:lang w:val="ro-RO"/>
        </w:rPr>
        <w:t>Tipul sprijinului:</w:t>
      </w:r>
    </w:p>
    <w:p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rsidR="00D6227A" w:rsidRPr="00814926"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rsidR="006743DD" w:rsidRPr="00814926" w:rsidRDefault="006743DD" w:rsidP="00DA005D">
      <w:pPr>
        <w:spacing w:line="276" w:lineRule="auto"/>
        <w:jc w:val="both"/>
        <w:rPr>
          <w:rFonts w:ascii="Times New Roman" w:hAnsi="Times New Roman" w:cs="Times New Roman"/>
          <w:b/>
          <w:bCs/>
          <w:lang w:val="ro-RO"/>
        </w:rPr>
      </w:pPr>
      <w:r w:rsidRPr="00814926">
        <w:rPr>
          <w:rFonts w:ascii="Times New Roman" w:hAnsi="Times New Roman" w:cs="Times New Roman"/>
          <w:b/>
          <w:bCs/>
          <w:lang w:val="ro-RO"/>
        </w:rPr>
        <w:t>Legislaţia naţională şi eur</w:t>
      </w:r>
      <w:r w:rsidR="00DF5A9D" w:rsidRPr="00814926">
        <w:rPr>
          <w:rFonts w:ascii="Times New Roman" w:hAnsi="Times New Roman" w:cs="Times New Roman"/>
          <w:b/>
          <w:bCs/>
          <w:lang w:val="ro-RO"/>
        </w:rPr>
        <w:t>opeană aplicabilă Măsurii M5/3</w:t>
      </w:r>
      <w:r w:rsidR="001B53EF" w:rsidRPr="00814926">
        <w:rPr>
          <w:rFonts w:ascii="Times New Roman" w:hAnsi="Times New Roman" w:cs="Times New Roman"/>
          <w:b/>
          <w:bCs/>
          <w:lang w:val="ro-RO"/>
        </w:rPr>
        <w:t>A</w:t>
      </w:r>
      <w:r w:rsidRPr="00814926">
        <w:rPr>
          <w:rFonts w:ascii="Times New Roman" w:hAnsi="Times New Roman" w:cs="Times New Roman"/>
          <w:b/>
          <w:bCs/>
          <w:lang w:val="ro-RO"/>
        </w:rPr>
        <w:t>:</w:t>
      </w:r>
    </w:p>
    <w:p w:rsidR="006743DD" w:rsidRPr="00814926" w:rsidRDefault="006743DD" w:rsidP="00DA005D">
      <w:pPr>
        <w:spacing w:line="276" w:lineRule="auto"/>
        <w:ind w:left="360"/>
        <w:jc w:val="both"/>
        <w:rPr>
          <w:rFonts w:ascii="Times New Roman" w:hAnsi="Times New Roman" w:cs="Times New Roman"/>
          <w:b/>
          <w:bCs/>
        </w:rPr>
      </w:pPr>
      <w:r w:rsidRPr="00814926">
        <w:rPr>
          <w:rFonts w:ascii="Times New Roman" w:hAnsi="Times New Roman" w:cs="Times New Roman"/>
          <w:b/>
          <w:bCs/>
        </w:rPr>
        <w:lastRenderedPageBreak/>
        <w:t>Legislatie europeana:</w:t>
      </w:r>
    </w:p>
    <w:p w:rsidR="00DF5A9D" w:rsidRPr="00814926" w:rsidRDefault="00DF5A9D" w:rsidP="00DA005D">
      <w:pPr>
        <w:pStyle w:val="ListParagraph"/>
        <w:numPr>
          <w:ilvl w:val="0"/>
          <w:numId w:val="12"/>
        </w:numPr>
        <w:spacing w:line="276" w:lineRule="auto"/>
        <w:jc w:val="both"/>
        <w:rPr>
          <w:rFonts w:ascii="Times New Roman" w:hAnsi="Times New Roman" w:cs="Times New Roman"/>
        </w:rPr>
      </w:pPr>
      <w:r w:rsidRPr="00814926">
        <w:rPr>
          <w:rFonts w:ascii="Times New Roman" w:hAnsi="Times New Roman" w:cs="Times New Roman"/>
        </w:rPr>
        <w:t>Regulamentul nr. 1435/2003 privind statutul societății cooperative europene (SCE);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Directiva 2008/90/CE a Consiliului privind comercializarea materialului de înmulțire și plantare fructifer destinat producției de fructe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Comitetului Comunitar RICA</w:t>
      </w:r>
      <w:r w:rsidRPr="00814926">
        <w:rPr>
          <w:rFonts w:ascii="Calibri" w:eastAsia="Calibri" w:hAnsi="Calibri" w:cs="Calibri"/>
          <w:lang w:val="ro-RO"/>
        </w:rPr>
        <w:t>‐</w:t>
      </w:r>
      <w:r w:rsidRPr="00814926">
        <w:rPr>
          <w:rFonts w:ascii="Times New Roman" w:eastAsia="Times New Roman" w:hAnsi="Times New Roman" w:cs="Times New Roman"/>
          <w:lang w:val="ro-RO"/>
        </w:rPr>
        <w:t xml:space="preserve"> RICC 1500 Rev.3/2010 Manual de tipologie </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EUROSTAT CPSA/SB/714/2013 – Formatul de transmitere a SO 2010</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Recomandarea 2003/361/CE din 6 mai 2003 privind definirea microîntreprinderilor şi a întreprinderilor mici şi mijlocii</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w:t>
      </w:r>
      <w:r w:rsidRPr="00814926">
        <w:rPr>
          <w:rFonts w:ascii="Times New Roman" w:eastAsia="Times New Roman" w:hAnsi="Times New Roman" w:cs="Times New Roman"/>
          <w:lang w:val="ro-RO"/>
        </w:rPr>
        <w:lastRenderedPageBreak/>
        <w:t>a Regulamentului (UE) nr. 1305/2013 al Parlamentului European și al Consiliului în 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p>
    <w:p w:rsidR="005A7FBF" w:rsidRPr="00814926" w:rsidRDefault="005A7FBF" w:rsidP="00DA005D">
      <w:pPr>
        <w:pStyle w:val="ListParagraph"/>
        <w:spacing w:line="276" w:lineRule="auto"/>
        <w:jc w:val="both"/>
        <w:rPr>
          <w:rFonts w:ascii="Times New Roman" w:hAnsi="Times New Roman" w:cs="Times New Roman"/>
        </w:rPr>
      </w:pPr>
    </w:p>
    <w:p w:rsidR="006743DD" w:rsidRPr="00814926" w:rsidRDefault="006743DD" w:rsidP="00DA005D">
      <w:pPr>
        <w:spacing w:line="276" w:lineRule="auto"/>
        <w:jc w:val="both"/>
        <w:rPr>
          <w:rFonts w:ascii="Times New Roman" w:hAnsi="Times New Roman" w:cs="Times New Roman"/>
          <w:b/>
          <w:bCs/>
        </w:rPr>
      </w:pPr>
    </w:p>
    <w:p w:rsidR="006743DD" w:rsidRPr="00814926" w:rsidRDefault="006743DD" w:rsidP="00DA005D">
      <w:pPr>
        <w:pStyle w:val="ListParagraph"/>
        <w:spacing w:line="276" w:lineRule="auto"/>
        <w:jc w:val="both"/>
        <w:rPr>
          <w:rFonts w:ascii="Times New Roman" w:hAnsi="Times New Roman" w:cs="Times New Roman"/>
          <w:b/>
          <w:bCs/>
        </w:rPr>
      </w:pPr>
      <w:r w:rsidRPr="00814926">
        <w:rPr>
          <w:rFonts w:ascii="Times New Roman" w:hAnsi="Times New Roman" w:cs="Times New Roman"/>
          <w:b/>
          <w:bCs/>
        </w:rPr>
        <w:t>Legislatie Nationala:</w:t>
      </w:r>
    </w:p>
    <w:p w:rsidR="006743DD" w:rsidRPr="00814926" w:rsidRDefault="006743DD" w:rsidP="00DA005D">
      <w:pPr>
        <w:spacing w:line="276" w:lineRule="auto"/>
        <w:jc w:val="both"/>
        <w:rPr>
          <w:rFonts w:ascii="Times New Roman" w:hAnsi="Times New Roman" w:cs="Times New Roman"/>
          <w:b/>
          <w:bCs/>
        </w:rPr>
      </w:pPr>
    </w:p>
    <w:p w:rsidR="005A7FBF" w:rsidRPr="00814926" w:rsidRDefault="005A7FBF"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26/2000 cu privire la asociații și fundații</w:t>
      </w:r>
    </w:p>
    <w:p w:rsidR="00916C30" w:rsidRPr="00814926" w:rsidRDefault="00916C30" w:rsidP="00DA005D">
      <w:pPr>
        <w:pStyle w:val="ListParagraph"/>
        <w:numPr>
          <w:ilvl w:val="0"/>
          <w:numId w:val="16"/>
        </w:numPr>
        <w:spacing w:line="276" w:lineRule="auto"/>
        <w:jc w:val="both"/>
        <w:rPr>
          <w:rFonts w:ascii="Times New Roman" w:hAnsi="Times New Roman" w:cs="Times New Roman"/>
          <w:bCs/>
        </w:rPr>
      </w:pPr>
      <w:r w:rsidRPr="00814926">
        <w:rPr>
          <w:rFonts w:ascii="Times New Roman" w:hAnsi="Times New Roman" w:cs="Times New Roman"/>
          <w:bCs/>
        </w:rPr>
        <w:t>Legea 1/2005 privind organizarea si functionarea cooperatiei republicata 2014. Lege nr. 1/2005 republicata 2014</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Legea cooperației agricole nr. 566/2004</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37/2005 privind recunoașterea și funcționarea grupurilor de producători, pentru comercializarea produselor agricole și silvice</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Ordinul ministrului agriculturii, pădurilor și dezvoltării rurale nr. 171/2006 privind aprobarea Normelor de aplicare a Ordonanţei Guvernului nr. 37/2005</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Hotărârea Guvernului nr. 885/ 1995 privind unele măsuri de organizare unitară a evidenţei acţionarilor şi acţiunilor societăţilor comerciale,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522/ 2003 pentru aprobarea Normelor metodologice de aplicare a prevederilor Ordonanţei Guvernului nr. 129/2000 privind formarea profesională a adulţilor,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814926">
        <w:rPr>
          <w:rFonts w:ascii="Times New Roman" w:hAnsi="Times New Roman" w:cs="Times New Roman"/>
          <w:lang w:val="ro-RO" w:eastAsia="ro-RO"/>
        </w:rPr>
        <w:t xml:space="preserve">Hotararea Guvernului nr. 156/ 2004 pentru aprobarea Normelor metodologice de aplicare a Legii pomiculturii nr. </w:t>
      </w:r>
      <w:hyperlink r:id="rId13" w:tooltip="ABROGATA - a POMICULTURII (act publicat in M.Of. 541 din 28-iul-2003)" w:history="1">
        <w:r w:rsidRPr="00814926">
          <w:rPr>
            <w:rFonts w:ascii="Times New Roman" w:hAnsi="Times New Roman" w:cs="Times New Roman"/>
            <w:lang w:val="ro-RO" w:eastAsia="ro-RO"/>
          </w:rPr>
          <w:t>348/2003</w:t>
        </w:r>
      </w:hyperlink>
      <w:r w:rsidRPr="00814926">
        <w:rPr>
          <w:rFonts w:ascii="Times New Roman" w:hAnsi="Times New Roman" w:cs="Times New Roman"/>
          <w:lang w:val="ro-RO" w:eastAsia="ro-RO"/>
        </w:rPr>
        <w:t xml:space="preserve">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918/ 2013 privind aprobarea Cadrului naţional al calificărilor,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218/ 2015 privind registrul agricol pentru perioada 2015-2019,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31/ 1990 privind societăţile comerciale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50/ 1991 privind autorizarea executării lucrărilor de construcţii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82/ 1991 a contabilităţii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rPr>
        <w:t xml:space="preserve">Legii nr. </w:t>
      </w:r>
      <w:hyperlink r:id="rId14" w:tooltip="ABROGATA - a POMICULTURII (act publicat in M.Of. 541 din 28-iul-2003)" w:history="1">
        <w:r w:rsidRPr="00814926">
          <w:rPr>
            <w:rFonts w:ascii="Times New Roman" w:eastAsia="Times New Roman" w:hAnsi="Times New Roman" w:cs="Times New Roman"/>
            <w:color w:val="0000FF"/>
            <w:u w:val="single"/>
            <w:lang w:val="ro-RO"/>
          </w:rPr>
          <w:t>348/2003</w:t>
        </w:r>
      </w:hyperlink>
      <w:r w:rsidRPr="00814926">
        <w:rPr>
          <w:rFonts w:ascii="Times New Roman" w:eastAsia="Times New Roman" w:hAnsi="Times New Roman" w:cs="Times New Roman"/>
          <w:lang w:val="ro-RO"/>
        </w:rPr>
        <w:t xml:space="preserve"> a pomiculturii cu modificările și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571/ 2003 privind Codul Fiscal,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1/ 2011 a educaţiei naţionale,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lastRenderedPageBreak/>
        <w:t>Legea nr. 383/ 2013 a apiculturii</w:t>
      </w:r>
      <w:r w:rsidRPr="00814926">
        <w:rPr>
          <w:rFonts w:ascii="Times New Roman" w:eastAsia="Times New Roman" w:hAnsi="Times New Roman" w:cs="Times New Roman"/>
          <w:lang w:val="ro-RO"/>
        </w:rPr>
        <w:t>, cu modificările şi completările ulterioare</w:t>
      </w:r>
    </w:p>
    <w:p w:rsidR="005A7FB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164/ 2015 a viei şi vinului în sistemul organizării comune a pieţei vitivinicole</w:t>
      </w:r>
      <w:r w:rsidRPr="00814926">
        <w:rPr>
          <w:rFonts w:ascii="Times New Roman" w:eastAsia="Times New Roman" w:hAnsi="Times New Roman" w:cs="Times New Roman"/>
          <w:lang w:val="ro-RO"/>
        </w:rPr>
        <w:t>, cu modificările şi completările ulterioare</w:t>
      </w:r>
    </w:p>
    <w:p w:rsidR="00C31F5A" w:rsidRPr="00136BA0" w:rsidRDefault="00C31F5A" w:rsidP="00DA005D">
      <w:pPr>
        <w:pStyle w:val="ListParagraph"/>
        <w:numPr>
          <w:ilvl w:val="0"/>
          <w:numId w:val="15"/>
        </w:numPr>
        <w:spacing w:line="276" w:lineRule="auto"/>
        <w:jc w:val="both"/>
        <w:rPr>
          <w:rFonts w:ascii="Times New Roman" w:eastAsia="Times New Roman" w:hAnsi="Times New Roman" w:cs="Times New Roman"/>
          <w:color w:val="000000" w:themeColor="text1"/>
          <w:lang w:val="ro-RO"/>
        </w:rPr>
      </w:pPr>
      <w:r w:rsidRPr="00136BA0">
        <w:rPr>
          <w:rFonts w:ascii="Times New Roman" w:eastAsia="Times New Roman" w:hAnsi="Times New Roman" w:cs="Times New Roman"/>
          <w:color w:val="000000" w:themeColor="text1"/>
        </w:rPr>
        <w:t>Legea nr. 36/ 1991,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 xml:space="preserve">Ordinul ministrului economiei și finanțelor nr. 2371/ 2007 pentru aprobarea modelului şi conţinutului unor formulare prevăzute la titlul III din Legea nr. </w:t>
      </w:r>
      <w:hyperlink r:id="rId15" w:history="1">
        <w:r w:rsidRPr="00814926">
          <w:rPr>
            <w:rFonts w:ascii="Times New Roman" w:eastAsia="Times New Roman" w:hAnsi="Times New Roman" w:cs="Times New Roman"/>
            <w:lang w:val="ro-RO"/>
          </w:rPr>
          <w:t>571/2003</w:t>
        </w:r>
      </w:hyperlink>
      <w:r w:rsidRPr="00814926">
        <w:rPr>
          <w:rFonts w:ascii="Times New Roman" w:eastAsia="Times New Roman" w:hAnsi="Times New Roman" w:cs="Times New Roman"/>
          <w:lang w:val="ro-RO"/>
        </w:rPr>
        <w:t xml:space="preserve"> privind </w:t>
      </w:r>
      <w:hyperlink r:id="rId16" w:history="1">
        <w:r w:rsidRPr="00814926">
          <w:rPr>
            <w:rFonts w:ascii="Times New Roman" w:eastAsia="Times New Roman" w:hAnsi="Times New Roman" w:cs="Times New Roman"/>
            <w:lang w:val="ro-RO"/>
          </w:rPr>
          <w:t>Codul fiscal</w:t>
        </w:r>
      </w:hyperlink>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814926">
        <w:rPr>
          <w:rFonts w:ascii="Times New Roman" w:eastAsia="Times New Roman" w:hAnsi="Times New Roman" w:cs="Times New Roman"/>
          <w:bCs/>
          <w:lang w:val="ro-RO"/>
        </w:rPr>
        <w:t xml:space="preserve">Ordinul </w:t>
      </w:r>
      <w:r w:rsidRPr="00814926">
        <w:rPr>
          <w:rFonts w:ascii="Times New Roman" w:eastAsia="Times New Roman" w:hAnsi="Times New Roman" w:cs="Times New Roman"/>
          <w:lang w:val="ro-RO"/>
        </w:rPr>
        <w:t xml:space="preserve">ministrului economiei și finanțelor </w:t>
      </w:r>
      <w:r w:rsidRPr="00814926">
        <w:rPr>
          <w:rFonts w:ascii="Times New Roman" w:eastAsia="Times New Roman" w:hAnsi="Times New Roman" w:cs="Times New Roman"/>
          <w:bCs/>
          <w:lang w:val="ro-RO"/>
        </w:rPr>
        <w:t>nr. 858/ 2008 privind depunerea declaraţiilor fiscale prin mijloace electronice de transmitere la distanţă</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769/ 2009 privind aprobarea Metodologiei de înregistrare a operatorilor economici şi eliberare a autorizaţiei pentru producerea, prelucrarea şi/sau comercializarea seminţelor şi materialului săditor</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ministrului agriculturii, pădurilor și dezvoltării rurale nr. 119/ 2011 pentru aprobarea sistemului unitar de identificare a stupinelor şi stupilor,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2634/ 2015 privind documentele financiar-contabile,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129/ 2000 privind formarea profesională a adulţilor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 xml:space="preserve">Ordonanţa </w:t>
      </w:r>
      <w:r w:rsidRPr="00814926">
        <w:rPr>
          <w:rFonts w:ascii="Times New Roman" w:eastAsia="Times New Roman" w:hAnsi="Times New Roman" w:cs="Times New Roman"/>
          <w:lang w:val="ro-RO"/>
        </w:rPr>
        <w:t>Guvernului</w:t>
      </w:r>
      <w:r w:rsidRPr="00814926">
        <w:rPr>
          <w:rFonts w:ascii="Times New Roman" w:eastAsia="Times New Roman" w:hAnsi="Times New Roman" w:cs="Times New Roman"/>
          <w:bCs/>
          <w:lang w:val="ro-RO"/>
        </w:rPr>
        <w:t xml:space="preserve"> nr.</w:t>
      </w:r>
      <w:hyperlink r:id="rId17" w:history="1">
        <w:r w:rsidRPr="00814926">
          <w:rPr>
            <w:rFonts w:ascii="Times New Roman" w:eastAsia="Times New Roman" w:hAnsi="Times New Roman" w:cs="Times New Roman"/>
            <w:color w:val="000000"/>
            <w:u w:val="single"/>
            <w:lang w:val="ro-RO"/>
          </w:rPr>
          <w:t>92</w:t>
        </w:r>
        <w:r w:rsidRPr="00814926">
          <w:rPr>
            <w:rFonts w:ascii="Times New Roman" w:eastAsia="Times New Roman" w:hAnsi="Times New Roman" w:cs="Times New Roman"/>
            <w:color w:val="000000"/>
            <w:u w:val="single"/>
            <w:lang w:val="ro-RO" w:eastAsia="ja-JP"/>
          </w:rPr>
          <w:t>/</w:t>
        </w:r>
        <w:r w:rsidRPr="00814926">
          <w:rPr>
            <w:rFonts w:ascii="Times New Roman" w:eastAsia="Times New Roman" w:hAnsi="Times New Roman" w:cs="Times New Roman"/>
            <w:color w:val="000000"/>
            <w:u w:val="single"/>
            <w:lang w:val="ro-RO"/>
          </w:rPr>
          <w:t xml:space="preserve"> 2003</w:t>
        </w:r>
      </w:hyperlink>
      <w:r w:rsidRPr="00814926">
        <w:rPr>
          <w:rFonts w:ascii="Times New Roman" w:eastAsia="Times New Roman" w:hAnsi="Times New Roman" w:cs="Times New Roman"/>
          <w:bCs/>
          <w:lang w:val="ro-RO"/>
        </w:rPr>
        <w:t xml:space="preserve"> privind Codul de procedură fiscală - Republicare</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Național de Dezvoltare Rurală 2014-2020</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Naţional de Sprijin al  României în Sectorul Vitivinicol 2014 – 2018.</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107/2017 privind aprobarea schemei de ajutor de minimis "Sprijin pentru implementarea acțiunilor în cadrul strategiei de dezvoltare locală";</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lastRenderedPageBreak/>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w:t>
      </w:r>
      <w:r w:rsidR="004D5114" w:rsidRPr="00814926">
        <w:rPr>
          <w:rFonts w:ascii="Times New Roman" w:hAnsi="Times New Roman" w:cs="Times New Roman"/>
          <w:bCs/>
        </w:rPr>
        <w:t>.</w:t>
      </w:r>
      <w:r w:rsidRPr="00814926">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6743DD" w:rsidRPr="00814926" w:rsidRDefault="004D5114"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w:t>
      </w:r>
      <w:r w:rsidR="006743DD" w:rsidRPr="00814926">
        <w:rPr>
          <w:rFonts w:ascii="Times New Roman" w:hAnsi="Times New Roman" w:cs="Times New Roman"/>
          <w:bCs/>
        </w:rPr>
        <w:t xml:space="preserve"> MADR 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814926">
        <w:rPr>
          <w:rFonts w:ascii="Times New Roman" w:hAnsi="Times New Roman" w:cs="Times New Roman"/>
          <w:bCs/>
        </w:rPr>
        <w:t>;</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Programul National de Dezvoltare Rurala 2014-2020, aprobat prin Decizia Comisiei de punere in aplica</w:t>
      </w:r>
      <w:r w:rsidR="004D5114" w:rsidRPr="00814926">
        <w:rPr>
          <w:rFonts w:ascii="Times New Roman" w:hAnsi="Times New Roman" w:cs="Times New Roman"/>
          <w:bCs/>
        </w:rPr>
        <w:t>re nr. C (2016) 862/ 09.02.2015.</w:t>
      </w:r>
    </w:p>
    <w:p w:rsidR="006743DD" w:rsidRPr="00814926" w:rsidRDefault="006743DD" w:rsidP="00DA005D">
      <w:pPr>
        <w:spacing w:line="276" w:lineRule="auto"/>
        <w:jc w:val="both"/>
        <w:rPr>
          <w:rFonts w:ascii="Times New Roman" w:hAnsi="Times New Roman" w:cs="Times New Roman"/>
          <w:b/>
          <w:bCs/>
          <w:lang w:val="ro-RO"/>
        </w:rPr>
      </w:pPr>
    </w:p>
    <w:p w:rsidR="006A0ADE" w:rsidRPr="00814926" w:rsidRDefault="001F6FA5" w:rsidP="00DA005D">
      <w:pPr>
        <w:spacing w:line="276" w:lineRule="auto"/>
        <w:jc w:val="both"/>
        <w:rPr>
          <w:rFonts w:ascii="Times New Roman" w:hAnsi="Times New Roman" w:cs="Times New Roman"/>
          <w:lang w:val="ro-RO"/>
        </w:rPr>
      </w:pPr>
      <w:r w:rsidRPr="00814926">
        <w:rPr>
          <w:rFonts w:ascii="Times New Roman" w:hAnsi="Times New Roman" w:cs="Times New Roman"/>
          <w:b/>
          <w:bCs/>
          <w:lang w:val="ro-RO"/>
        </w:rPr>
        <w:t>Ari</w:t>
      </w:r>
      <w:r w:rsidR="00927778" w:rsidRPr="00814926">
        <w:rPr>
          <w:rFonts w:ascii="Times New Roman" w:hAnsi="Times New Roman" w:cs="Times New Roman"/>
          <w:b/>
          <w:bCs/>
          <w:lang w:val="ro-RO"/>
        </w:rPr>
        <w:t xml:space="preserve">a de aplicabilitate a Măsurii </w:t>
      </w:r>
      <w:r w:rsidR="00B1786B" w:rsidRPr="00814926">
        <w:rPr>
          <w:rFonts w:ascii="Times New Roman" w:hAnsi="Times New Roman" w:cs="Times New Roman"/>
          <w:b/>
          <w:bCs/>
          <w:lang w:val="ro-RO"/>
        </w:rPr>
        <w:t>M5/3A</w:t>
      </w:r>
      <w:r w:rsidR="006A0ADE" w:rsidRPr="00814926">
        <w:rPr>
          <w:rFonts w:ascii="Times New Roman" w:hAnsi="Times New Roman" w:cs="Times New Roman"/>
          <w:lang w:val="ro-RO"/>
        </w:rPr>
        <w:t>este teritoriul acoperit de GAL Ada Kaleh, respectiv localitatile: Breznita Motru, Butoiesti, Devesel, Dumbrava, Greci, Hinova, Prunisor, Simian, Stangaceaua, Tamna, Voloiac din judetul Mehedinti.</w:t>
      </w:r>
    </w:p>
    <w:p w:rsidR="00195CA6" w:rsidRPr="00814926" w:rsidRDefault="00195CA6" w:rsidP="00DA005D">
      <w:pPr>
        <w:spacing w:line="276" w:lineRule="auto"/>
        <w:jc w:val="both"/>
        <w:rPr>
          <w:rFonts w:ascii="Times New Roman" w:hAnsi="Times New Roman" w:cs="Times New Roman"/>
        </w:rPr>
      </w:pPr>
    </w:p>
    <w:p w:rsidR="00081C6D" w:rsidRPr="00814926" w:rsidRDefault="00081C6D" w:rsidP="00DA005D">
      <w:pPr>
        <w:spacing w:line="276" w:lineRule="auto"/>
        <w:jc w:val="both"/>
        <w:rPr>
          <w:rFonts w:ascii="Times New Roman" w:hAnsi="Times New Roman" w:cs="Times New Roman"/>
          <w:lang w:val="ro-RO"/>
        </w:rPr>
      </w:pPr>
    </w:p>
    <w:p w:rsidR="00081C6D" w:rsidRPr="00814926" w:rsidRDefault="00081C6D" w:rsidP="00DA005D">
      <w:pPr>
        <w:pStyle w:val="Heading1"/>
        <w:numPr>
          <w:ilvl w:val="0"/>
          <w:numId w:val="4"/>
        </w:numPr>
        <w:spacing w:line="276" w:lineRule="auto"/>
        <w:rPr>
          <w:rFonts w:ascii="Times New Roman" w:hAnsi="Times New Roman"/>
        </w:rPr>
      </w:pPr>
      <w:bookmarkStart w:id="2" w:name="_Toc489441986"/>
      <w:r w:rsidRPr="00814926">
        <w:rPr>
          <w:rFonts w:ascii="Times New Roman" w:hAnsi="Times New Roman"/>
        </w:rPr>
        <w:lastRenderedPageBreak/>
        <w:t>Depunerea proiectelor</w:t>
      </w:r>
      <w:bookmarkEnd w:id="2"/>
    </w:p>
    <w:p w:rsidR="009C327C" w:rsidRPr="00814926" w:rsidRDefault="009C327C" w:rsidP="00DA005D">
      <w:pPr>
        <w:spacing w:line="276" w:lineRule="auto"/>
        <w:jc w:val="both"/>
        <w:rPr>
          <w:rFonts w:ascii="Times New Roman" w:hAnsi="Times New Roman" w:cs="Times New Roman"/>
        </w:rPr>
      </w:pPr>
    </w:p>
    <w:p w:rsidR="00946E6B" w:rsidRPr="00814926" w:rsidRDefault="009E05E6" w:rsidP="00DA005D">
      <w:pPr>
        <w:pStyle w:val="Style15"/>
        <w:widowControl/>
        <w:spacing w:before="29" w:line="276" w:lineRule="auto"/>
        <w:rPr>
          <w:rFonts w:ascii="Times New Roman" w:hAnsi="Times New Roman"/>
          <w:b/>
          <w:bCs/>
          <w:lang w:val="ro-RO" w:eastAsia="ro-RO"/>
        </w:rPr>
      </w:pPr>
      <w:bookmarkStart w:id="3" w:name="bookmark6"/>
      <w:r w:rsidRPr="00814926">
        <w:rPr>
          <w:rStyle w:val="FontStyle77"/>
          <w:rFonts w:ascii="Times New Roman" w:hAnsi="Times New Roman" w:cs="Times New Roman"/>
          <w:sz w:val="24"/>
          <w:szCs w:val="24"/>
          <w:lang w:val="ro-RO" w:eastAsia="ro-RO"/>
        </w:rPr>
        <w:t>L</w:t>
      </w:r>
      <w:bookmarkEnd w:id="3"/>
      <w:r w:rsidRPr="00814926">
        <w:rPr>
          <w:rStyle w:val="FontStyle77"/>
          <w:rFonts w:ascii="Times New Roman" w:hAnsi="Times New Roman" w:cs="Times New Roman"/>
          <w:sz w:val="24"/>
          <w:szCs w:val="24"/>
          <w:lang w:val="ro-RO" w:eastAsia="ro-RO"/>
        </w:rPr>
        <w:t xml:space="preserve">ocul unde vor fi depuse proiectele: </w:t>
      </w:r>
      <w:r w:rsidRPr="00814926">
        <w:rPr>
          <w:rStyle w:val="FontStyle75"/>
          <w:rFonts w:ascii="Times New Roman" w:hAnsi="Times New Roman" w:cs="Times New Roman"/>
          <w:sz w:val="24"/>
          <w:szCs w:val="24"/>
          <w:lang w:val="ro-RO" w:eastAsia="ro-RO"/>
        </w:rPr>
        <w:t xml:space="preserve">Proiectele vor fi depuse la sediul GAL Ada Kaleh, situat la  </w:t>
      </w:r>
      <w:r w:rsidRPr="00814926">
        <w:rPr>
          <w:rFonts w:ascii="Times New Roman" w:hAnsi="Times New Roman"/>
          <w:lang w:eastAsia="ro-RO"/>
        </w:rPr>
        <w:t>Parterul Primariei Simian, Strada DE70, nr.64, Sat Simian, Comuna Simian, judetul Mehedinti</w:t>
      </w:r>
      <w:r w:rsidRPr="00814926">
        <w:rPr>
          <w:rStyle w:val="FontStyle75"/>
          <w:rFonts w:ascii="Times New Roman" w:hAnsi="Times New Roman" w:cs="Times New Roman"/>
          <w:sz w:val="24"/>
          <w:szCs w:val="24"/>
          <w:lang w:val="ro-RO" w:eastAsia="ro-RO"/>
        </w:rPr>
        <w:t>.</w:t>
      </w:r>
    </w:p>
    <w:p w:rsidR="00081C6D" w:rsidRPr="00814926" w:rsidRDefault="00081C6D"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814926">
        <w:rPr>
          <w:rStyle w:val="FontStyle75"/>
          <w:rFonts w:ascii="Times New Roman" w:hAnsi="Times New Roman" w:cs="Times New Roman"/>
          <w:sz w:val="24"/>
          <w:szCs w:val="24"/>
          <w:lang w:val="ro-RO" w:eastAsia="ro-RO"/>
        </w:rPr>
        <w:t xml:space="preserve"> si Cererea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814926">
        <w:rPr>
          <w:rStyle w:val="FontStyle75"/>
          <w:rFonts w:ascii="Times New Roman" w:hAnsi="Times New Roman" w:cs="Times New Roman"/>
          <w:sz w:val="24"/>
          <w:szCs w:val="24"/>
          <w:lang w:val="ro-RO" w:eastAsia="ro-RO"/>
        </w:rPr>
        <w:t>.</w:t>
      </w:r>
    </w:p>
    <w:p w:rsidR="006A6E9B" w:rsidRPr="00814926" w:rsidRDefault="000F372C" w:rsidP="00DA005D">
      <w:pPr>
        <w:pStyle w:val="Style15"/>
        <w:widowControl/>
        <w:spacing w:before="29" w:line="276" w:lineRule="auto"/>
        <w:rPr>
          <w:rStyle w:val="FontStyle75"/>
          <w:rFonts w:ascii="Times New Roman" w:hAnsi="Times New Roman" w:cs="Times New Roman"/>
          <w:sz w:val="24"/>
          <w:szCs w:val="24"/>
          <w:lang w:val="ro-RO" w:eastAsia="ro-RO"/>
        </w:rPr>
      </w:pPr>
      <w:r w:rsidRPr="000F372C">
        <w:rPr>
          <w:rFonts w:ascii="Times New Roman" w:hAnsi="Times New Roman"/>
          <w:b/>
          <w:noProof/>
        </w:rPr>
        <w:pict>
          <v:rect id="Rectangle 10" o:spid="_x0000_s1026" style="position:absolute;left:0;text-align:left;margin-left:-4.95pt;margin-top:12.25pt;width:509.95pt;height:42.3pt;z-index:-2516408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" fillcolor="#9cc2e5 [1940]" strokecolor="#1f4d78 [1604]" strokeweight="1pt">
            <v:path arrowok="t"/>
          </v:rect>
        </w:pict>
      </w:r>
    </w:p>
    <w:p w:rsidR="006A6E9B"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b/>
          <w:lang w:val="ro-RO" w:eastAsia="ro-RO"/>
        </w:rPr>
        <w:t>Atentie!</w:t>
      </w:r>
      <w:r w:rsidRPr="00814926">
        <w:rPr>
          <w:rFonts w:ascii="Times New Roman" w:hAnsi="Times New Roman"/>
          <w:lang w:val="ro-RO" w:eastAsia="ro-RO"/>
        </w:rPr>
        <w:t xml:space="preserve"> In situatia in care documentele scanate nu corespund cu documentele in format fizic </w:t>
      </w:r>
    </w:p>
    <w:p w:rsidR="001409C9"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lang w:val="ro-RO" w:eastAsia="ro-RO"/>
        </w:rPr>
        <w:t>proiectul va fi declarat neconform!</w:t>
      </w:r>
    </w:p>
    <w:p w:rsidR="006A6E9B" w:rsidRPr="00814926" w:rsidRDefault="006A6E9B" w:rsidP="00DA005D">
      <w:pPr>
        <w:pStyle w:val="Style15"/>
        <w:spacing w:line="276" w:lineRule="auto"/>
        <w:rPr>
          <w:rFonts w:ascii="Times New Roman" w:hAnsi="Times New Roman"/>
          <w:b/>
          <w:bCs/>
          <w:lang w:val="ro-RO" w:eastAsia="ro-RO"/>
        </w:rPr>
      </w:pPr>
    </w:p>
    <w:p w:rsidR="006A6E9B" w:rsidRPr="00814926" w:rsidRDefault="00081C6D" w:rsidP="00DA005D">
      <w:pPr>
        <w:pStyle w:val="Style15"/>
        <w:widowControl/>
        <w:spacing w:before="120" w:line="276" w:lineRule="auto"/>
        <w:rPr>
          <w:rFonts w:ascii="Times New Roman" w:hAnsi="Times New Roman"/>
          <w:lang w:val="ro-RO" w:eastAsia="ro-RO"/>
        </w:rPr>
      </w:pPr>
      <w:r w:rsidRPr="00814926">
        <w:rPr>
          <w:rStyle w:val="FontStyle77"/>
          <w:rFonts w:ascii="Times New Roman" w:hAnsi="Times New Roman" w:cs="Times New Roman"/>
          <w:sz w:val="24"/>
          <w:szCs w:val="24"/>
          <w:lang w:val="ro-RO" w:eastAsia="ro-RO"/>
        </w:rPr>
        <w:t xml:space="preserve">Perioada de depunere a proiectelor </w:t>
      </w:r>
      <w:r w:rsidR="00F858AA" w:rsidRPr="00814926">
        <w:rPr>
          <w:rStyle w:val="FontStyle75"/>
          <w:rFonts w:ascii="Times New Roman" w:hAnsi="Times New Roman" w:cs="Times New Roman"/>
          <w:sz w:val="24"/>
          <w:szCs w:val="24"/>
          <w:lang w:val="ro-RO" w:eastAsia="ro-RO"/>
        </w:rPr>
        <w:t>estecea mentionata in cadrul</w:t>
      </w:r>
      <w:r w:rsidRPr="00814926">
        <w:rPr>
          <w:rStyle w:val="FontStyle75"/>
          <w:rFonts w:ascii="Times New Roman" w:hAnsi="Times New Roman" w:cs="Times New Roman"/>
          <w:sz w:val="24"/>
          <w:szCs w:val="24"/>
          <w:lang w:val="ro-RO" w:eastAsia="ro-RO"/>
        </w:rPr>
        <w:t xml:space="preserve"> apelului de selectie</w:t>
      </w:r>
      <w:r w:rsidR="00562E50" w:rsidRPr="00814926">
        <w:rPr>
          <w:rStyle w:val="FontStyle75"/>
          <w:rFonts w:ascii="Times New Roman" w:hAnsi="Times New Roman" w:cs="Times New Roman"/>
          <w:sz w:val="24"/>
          <w:szCs w:val="24"/>
          <w:lang w:val="ro-RO" w:eastAsia="ro-RO"/>
        </w:rPr>
        <w:t xml:space="preserve">. </w:t>
      </w:r>
    </w:p>
    <w:p w:rsidR="00562E50" w:rsidRPr="00814926" w:rsidRDefault="00562E50" w:rsidP="00DA005D">
      <w:pPr>
        <w:pStyle w:val="Style15"/>
        <w:widowControl/>
        <w:spacing w:before="120" w:line="276" w:lineRule="auto"/>
        <w:rPr>
          <w:rFonts w:ascii="Times New Roman" w:hAnsi="Times New Roman"/>
          <w:lang w:eastAsia="ro-RO"/>
        </w:rPr>
      </w:pPr>
      <w:r w:rsidRPr="00814926">
        <w:rPr>
          <w:rFonts w:ascii="Times New Roman" w:hAnsi="Times New Roman"/>
          <w:lang w:eastAsia="ro-RO"/>
        </w:rPr>
        <w:t xml:space="preserve">Depunerea proiectelor se va face la sediul GAL </w:t>
      </w:r>
      <w:r w:rsidR="0082189C" w:rsidRPr="00814926">
        <w:rPr>
          <w:rFonts w:ascii="Times New Roman" w:hAnsi="Times New Roman"/>
          <w:lang w:eastAsia="ro-RO"/>
        </w:rPr>
        <w:t>ADA KALEH</w:t>
      </w:r>
      <w:r w:rsidRPr="00814926">
        <w:rPr>
          <w:rFonts w:ascii="Times New Roman" w:hAnsi="Times New Roman"/>
          <w:lang w:eastAsia="ro-RO"/>
        </w:rPr>
        <w:t xml:space="preserve">, mentionat la punctul anterior, de luni până vineri, în intervalul orar 09:00 – 16:00, în perioada de valabilitate a apelului de selecție. </w:t>
      </w:r>
    </w:p>
    <w:p w:rsidR="00562E50" w:rsidRPr="00814926" w:rsidRDefault="00562E50" w:rsidP="00DA005D">
      <w:pPr>
        <w:pStyle w:val="Style15"/>
        <w:spacing w:before="120" w:line="276" w:lineRule="auto"/>
        <w:rPr>
          <w:rFonts w:ascii="Times New Roman" w:hAnsi="Times New Roman"/>
          <w:lang w:eastAsia="ro-RO"/>
        </w:rPr>
      </w:pPr>
      <w:r w:rsidRPr="00814926">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82189C" w:rsidRPr="00814926">
        <w:rPr>
          <w:rFonts w:ascii="Times New Roman" w:hAnsi="Times New Roman"/>
          <w:lang w:eastAsia="ro-RO"/>
        </w:rPr>
        <w:t>ADA KALEH</w:t>
      </w:r>
      <w:r w:rsidRPr="00814926">
        <w:rPr>
          <w:rFonts w:ascii="Times New Roman" w:hAnsi="Times New Roman"/>
          <w:lang w:eastAsia="ro-RO"/>
        </w:rPr>
        <w:t xml:space="preserve"> și se vor notifica în scris şi prin intermediul paginii de internet</w:t>
      </w:r>
      <w:hyperlink r:id="rId18" w:history="1">
        <w:r w:rsidR="009E05E6" w:rsidRPr="00814926">
          <w:rPr>
            <w:rStyle w:val="Hyperlink"/>
            <w:rFonts w:ascii="Times New Roman" w:hAnsi="Times New Roman"/>
            <w:lang w:eastAsia="ro-RO"/>
          </w:rPr>
          <w:t xml:space="preserve">www.galadakaleh.ro. </w:t>
        </w:r>
      </w:hyperlink>
    </w:p>
    <w:p w:rsidR="004C1717" w:rsidRPr="00814926" w:rsidRDefault="00081C6D" w:rsidP="00DA005D">
      <w:pPr>
        <w:pStyle w:val="Style15"/>
        <w:widowControl/>
        <w:spacing w:before="120" w:line="276" w:lineRule="auto"/>
        <w:rPr>
          <w:rFonts w:ascii="Times New Roman" w:hAnsi="Times New Roman"/>
          <w:lang w:eastAsia="ro-RO"/>
        </w:rPr>
      </w:pPr>
      <w:r w:rsidRPr="00814926">
        <w:rPr>
          <w:rStyle w:val="FontStyle77"/>
          <w:rFonts w:ascii="Times New Roman" w:hAnsi="Times New Roman" w:cs="Times New Roman"/>
          <w:sz w:val="24"/>
          <w:szCs w:val="24"/>
          <w:lang w:val="ro-RO" w:eastAsia="ro-RO"/>
        </w:rPr>
        <w:t xml:space="preserve">Alocarea pe sesiune: </w:t>
      </w:r>
      <w:r w:rsidR="004C1717" w:rsidRPr="00814926">
        <w:rPr>
          <w:rStyle w:val="FontStyle75"/>
          <w:rFonts w:ascii="Times New Roman" w:hAnsi="Times New Roman" w:cs="Times New Roman"/>
          <w:sz w:val="24"/>
          <w:szCs w:val="24"/>
          <w:lang w:val="ro-RO" w:eastAsia="ro-RO"/>
        </w:rPr>
        <w:t xml:space="preserve">este cea mentionata in cadrul apelului de selectie. </w:t>
      </w:r>
    </w:p>
    <w:p w:rsidR="00081C6D" w:rsidRPr="00814926"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814926">
        <w:rPr>
          <w:rStyle w:val="FontStyle75"/>
          <w:rFonts w:ascii="Times New Roman" w:hAnsi="Times New Roman" w:cs="Times New Roman"/>
          <w:sz w:val="24"/>
          <w:szCs w:val="24"/>
          <w:lang w:val="ro-RO" w:eastAsia="ro-RO"/>
        </w:rPr>
        <w:t>p</w:t>
      </w:r>
      <w:r w:rsidRPr="00814926">
        <w:rPr>
          <w:rStyle w:val="FontStyle75"/>
          <w:rFonts w:ascii="Times New Roman" w:hAnsi="Times New Roman" w:cs="Times New Roman"/>
          <w:sz w:val="24"/>
          <w:szCs w:val="24"/>
          <w:lang w:val="ro-RO" w:eastAsia="ro-RO"/>
        </w:rPr>
        <w:t xml:space="preserve">entru această măsură, </w:t>
      </w:r>
      <w:r w:rsidRPr="00814926">
        <w:rPr>
          <w:rStyle w:val="FontStyle75"/>
          <w:rFonts w:ascii="Times New Roman" w:hAnsi="Times New Roman" w:cs="Times New Roman"/>
          <w:color w:val="000000" w:themeColor="text1"/>
          <w:sz w:val="24"/>
          <w:szCs w:val="24"/>
          <w:lang w:val="ro-RO" w:eastAsia="ro-RO"/>
        </w:rPr>
        <w:t xml:space="preserve">pragul minim este de </w:t>
      </w:r>
      <w:r w:rsidR="00481E06" w:rsidRPr="00136BA0">
        <w:rPr>
          <w:rStyle w:val="FontStyle75"/>
          <w:rFonts w:ascii="Times New Roman" w:hAnsi="Times New Roman" w:cs="Times New Roman"/>
          <w:color w:val="000000" w:themeColor="text1"/>
          <w:sz w:val="24"/>
          <w:szCs w:val="24"/>
          <w:lang w:val="ro-RO" w:eastAsia="ro-RO"/>
        </w:rPr>
        <w:t>1</w:t>
      </w:r>
      <w:r w:rsidR="00136BA0" w:rsidRPr="00136BA0">
        <w:rPr>
          <w:rStyle w:val="FontStyle75"/>
          <w:rFonts w:ascii="Times New Roman" w:hAnsi="Times New Roman" w:cs="Times New Roman"/>
          <w:color w:val="000000" w:themeColor="text1"/>
          <w:sz w:val="24"/>
          <w:szCs w:val="24"/>
          <w:lang w:val="ro-RO" w:eastAsia="ro-RO"/>
        </w:rPr>
        <w:t>0</w:t>
      </w:r>
      <w:r w:rsidRPr="00136BA0">
        <w:rPr>
          <w:rStyle w:val="FontStyle75"/>
          <w:rFonts w:ascii="Times New Roman" w:hAnsi="Times New Roman" w:cs="Times New Roman"/>
          <w:color w:val="000000" w:themeColor="text1"/>
          <w:sz w:val="24"/>
          <w:szCs w:val="24"/>
          <w:lang w:val="ro-RO" w:eastAsia="ro-RO"/>
        </w:rPr>
        <w:t xml:space="preserve"> puncte</w:t>
      </w:r>
      <w:ins w:id="4" w:author="Utilizator Windows" w:date="2019-10-01T14:50:00Z">
        <w:r w:rsidR="00C64BD5">
          <w:rPr>
            <w:rStyle w:val="FontStyle75"/>
            <w:rFonts w:ascii="Times New Roman" w:hAnsi="Times New Roman" w:cs="Times New Roman"/>
            <w:color w:val="000000" w:themeColor="text1"/>
            <w:sz w:val="24"/>
            <w:szCs w:val="24"/>
            <w:lang w:val="ro-RO" w:eastAsia="ro-RO"/>
          </w:rPr>
          <w:t xml:space="preserve"> </w:t>
        </w:r>
      </w:ins>
      <w:r w:rsidRPr="00136BA0">
        <w:rPr>
          <w:rStyle w:val="FontStyle75"/>
          <w:rFonts w:ascii="Times New Roman" w:hAnsi="Times New Roman" w:cs="Times New Roman"/>
          <w:color w:val="000000" w:themeColor="text1"/>
          <w:sz w:val="24"/>
          <w:szCs w:val="24"/>
          <w:lang w:val="ro-RO" w:eastAsia="ro-RO"/>
        </w:rPr>
        <w:t xml:space="preserve">şi </w:t>
      </w:r>
      <w:r w:rsidRPr="00814926">
        <w:rPr>
          <w:rStyle w:val="FontStyle75"/>
          <w:rFonts w:ascii="Times New Roman" w:hAnsi="Times New Roman" w:cs="Times New Roman"/>
          <w:sz w:val="24"/>
          <w:szCs w:val="24"/>
          <w:lang w:val="ro-RO" w:eastAsia="ro-RO"/>
        </w:rPr>
        <w:t>reprezintă pragul sub care niciun proiect nu poate beneficia de finanţare nerambursabilă.</w:t>
      </w:r>
    </w:p>
    <w:p w:rsidR="00255C9C" w:rsidRPr="00814926" w:rsidRDefault="00255C9C" w:rsidP="00DA005D">
      <w:pPr>
        <w:spacing w:line="276" w:lineRule="auto"/>
        <w:jc w:val="both"/>
        <w:rPr>
          <w:rFonts w:ascii="Times New Roman" w:hAnsi="Times New Roman" w:cs="Times New Roman"/>
        </w:rPr>
      </w:pPr>
    </w:p>
    <w:p w:rsidR="00255C9C" w:rsidRPr="00814926" w:rsidRDefault="00255C9C" w:rsidP="00DA005D">
      <w:pPr>
        <w:pStyle w:val="Heading1"/>
        <w:numPr>
          <w:ilvl w:val="0"/>
          <w:numId w:val="4"/>
        </w:numPr>
        <w:spacing w:line="276" w:lineRule="auto"/>
        <w:rPr>
          <w:rFonts w:ascii="Times New Roman" w:hAnsi="Times New Roman"/>
          <w:bCs/>
          <w:lang w:val="en-US"/>
        </w:rPr>
      </w:pPr>
      <w:bookmarkStart w:id="5" w:name="_Toc489441987"/>
      <w:r w:rsidRPr="00814926">
        <w:rPr>
          <w:rFonts w:ascii="Times New Roman" w:hAnsi="Times New Roman"/>
          <w:bCs/>
          <w:lang w:val="en-US"/>
        </w:rPr>
        <w:t>Categoriile de beneficiari eligibili</w:t>
      </w:r>
      <w:bookmarkEnd w:id="5"/>
    </w:p>
    <w:p w:rsidR="005A107D" w:rsidRPr="00814926" w:rsidRDefault="005A107D" w:rsidP="00DA005D">
      <w:pPr>
        <w:spacing w:line="276" w:lineRule="auto"/>
        <w:jc w:val="both"/>
        <w:rPr>
          <w:rFonts w:ascii="Times New Roman" w:hAnsi="Times New Roman" w:cs="Times New Roman"/>
        </w:rPr>
      </w:pPr>
    </w:p>
    <w:p w:rsidR="00377471" w:rsidRPr="00814926" w:rsidRDefault="000F372C" w:rsidP="00DA005D">
      <w:pPr>
        <w:spacing w:line="276" w:lineRule="auto"/>
        <w:jc w:val="both"/>
        <w:rPr>
          <w:rFonts w:ascii="Times New Roman" w:hAnsi="Times New Roman" w:cs="Times New Roman"/>
        </w:rPr>
      </w:pPr>
      <w:bookmarkStart w:id="6" w:name="bookmark7"/>
      <w:r w:rsidRPr="000F372C">
        <w:rPr>
          <w:rFonts w:ascii="Times New Roman" w:hAnsi="Times New Roman" w:cs="Times New Roman"/>
          <w:b/>
          <w:noProof/>
        </w:rPr>
        <w:pict>
          <v:rect id="Rectangle 2" o:spid="_x0000_s1030" style="position:absolute;left:0;text-align:left;margin-left:-115.65pt;margin-top:1952.15pt;width:499.2pt;height:87.2pt;z-index:-251608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" fillcolor="#9cc2e5 [1940]" strokecolor="#1f4d78 [1604]" strokeweight="1pt">
            <v:path arrowok="t"/>
          </v:rect>
        </w:pict>
      </w:r>
      <w:r w:rsidR="00EF0623" w:rsidRPr="00814926">
        <w:rPr>
          <w:rFonts w:ascii="Times New Roman" w:hAnsi="Times New Roman" w:cs="Times New Roman"/>
          <w:b/>
          <w:bCs/>
          <w:lang w:val="ro-RO"/>
        </w:rPr>
        <w:t>B</w:t>
      </w:r>
      <w:bookmarkEnd w:id="6"/>
      <w:r w:rsidR="00EF0623" w:rsidRPr="00814926">
        <w:rPr>
          <w:rFonts w:ascii="Times New Roman" w:hAnsi="Times New Roman" w:cs="Times New Roman"/>
          <w:b/>
          <w:bCs/>
          <w:lang w:val="ro-RO"/>
        </w:rPr>
        <w:t xml:space="preserve">eneficiarii eligibili </w:t>
      </w:r>
      <w:r w:rsidR="00EF0623" w:rsidRPr="00814926">
        <w:rPr>
          <w:rFonts w:ascii="Times New Roman" w:hAnsi="Times New Roman" w:cs="Times New Roman"/>
          <w:lang w:val="ro-RO"/>
        </w:rPr>
        <w:t xml:space="preserve">pentru sprijinul acordat prin Măsura </w:t>
      </w:r>
      <w:r w:rsidR="00B1786B" w:rsidRPr="00814926">
        <w:rPr>
          <w:rFonts w:ascii="Times New Roman" w:hAnsi="Times New Roman" w:cs="Times New Roman"/>
          <w:lang w:val="ro-RO"/>
        </w:rPr>
        <w:t>M5/3A</w:t>
      </w:r>
      <w:r w:rsidR="00EF0623" w:rsidRPr="00814926">
        <w:rPr>
          <w:rFonts w:ascii="Times New Roman" w:hAnsi="Times New Roman" w:cs="Times New Roman"/>
          <w:lang w:val="ro-RO"/>
        </w:rPr>
        <w:t>„</w:t>
      </w:r>
      <w:r w:rsidR="00B1786B" w:rsidRPr="00814926">
        <w:rPr>
          <w:rFonts w:ascii="Times New Roman" w:hAnsi="Times New Roman" w:cs="Times New Roman"/>
          <w:lang w:val="ro-RO"/>
        </w:rPr>
        <w:t xml:space="preserve">INCURAJAREA ASOCIERII LA NIVEL LOCAL </w:t>
      </w:r>
      <w:r w:rsidR="00C809B6" w:rsidRPr="00814926">
        <w:rPr>
          <w:rFonts w:ascii="Times New Roman" w:hAnsi="Times New Roman" w:cs="Times New Roman"/>
          <w:lang w:val="ro-RO"/>
        </w:rPr>
        <w:t>” sunt</w:t>
      </w:r>
      <w:r w:rsidR="00377471" w:rsidRPr="00814926">
        <w:rPr>
          <w:rFonts w:ascii="Times New Roman" w:hAnsi="Times New Roman" w:cs="Times New Roman"/>
        </w:rPr>
        <w:t>forme asociative din teritoriul GAL recunoscute de legislatia in vigoare: grupuri de producatori, cooperative agricole, asociatii ale producatorilor, fundatii si federatii, inclusiv grupuri constituite conform articolului</w:t>
      </w:r>
      <w:r w:rsidR="006F2B00" w:rsidRPr="00814926">
        <w:rPr>
          <w:rFonts w:ascii="Times New Roman" w:hAnsi="Times New Roman" w:cs="Times New Roman"/>
        </w:rPr>
        <w:t xml:space="preserve"> 35 din Reg.(UE) nr. 1305/2013 -</w:t>
      </w:r>
      <w:r w:rsidR="00377471" w:rsidRPr="00814926">
        <w:rPr>
          <w:rFonts w:ascii="Times New Roman" w:hAnsi="Times New Roman" w:cs="Times New Roman"/>
        </w:rPr>
        <w:t xml:space="preserve">PARTENERIATE constituite în baza unui ACORD </w:t>
      </w:r>
      <w:r w:rsidR="006F2B00" w:rsidRPr="00814926">
        <w:rPr>
          <w:rFonts w:ascii="Times New Roman" w:hAnsi="Times New Roman" w:cs="Times New Roman"/>
        </w:rPr>
        <w:t xml:space="preserve">DE </w:t>
      </w:r>
      <w:r w:rsidR="00377471" w:rsidRPr="00814926">
        <w:rPr>
          <w:rFonts w:ascii="Times New Roman" w:hAnsi="Times New Roman" w:cs="Times New Roman"/>
        </w:rPr>
        <w:t xml:space="preserve">COOPERARE şi în a cărui componenţă să fie cel puţin un partener din categoriile de mai jos și cel puțin un fermier sau un grup de producători/o cooperativă care își desfășoară activitatea în sectorul agricol/pomicol, în funcție de submăsură: </w:t>
      </w:r>
    </w:p>
    <w:p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fermieri;</w:t>
      </w:r>
    </w:p>
    <w:p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microîntreprinderi ș</w:t>
      </w:r>
      <w:r w:rsidR="00D96EEE" w:rsidRPr="00814926">
        <w:rPr>
          <w:rFonts w:ascii="Times New Roman" w:hAnsi="Times New Roman" w:cs="Times New Roman"/>
        </w:rPr>
        <w:t>i întreprinderi mici;</w:t>
      </w:r>
    </w:p>
    <w:p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organizaț</w:t>
      </w:r>
      <w:r w:rsidR="00D96EEE" w:rsidRPr="00814926">
        <w:rPr>
          <w:rFonts w:ascii="Times New Roman" w:hAnsi="Times New Roman" w:cs="Times New Roman"/>
        </w:rPr>
        <w:t>ii neguvernamentale;</w:t>
      </w:r>
    </w:p>
    <w:p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lastRenderedPageBreak/>
        <w:t>consilii locale</w:t>
      </w:r>
      <w:r w:rsidR="00136BA0">
        <w:rPr>
          <w:rStyle w:val="FootnoteReference"/>
          <w:rFonts w:ascii="Times New Roman" w:hAnsi="Times New Roman" w:cs="Times New Roman"/>
        </w:rPr>
        <w:footnoteReference w:id="2"/>
      </w:r>
      <w:r w:rsidRPr="00814926">
        <w:rPr>
          <w:rFonts w:ascii="Times New Roman" w:hAnsi="Times New Roman" w:cs="Times New Roman"/>
        </w:rPr>
        <w:t>;</w:t>
      </w:r>
    </w:p>
    <w:p w:rsidR="00EF0623"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unități școlare, sanitare, de agrement și de alimentație publică.</w:t>
      </w:r>
    </w:p>
    <w:p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ATENȚIE:</w:t>
      </w:r>
    </w:p>
    <w:p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Solicitantul este un parteneriat constituit din cel puţin 2 entități, conform art. 35 alin. (1) din Regulamentul (UE) nr. 1305/2013.</w:t>
      </w:r>
    </w:p>
    <w:p w:rsidR="00737E91" w:rsidRDefault="00737E91" w:rsidP="00737E91">
      <w:pPr>
        <w:spacing w:line="276" w:lineRule="auto"/>
        <w:jc w:val="both"/>
        <w:rPr>
          <w:rFonts w:ascii="Times New Roman" w:eastAsia="Times New Roman" w:hAnsi="Times New Roman" w:cs="Times New Roman"/>
        </w:rPr>
      </w:pPr>
    </w:p>
    <w:p w:rsidR="00C31F5A" w:rsidRDefault="00C31F5A" w:rsidP="00DA005D">
      <w:pPr>
        <w:spacing w:line="276" w:lineRule="auto"/>
        <w:jc w:val="both"/>
        <w:rPr>
          <w:rFonts w:ascii="Times New Roman" w:eastAsia="Times New Roman" w:hAnsi="Times New Roman" w:cs="Times New Roman"/>
        </w:rPr>
      </w:pPr>
    </w:p>
    <w:p w:rsidR="00FA0FB4" w:rsidRPr="00814926" w:rsidRDefault="00F9290B" w:rsidP="00DA005D">
      <w:pPr>
        <w:spacing w:line="276" w:lineRule="auto"/>
        <w:jc w:val="both"/>
        <w:rPr>
          <w:rFonts w:ascii="Times New Roman" w:eastAsia="Times New Roman" w:hAnsi="Times New Roman" w:cs="Times New Roman"/>
        </w:rPr>
      </w:pPr>
      <w:r w:rsidRPr="00814926">
        <w:rPr>
          <w:rFonts w:ascii="Times New Roman" w:eastAsia="Times New Roman" w:hAnsi="Times New Roman" w:cs="Times New Roman"/>
        </w:rPr>
        <w:t>B</w:t>
      </w:r>
      <w:r w:rsidR="00FA0FB4" w:rsidRPr="00814926">
        <w:rPr>
          <w:rFonts w:ascii="Times New Roman" w:eastAsia="Times New Roman" w:hAnsi="Times New Roman" w:cs="Times New Roman"/>
        </w:rPr>
        <w:t>eneficiarii indirecti</w:t>
      </w:r>
      <w:r w:rsidR="00257357" w:rsidRPr="00814926">
        <w:rPr>
          <w:rFonts w:ascii="Times New Roman" w:eastAsia="Times New Roman" w:hAnsi="Times New Roman" w:cs="Times New Roman"/>
        </w:rPr>
        <w:t xml:space="preserve"> ai investitiilor finantate in cadrul Masurii </w:t>
      </w:r>
      <w:r w:rsidR="00B1786B" w:rsidRPr="00814926">
        <w:rPr>
          <w:rFonts w:ascii="Times New Roman" w:eastAsia="Times New Roman" w:hAnsi="Times New Roman" w:cs="Times New Roman"/>
        </w:rPr>
        <w:t>M5/3A</w:t>
      </w:r>
      <w:r w:rsidR="00E940E9" w:rsidRPr="00814926">
        <w:rPr>
          <w:rFonts w:ascii="Times New Roman" w:eastAsia="Times New Roman" w:hAnsi="Times New Roman" w:cs="Times New Roman"/>
        </w:rPr>
        <w:t xml:space="preserve">sunt: </w:t>
      </w:r>
      <w:r w:rsidR="00377471" w:rsidRPr="00814926">
        <w:rPr>
          <w:rFonts w:ascii="Times New Roman" w:eastAsia="Times New Roman" w:hAnsi="Times New Roman" w:cs="Times New Roman"/>
        </w:rPr>
        <w:t>micii fermieri din teritoriul GAL, populatia din teritoriul GAL, procesatorii si comerciantii</w:t>
      </w:r>
      <w:r w:rsidR="00946E6B" w:rsidRPr="00814926">
        <w:rPr>
          <w:rFonts w:ascii="Times New Roman" w:eastAsia="Times New Roman" w:hAnsi="Times New Roman" w:cs="Times New Roman"/>
        </w:rPr>
        <w:t>.</w:t>
      </w:r>
    </w:p>
    <w:p w:rsidR="00D96EEE" w:rsidRPr="00814926" w:rsidRDefault="00D96EEE"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rsidR="00D96EEE" w:rsidRPr="00814926" w:rsidRDefault="00D96EEE"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rsidR="00A80CF1" w:rsidRPr="00814926" w:rsidRDefault="00A80CF1"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rsidR="00A80CF1" w:rsidRPr="00814926" w:rsidRDefault="000F372C" w:rsidP="00DA005D">
      <w:pPr>
        <w:spacing w:line="276" w:lineRule="auto"/>
        <w:jc w:val="both"/>
        <w:rPr>
          <w:rFonts w:ascii="Times New Roman" w:eastAsia="Times New Roman" w:hAnsi="Times New Roman" w:cs="Times New Roman"/>
          <w:lang w:val="ro-RO"/>
        </w:rPr>
      </w:pPr>
      <w:r w:rsidRPr="000F372C">
        <w:rPr>
          <w:rFonts w:ascii="Times New Roman" w:eastAsia="Times New Roman" w:hAnsi="Times New Roman" w:cs="Times New Roman"/>
          <w:noProof/>
        </w:rPr>
        <w:pict>
          <v:roundrect id="Rounded Rectangle 9" o:spid="_x0000_s1029" style="position:absolute;left:0;text-align:left;margin-left:-9.8pt;margin-top:31.6pt;width:462pt;height:131.45pt;z-index:-251607040;visibility:visible;v-text-anchor:middle" arcsize="10923f" wrapcoords="771 0 561 123 -35 1605 -105 3086 -105 18761 -35 20119 491 21600 631 21600 20758 21600 20899 21600 21495 20119 21530 19749 21600 18144 21600 2962 21565 1605 21004 123 20794 0 77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" fillcolor="#9cc2e5 [1940]" stroked="f">
            <v:shadow on="t" color="#8db3e2" offset="-2pt,1pt"/>
            <v:textbox inset="0,0,0,0">
              <w:txbxContent>
                <w:p w:rsidR="00136BA0" w:rsidRPr="00835198" w:rsidRDefault="00136BA0" w:rsidP="00A80CF1">
                  <w:pPr>
                    <w:jc w:val="center"/>
                    <w:rPr>
                      <w:rFonts w:ascii="Times New Roman" w:hAnsi="Times New Roman" w:cs="Times New Roman"/>
                    </w:rPr>
                  </w:pPr>
                  <w:r w:rsidRPr="00835198">
                    <w:rPr>
                      <w:rFonts w:ascii="Times New Roman" w:hAnsi="Times New Roman" w:cs="Times New Roman"/>
                      <w:b/>
                    </w:rPr>
                    <w:t>Atentie!</w:t>
                  </w:r>
                </w:p>
                <w:p w:rsidR="00136BA0" w:rsidRDefault="00136BA0"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rsidR="00136BA0" w:rsidRPr="00654762" w:rsidRDefault="00136BA0"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rsidR="00136BA0" w:rsidRPr="00CD0DBF" w:rsidRDefault="00136BA0" w:rsidP="00A80CF1">
                  <w:pPr>
                    <w:jc w:val="center"/>
                    <w:rPr>
                      <w:rFonts w:cs="Arial"/>
                      <w:i/>
                      <w:sz w:val="20"/>
                      <w:szCs w:val="20"/>
                    </w:rPr>
                  </w:pPr>
                </w:p>
                <w:p w:rsidR="00136BA0" w:rsidRDefault="00136BA0" w:rsidP="00A80CF1">
                  <w:pPr>
                    <w:jc w:val="center"/>
                  </w:pPr>
                </w:p>
              </w:txbxContent>
            </v:textbox>
            <w10:wrap type="through"/>
          </v:roundrect>
        </w:pict>
      </w:r>
    </w:p>
    <w:p w:rsidR="00F9290B" w:rsidRPr="00814926" w:rsidRDefault="00F9290B" w:rsidP="00DA005D">
      <w:pPr>
        <w:spacing w:line="276" w:lineRule="auto"/>
        <w:jc w:val="both"/>
        <w:rPr>
          <w:rFonts w:ascii="Times New Roman" w:eastAsia="Times New Roman" w:hAnsi="Times New Roman" w:cs="Times New Roman"/>
          <w:bCs/>
        </w:rPr>
      </w:pPr>
    </w:p>
    <w:p w:rsidR="006A6E9B" w:rsidRPr="00814926" w:rsidRDefault="006A6E9B" w:rsidP="00DA005D">
      <w:pPr>
        <w:spacing w:line="276" w:lineRule="auto"/>
        <w:jc w:val="both"/>
        <w:rPr>
          <w:rFonts w:ascii="Times New Roman" w:eastAsia="Times New Roman" w:hAnsi="Times New Roman" w:cs="Times New Roman"/>
          <w:bCs/>
        </w:rPr>
      </w:pPr>
    </w:p>
    <w:p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rsidR="006A6E9B" w:rsidRPr="00814926" w:rsidRDefault="006A6E9B" w:rsidP="00DA005D">
      <w:pPr>
        <w:spacing w:line="276" w:lineRule="auto"/>
        <w:jc w:val="both"/>
        <w:rPr>
          <w:rFonts w:ascii="Times New Roman" w:eastAsia="Times New Roman" w:hAnsi="Times New Roman" w:cs="Times New Roman"/>
          <w:bCs/>
        </w:rPr>
      </w:pPr>
    </w:p>
    <w:p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Solicitanţii/ beneficiarii, după caz, înregistraţi în registrul debitorilor AFIR, atât pentru Programul SAPARD, cât şi pentru FEADR, care NU achită integral datoria faţă de </w:t>
      </w:r>
      <w:r w:rsidRPr="00814926">
        <w:rPr>
          <w:rFonts w:ascii="Times New Roman" w:eastAsia="Times New Roman" w:hAnsi="Times New Roman" w:cs="Times New Roman"/>
          <w:bCs/>
          <w:lang w:val="ro-RO"/>
        </w:rPr>
        <w:lastRenderedPageBreak/>
        <w:t>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rsidR="00C31F5A" w:rsidRDefault="00C31F5A" w:rsidP="00C31F5A">
      <w:pPr>
        <w:spacing w:line="276" w:lineRule="auto"/>
        <w:jc w:val="both"/>
        <w:rPr>
          <w:rFonts w:ascii="Times New Roman" w:eastAsia="Times New Roman" w:hAnsi="Times New Roman" w:cs="Times New Roman"/>
          <w:bCs/>
          <w:lang w:val="ro-RO"/>
        </w:rPr>
      </w:pPr>
    </w:p>
    <w:p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rsidR="00C91883" w:rsidRPr="00814926" w:rsidRDefault="00C91883" w:rsidP="00DA005D">
      <w:pPr>
        <w:spacing w:line="276" w:lineRule="auto"/>
        <w:jc w:val="both"/>
        <w:rPr>
          <w:rFonts w:ascii="Times New Roman" w:eastAsia="Times New Roman" w:hAnsi="Times New Roman" w:cs="Times New Roman"/>
          <w:b/>
          <w:bCs/>
        </w:rPr>
      </w:pPr>
    </w:p>
    <w:p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Liderul de proiect trebuie să se încadreze în următoarele forme de organizare (listă indicativă)</w:t>
      </w:r>
      <w:r w:rsidR="00F9290B" w:rsidRPr="00814926">
        <w:rPr>
          <w:rFonts w:ascii="Times New Roman" w:eastAsia="Times New Roman" w:hAnsi="Times New Roman" w:cs="Times New Roman"/>
          <w:b/>
          <w:bCs/>
        </w:rPr>
        <w:t>:</w:t>
      </w:r>
    </w:p>
    <w:p w:rsidR="00246D3F" w:rsidRPr="00814926" w:rsidRDefault="00246D3F" w:rsidP="00DA005D">
      <w:pPr>
        <w:spacing w:line="276" w:lineRule="auto"/>
        <w:jc w:val="both"/>
        <w:rPr>
          <w:rFonts w:ascii="Times New Roman" w:eastAsia="Times New Roman" w:hAnsi="Times New Roman" w:cs="Times New Roman"/>
          <w:bCs/>
        </w:rPr>
      </w:pP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familiala infiintata in baza OUG nr. 44/ 2008 cu modificarile si completarileulterioare;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t>Societăţi agricole şi alte forme de asociere în agricultură (înfiinţate în baza Legii nr. 36/1991, cu modificările şi completările ulterioare)</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rsidR="00F9290B" w:rsidRPr="00814926" w:rsidRDefault="00F9290B" w:rsidP="00DA005D">
      <w:pPr>
        <w:spacing w:line="276" w:lineRule="auto"/>
        <w:jc w:val="both"/>
        <w:rPr>
          <w:rFonts w:ascii="Times New Roman" w:eastAsia="Times New Roman" w:hAnsi="Times New Roman" w:cs="Times New Roman"/>
          <w:bCs/>
        </w:rPr>
      </w:pPr>
    </w:p>
    <w:p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lastRenderedPageBreak/>
        <w:t xml:space="preserve">Atentie! Sunt eligibili solicitantii care desfăşoară activitate agricolă numai prin intermediul formei de organizare în numele căreia solicită sprijinul, respectând statutul de microîntreprindere/întreprindere mică. </w:t>
      </w: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rsidR="008D4477" w:rsidRPr="00814926" w:rsidRDefault="008D4477" w:rsidP="00DA005D">
      <w:pPr>
        <w:spacing w:line="276" w:lineRule="auto"/>
        <w:jc w:val="both"/>
        <w:rPr>
          <w:rFonts w:ascii="Times New Roman" w:eastAsia="Times New Roman" w:hAnsi="Times New Roman" w:cs="Times New Roman"/>
          <w:b/>
          <w:bCs/>
        </w:rPr>
      </w:pPr>
    </w:p>
    <w:p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rsidR="008D4477" w:rsidRPr="00814926" w:rsidRDefault="008D4477" w:rsidP="00DA005D">
      <w:pPr>
        <w:spacing w:line="276" w:lineRule="auto"/>
        <w:jc w:val="both"/>
        <w:rPr>
          <w:rFonts w:ascii="Times New Roman" w:eastAsia="Times New Roman" w:hAnsi="Times New Roman" w:cs="Times New Roman"/>
          <w:b/>
          <w:bCs/>
        </w:rPr>
      </w:pP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Prin excepție de la prevederile de mai sus:</w:t>
      </w:r>
    </w:p>
    <w:p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rsidR="008D4477" w:rsidRPr="00814926" w:rsidRDefault="008D4477" w:rsidP="00DA005D">
      <w:pPr>
        <w:spacing w:line="276" w:lineRule="auto"/>
        <w:jc w:val="both"/>
        <w:rPr>
          <w:rFonts w:ascii="Times New Roman" w:eastAsia="Times New Roman" w:hAnsi="Times New Roman" w:cs="Times New Roman"/>
          <w:bCs/>
          <w:lang w:val="ro-RO"/>
        </w:rPr>
      </w:pP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rsidR="008D4477" w:rsidRPr="00814926" w:rsidRDefault="008D4477" w:rsidP="00DA005D">
      <w:pPr>
        <w:spacing w:line="276" w:lineRule="auto"/>
        <w:jc w:val="both"/>
        <w:rPr>
          <w:rFonts w:ascii="Times New Roman" w:eastAsia="Times New Roman" w:hAnsi="Times New Roman" w:cs="Times New Roman"/>
          <w:bCs/>
          <w:lang w:val="ro-RO"/>
        </w:rPr>
      </w:pP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lastRenderedPageBreak/>
        <w:t xml:space="preserve">Atentie! </w:t>
      </w:r>
    </w:p>
    <w:p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Numărul de membri nu poate să scadă sub cel din acordul de cooperare inițial.</w:t>
      </w:r>
    </w:p>
    <w:p w:rsidR="00C91883" w:rsidRPr="00814926" w:rsidRDefault="00C91883" w:rsidP="00DA005D">
      <w:pPr>
        <w:spacing w:line="276" w:lineRule="auto"/>
        <w:jc w:val="both"/>
        <w:rPr>
          <w:rFonts w:ascii="Times New Roman" w:eastAsia="Times New Roman" w:hAnsi="Times New Roman" w:cs="Times New Roman"/>
          <w:b/>
          <w:bCs/>
        </w:rPr>
      </w:pPr>
    </w:p>
    <w:p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rsidR="00D96C2C" w:rsidRPr="00D96C2C" w:rsidRDefault="00D96C2C" w:rsidP="00D96C2C">
      <w:pPr>
        <w:spacing w:line="276" w:lineRule="auto"/>
        <w:jc w:val="both"/>
        <w:rPr>
          <w:rFonts w:ascii="Times New Roman" w:eastAsia="Times New Roman" w:hAnsi="Times New Roman" w:cs="Times New Roman"/>
          <w:bCs/>
          <w:lang w:val="ro-RO"/>
        </w:rPr>
      </w:pPr>
    </w:p>
    <w:p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Parteneriatul poate solicita finanțare pentru unul sau mai multe proiecte, cu respectarea condițiilor de eligibilitate și a regulilor de minimis (dacă este cazul).</w:t>
      </w:r>
    </w:p>
    <w:p w:rsidR="00D96C2C" w:rsidRPr="00814926" w:rsidRDefault="00D96C2C" w:rsidP="00DA005D">
      <w:pPr>
        <w:spacing w:line="276" w:lineRule="auto"/>
        <w:jc w:val="both"/>
        <w:rPr>
          <w:rFonts w:ascii="Times New Roman" w:eastAsia="Times New Roman" w:hAnsi="Times New Roman" w:cs="Times New Roman"/>
          <w:bCs/>
        </w:rPr>
      </w:pPr>
    </w:p>
    <w:p w:rsidR="00F21E76" w:rsidRPr="00814926" w:rsidRDefault="00F21E76" w:rsidP="00DA005D">
      <w:pPr>
        <w:spacing w:line="276" w:lineRule="auto"/>
        <w:jc w:val="both"/>
        <w:rPr>
          <w:rFonts w:ascii="Times New Roman" w:eastAsia="Times New Roman" w:hAnsi="Times New Roman" w:cs="Times New Roman"/>
          <w:bCs/>
          <w:lang w:val="ro-RO"/>
        </w:rPr>
      </w:pPr>
    </w:p>
    <w:p w:rsidR="00F87C26" w:rsidRPr="00814926" w:rsidRDefault="00F87C26" w:rsidP="00DA005D">
      <w:pPr>
        <w:pStyle w:val="Heading1"/>
        <w:numPr>
          <w:ilvl w:val="0"/>
          <w:numId w:val="4"/>
        </w:numPr>
        <w:spacing w:line="276" w:lineRule="auto"/>
        <w:rPr>
          <w:rFonts w:ascii="Times New Roman" w:hAnsi="Times New Roman"/>
        </w:rPr>
      </w:pPr>
      <w:bookmarkStart w:id="7" w:name="_Toc489441988"/>
      <w:r w:rsidRPr="00814926">
        <w:rPr>
          <w:rFonts w:ascii="Times New Roman" w:hAnsi="Times New Roman"/>
        </w:rPr>
        <w:t>Conditii minime obligatorii pentru acordarea sprijinului</w:t>
      </w:r>
      <w:bookmarkEnd w:id="7"/>
    </w:p>
    <w:p w:rsidR="00EC1747" w:rsidRPr="00814926" w:rsidRDefault="00EC1747" w:rsidP="00DA005D">
      <w:pPr>
        <w:spacing w:line="276" w:lineRule="auto"/>
        <w:jc w:val="both"/>
        <w:rPr>
          <w:rFonts w:ascii="Times New Roman" w:hAnsi="Times New Roman" w:cs="Times New Roman"/>
        </w:rPr>
      </w:pPr>
    </w:p>
    <w:p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 xml:space="preserve">Pentru justificarea condiţiilor minime obligatorii specifice proiectului dumnevoastrăeste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documentelejustificative anexate le vor demonstra şi susţine.</w:t>
      </w:r>
    </w:p>
    <w:p w:rsidR="003B20DF" w:rsidRPr="00814926" w:rsidRDefault="003B20DF" w:rsidP="00DA005D">
      <w:pPr>
        <w:spacing w:line="276" w:lineRule="auto"/>
        <w:jc w:val="both"/>
        <w:rPr>
          <w:rFonts w:ascii="Times New Roman" w:hAnsi="Times New Roman" w:cs="Times New Roman"/>
        </w:rPr>
      </w:pPr>
    </w:p>
    <w:p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rsidR="003B20DF" w:rsidRPr="00814926" w:rsidRDefault="003B20DF" w:rsidP="00DA005D">
      <w:pPr>
        <w:spacing w:line="276" w:lineRule="auto"/>
        <w:jc w:val="both"/>
        <w:rPr>
          <w:rFonts w:ascii="Times New Roman" w:hAnsi="Times New Roman" w:cs="Times New Roman"/>
        </w:rPr>
      </w:pPr>
    </w:p>
    <w:p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t>In vederea depunerii proiectului, solicitantii trebuie sa respecte urmatoarele conditii de eligibilitate:</w:t>
      </w:r>
    </w:p>
    <w:p w:rsidR="006743DD" w:rsidRPr="00814926" w:rsidRDefault="006743DD" w:rsidP="00DA005D">
      <w:pPr>
        <w:spacing w:line="276" w:lineRule="auto"/>
        <w:jc w:val="both"/>
        <w:rPr>
          <w:rFonts w:ascii="Times New Roman" w:hAnsi="Times New Roman" w:cs="Times New Roman"/>
          <w:b/>
          <w:lang w:val="ro-RO"/>
        </w:rPr>
      </w:pPr>
    </w:p>
    <w:p w:rsidR="006743DD" w:rsidRPr="00814926" w:rsidRDefault="006743DD"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trebuie să se încadreze în cat</w:t>
      </w:r>
      <w:r w:rsidR="00176A89" w:rsidRPr="00814926">
        <w:rPr>
          <w:rFonts w:ascii="Times New Roman" w:hAnsi="Times New Roman" w:cs="Times New Roman"/>
        </w:rPr>
        <w:t>egoria beneficiarilor eligibili.</w:t>
      </w:r>
    </w:p>
    <w:p w:rsidR="006743DD" w:rsidRPr="00814926" w:rsidRDefault="006743DD"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814926">
        <w:rPr>
          <w:rFonts w:ascii="Times New Roman" w:hAnsi="Times New Roman" w:cs="Times New Roman"/>
          <w:b/>
          <w:i/>
        </w:rPr>
        <w:t xml:space="preserve">Categoriile de beneficiari eligibili </w:t>
      </w:r>
      <w:r w:rsidRPr="00814926">
        <w:rPr>
          <w:rFonts w:ascii="Times New Roman" w:hAnsi="Times New Roman" w:cs="Times New Roman"/>
          <w:i/>
        </w:rPr>
        <w:t>din prezentul Ghid.</w:t>
      </w:r>
    </w:p>
    <w:p w:rsidR="006743DD" w:rsidRPr="00814926" w:rsidRDefault="00C004AA"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va depune un acord de cooperare care face referire la o perioadă de funcționare cel puțin egală cu perioada pentru care se acordă finanțarea</w:t>
      </w:r>
      <w:r w:rsidR="00176A89" w:rsidRPr="00814926">
        <w:rPr>
          <w:rFonts w:ascii="Times New Roman" w:hAnsi="Times New Roman" w:cs="Times New Roman"/>
        </w:rPr>
        <w:t>.</w:t>
      </w:r>
    </w:p>
    <w:p w:rsidR="006743DD" w:rsidRPr="00814926" w:rsidRDefault="006743DD" w:rsidP="00DA005D">
      <w:pPr>
        <w:widowControl w:val="0"/>
        <w:autoSpaceDE w:val="0"/>
        <w:autoSpaceDN w:val="0"/>
        <w:adjustRightInd w:val="0"/>
        <w:spacing w:line="276" w:lineRule="auto"/>
        <w:jc w:val="both"/>
        <w:rPr>
          <w:rFonts w:ascii="Times New Roman" w:hAnsi="Times New Roman" w:cs="Times New Roman"/>
          <w:i/>
        </w:rPr>
      </w:pPr>
      <w:r w:rsidRPr="00814926">
        <w:rPr>
          <w:rFonts w:ascii="Times New Roman" w:hAnsi="Times New Roman" w:cs="Times New Roman"/>
          <w:i/>
        </w:rPr>
        <w:t xml:space="preserve">Se </w:t>
      </w:r>
      <w:r w:rsidRPr="00814926">
        <w:rPr>
          <w:rFonts w:ascii="Times New Roman" w:hAnsi="Times New Roman" w:cs="Times New Roman"/>
          <w:i/>
          <w:lang w:val="ro-RO"/>
        </w:rPr>
        <w:t xml:space="preserve">va verifica daca </w:t>
      </w:r>
      <w:r w:rsidR="00E95CC6" w:rsidRPr="00814926">
        <w:rPr>
          <w:rFonts w:ascii="Times New Roman" w:hAnsi="Times New Roman" w:cs="Times New Roman"/>
          <w:i/>
        </w:rPr>
        <w:t>acordul de cooperare</w:t>
      </w:r>
      <w:r w:rsidRPr="00814926">
        <w:rPr>
          <w:rFonts w:ascii="Times New Roman" w:hAnsi="Times New Roman" w:cs="Times New Roman"/>
          <w:i/>
          <w:lang w:val="ro-RO"/>
        </w:rPr>
        <w:t>este prezentat si completat conform modelului cadru di</w:t>
      </w:r>
      <w:r w:rsidR="006A162B">
        <w:rPr>
          <w:rFonts w:ascii="Times New Roman" w:hAnsi="Times New Roman" w:cs="Times New Roman"/>
          <w:i/>
          <w:lang w:val="ro-RO"/>
        </w:rPr>
        <w:t>n Anexa 4</w:t>
      </w:r>
      <w:r w:rsidRPr="00814926">
        <w:rPr>
          <w:rFonts w:ascii="Times New Roman" w:hAnsi="Times New Roman" w:cs="Times New Roman"/>
          <w:i/>
          <w:lang w:val="ro-RO"/>
        </w:rPr>
        <w:t xml:space="preserve"> la Ghidul Solicitantului.</w:t>
      </w:r>
      <w:r w:rsidR="00855109" w:rsidRPr="00814926">
        <w:rPr>
          <w:rFonts w:ascii="Times New Roman" w:hAnsi="Times New Roman" w:cs="Times New Roman"/>
          <w:i/>
        </w:rPr>
        <w:t>Durata Acordului este corespunzătoare duratei prevăzute în Contractul de finanțare pentru derularea proiectului, iar prelungirea acestuia conduce automat la extinderea duratei acordului.</w:t>
      </w:r>
    </w:p>
    <w:p w:rsidR="00C004AA" w:rsidRPr="00814926" w:rsidRDefault="00C004AA" w:rsidP="00DA005D">
      <w:pPr>
        <w:pStyle w:val="ListParagraph"/>
        <w:numPr>
          <w:ilvl w:val="0"/>
          <w:numId w:val="6"/>
        </w:numPr>
        <w:spacing w:line="276" w:lineRule="auto"/>
        <w:jc w:val="both"/>
        <w:rPr>
          <w:rFonts w:ascii="Times New Roman" w:hAnsi="Times New Roman" w:cs="Times New Roman"/>
        </w:rPr>
      </w:pPr>
      <w:r w:rsidRPr="00814926">
        <w:rPr>
          <w:rFonts w:ascii="Times New Roman" w:hAnsi="Times New Roman" w:cs="Times New Roman"/>
        </w:rPr>
        <w:t>Proiectul trebuie să se încadreze în cel puțin unul dintre tipurile de activități sprijinite prin măsură</w:t>
      </w:r>
    </w:p>
    <w:p w:rsidR="003D4B60" w:rsidRPr="00814926" w:rsidRDefault="003D4B60"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proiectul vizeaza o activitate eligibila conform cerintelor prezentate in cadrul capitolului </w:t>
      </w:r>
      <w:r w:rsidRPr="00814926">
        <w:rPr>
          <w:rFonts w:ascii="Times New Roman" w:hAnsi="Times New Roman" w:cs="Times New Roman"/>
          <w:b/>
          <w:i/>
        </w:rPr>
        <w:t xml:space="preserve">Actiuni eligibile </w:t>
      </w:r>
      <w:r w:rsidRPr="00814926">
        <w:rPr>
          <w:rFonts w:ascii="Times New Roman" w:hAnsi="Times New Roman" w:cs="Times New Roman"/>
          <w:i/>
        </w:rPr>
        <w:t>din prezentul Ghid.</w:t>
      </w:r>
    </w:p>
    <w:p w:rsidR="006743DD" w:rsidRPr="00814926" w:rsidRDefault="00C004AA" w:rsidP="00DA005D">
      <w:pPr>
        <w:pStyle w:val="ListParagraph"/>
        <w:numPr>
          <w:ilvl w:val="0"/>
          <w:numId w:val="6"/>
        </w:numPr>
        <w:spacing w:line="276" w:lineRule="auto"/>
        <w:jc w:val="both"/>
        <w:rPr>
          <w:rFonts w:ascii="Times New Roman" w:hAnsi="Times New Roman" w:cs="Times New Roman"/>
          <w:bCs/>
          <w:iCs/>
          <w:color w:val="000000" w:themeColor="text1"/>
          <w:lang w:val="ro-RO"/>
        </w:rPr>
      </w:pPr>
      <w:r w:rsidRPr="00814926">
        <w:rPr>
          <w:rFonts w:ascii="Times New Roman" w:hAnsi="Times New Roman" w:cs="Times New Roman"/>
          <w:bCs/>
          <w:iCs/>
          <w:color w:val="000000" w:themeColor="text1"/>
        </w:rPr>
        <w:t>Pentru proiectele legate de lanțurile scurte de aprovizionare, solicitantul va depune un studiu/plan, privitor la conceptul de proiect privind lanțul scurt de aprovizionare</w:t>
      </w:r>
      <w:r w:rsidR="006743DD" w:rsidRPr="00814926">
        <w:rPr>
          <w:rFonts w:ascii="Times New Roman" w:hAnsi="Times New Roman" w:cs="Times New Roman"/>
          <w:bCs/>
          <w:iCs/>
          <w:color w:val="000000" w:themeColor="text1"/>
        </w:rPr>
        <w:t>.</w:t>
      </w:r>
    </w:p>
    <w:p w:rsidR="00182FA4"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rPr>
        <w:lastRenderedPageBreak/>
        <w:t xml:space="preserve">Se </w:t>
      </w:r>
      <w:r w:rsidRPr="00814926">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p>
    <w:p w:rsidR="00182FA4" w:rsidRPr="00814926"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rsidR="00855109"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p>
    <w:p w:rsidR="004D46AB" w:rsidRPr="004D46AB" w:rsidRDefault="00C004AA" w:rsidP="00E3667A">
      <w:pPr>
        <w:pStyle w:val="ListParagraph"/>
        <w:widowControl w:val="0"/>
        <w:numPr>
          <w:ilvl w:val="0"/>
          <w:numId w:val="6"/>
        </w:numPr>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rPr>
        <w:t xml:space="preserve">Dacă este cazul, solicitantul va respecta definițiile cu privire la lanțurile scurte de aprovizionare și piețele locale stabilite în conformitate cu prevederile din articolul 11 din Regulamentul (UE) nr. 807/2014) </w:t>
      </w:r>
    </w:p>
    <w:p w:rsidR="00B55D74" w:rsidRPr="004D46AB" w:rsidRDefault="00B55D74" w:rsidP="004D46AB">
      <w:pPr>
        <w:widowControl w:val="0"/>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rsidR="00B55D74" w:rsidRPr="00814926" w:rsidRDefault="00B55D74" w:rsidP="00DA005D">
      <w:pPr>
        <w:spacing w:line="276" w:lineRule="auto"/>
        <w:jc w:val="both"/>
        <w:rPr>
          <w:rFonts w:ascii="Times New Roman" w:hAnsi="Times New Roman" w:cs="Times New Roman"/>
          <w:i/>
        </w:rPr>
      </w:pPr>
      <w:r w:rsidRPr="00814926">
        <w:rPr>
          <w:rFonts w:ascii="Times New Roman" w:hAnsi="Times New Roman" w:cs="Times New Roman"/>
          <w:i/>
        </w:rPr>
        <w:t>Dacă piața locală nu este bazată doar pe lanțuri scurte atunci se vor lua în considerare caracteristicile obligatorii ale piețelor locale (distanța geografică dintre punctul de origine al produsului și locul comercializării).</w:t>
      </w:r>
    </w:p>
    <w:p w:rsidR="00B55D74" w:rsidRPr="00814926" w:rsidRDefault="00B55D74" w:rsidP="00DA005D">
      <w:pPr>
        <w:spacing w:line="276" w:lineRule="auto"/>
        <w:jc w:val="both"/>
        <w:rPr>
          <w:rFonts w:ascii="Times New Roman" w:hAnsi="Times New Roman" w:cs="Times New Roman"/>
          <w:i/>
        </w:rPr>
      </w:pPr>
    </w:p>
    <w:p w:rsidR="00C004AA" w:rsidRPr="00814926" w:rsidRDefault="00C004AA" w:rsidP="00DA005D">
      <w:pPr>
        <w:pStyle w:val="ListParagraph"/>
        <w:numPr>
          <w:ilvl w:val="0"/>
          <w:numId w:val="11"/>
        </w:numPr>
        <w:spacing w:line="276" w:lineRule="auto"/>
        <w:ind w:left="360"/>
        <w:jc w:val="both"/>
        <w:rPr>
          <w:rFonts w:ascii="Times New Roman" w:hAnsi="Times New Roman" w:cs="Times New Roman"/>
          <w:i/>
        </w:rPr>
      </w:pPr>
      <w:r w:rsidRPr="00814926">
        <w:rPr>
          <w:rFonts w:ascii="Times New Roman" w:hAnsi="Times New Roman" w:cs="Times New Roman"/>
          <w:bCs/>
          <w:iCs/>
          <w:color w:val="000000" w:themeColor="text1"/>
        </w:rPr>
        <w:t>Pentru proiectele legate de piețele locale, solicitantul va prezinta un concept de marketing adaptat la piața locală care să cuprindă, dacă este cazul, și o descriere a activităților de promovare propuse.</w:t>
      </w:r>
    </w:p>
    <w:p w:rsidR="00B9325A" w:rsidRPr="00814926" w:rsidRDefault="00B9325A" w:rsidP="00DA005D">
      <w:pPr>
        <w:spacing w:line="276" w:lineRule="auto"/>
        <w:jc w:val="both"/>
        <w:rPr>
          <w:rFonts w:ascii="Times New Roman" w:hAnsi="Times New Roman" w:cs="Times New Roman"/>
          <w:i/>
        </w:rPr>
      </w:pP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Se verifica daca studiul/planul de marketing</w:t>
      </w:r>
      <w:r w:rsidR="00B55D74" w:rsidRPr="00814926">
        <w:rPr>
          <w:rFonts w:ascii="Times New Roman" w:hAnsi="Times New Roman" w:cs="Times New Roman"/>
          <w:i/>
          <w:lang w:val="ro-RO"/>
        </w:rPr>
        <w:t xml:space="preserve">este prezentat si completat conform modelului cadru din Anexa </w:t>
      </w:r>
      <w:r w:rsidR="006A162B">
        <w:rPr>
          <w:rFonts w:ascii="Times New Roman" w:hAnsi="Times New Roman" w:cs="Times New Roman"/>
          <w:i/>
          <w:lang w:val="ro-RO"/>
        </w:rPr>
        <w:t>2</w:t>
      </w:r>
      <w:r w:rsidR="00B55D74" w:rsidRPr="00814926">
        <w:rPr>
          <w:rFonts w:ascii="Times New Roman" w:hAnsi="Times New Roman" w:cs="Times New Roman"/>
          <w:i/>
          <w:lang w:val="ro-RO"/>
        </w:rPr>
        <w:t xml:space="preserve"> la Ghidul Solicitantului</w:t>
      </w:r>
      <w:r w:rsidRPr="00814926">
        <w:rPr>
          <w:rFonts w:ascii="Times New Roman" w:hAnsi="Times New Roman" w:cs="Times New Roman"/>
          <w:i/>
        </w:rPr>
        <w:t>. Pentru elaborarea Planului de marketing, solicitantul va ține cont de totalitatea cerințelor Ghidului Solicitantului, îndeplinirea și detalierea acestora urmând a fi cuprinsă în cadrul Planului de marketing.În cadrul studiului/ planului de marketing, solicitantul va prezenta modul în care, prin intermediul proiectului, va promova și comercializa produsele proprii pe piața locală.</w:t>
      </w: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Planul de Marketing va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Un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rsidR="00B9325A" w:rsidRPr="00814926" w:rsidRDefault="00B9325A" w:rsidP="00DA005D">
      <w:pPr>
        <w:spacing w:line="276" w:lineRule="auto"/>
        <w:jc w:val="both"/>
        <w:rPr>
          <w:rFonts w:ascii="Times New Roman" w:hAnsi="Times New Roman" w:cs="Times New Roman"/>
          <w:i/>
        </w:rPr>
      </w:pPr>
      <w:r w:rsidRPr="00AA6D71">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rsidR="00B9325A" w:rsidRPr="00814926" w:rsidRDefault="00B9325A" w:rsidP="00DA005D">
      <w:pPr>
        <w:spacing w:line="276" w:lineRule="auto"/>
        <w:jc w:val="both"/>
        <w:rPr>
          <w:rFonts w:ascii="Times New Roman" w:hAnsi="Times New Roman" w:cs="Times New Roman"/>
          <w:i/>
        </w:rPr>
      </w:pPr>
    </w:p>
    <w:p w:rsidR="00C004AA" w:rsidRPr="00814926" w:rsidRDefault="00C004AA" w:rsidP="00DA005D">
      <w:pPr>
        <w:pStyle w:val="ListParagraph"/>
        <w:numPr>
          <w:ilvl w:val="0"/>
          <w:numId w:val="11"/>
        </w:numPr>
        <w:spacing w:line="276" w:lineRule="auto"/>
        <w:ind w:left="360"/>
        <w:jc w:val="both"/>
        <w:rPr>
          <w:rFonts w:ascii="Times New Roman" w:hAnsi="Times New Roman" w:cs="Times New Roman"/>
        </w:rPr>
      </w:pPr>
      <w:r w:rsidRPr="00814926">
        <w:rPr>
          <w:rFonts w:ascii="Times New Roman" w:hAnsi="Times New Roman" w:cs="Times New Roman"/>
        </w:rPr>
        <w:t xml:space="preserve">In cazul cooperarii din sectorul pomicol, partenerii care sunt fermieri/ GP /Cooperative isi desfasoara activitatile agricole într-una din unitățile administrativ – teritoriale din Anexa </w:t>
      </w:r>
      <w:r w:rsidRPr="00814926">
        <w:rPr>
          <w:rFonts w:ascii="Times New Roman" w:hAnsi="Times New Roman" w:cs="Times New Roman"/>
        </w:rPr>
        <w:lastRenderedPageBreak/>
        <w:t>STP aferentă Ca</w:t>
      </w:r>
      <w:r w:rsidR="003D4B60" w:rsidRPr="00814926">
        <w:rPr>
          <w:rFonts w:ascii="Times New Roman" w:hAnsi="Times New Roman" w:cs="Times New Roman"/>
        </w:rPr>
        <w:t>drului Național de Implementare</w:t>
      </w:r>
      <w:r w:rsidRPr="00814926">
        <w:rPr>
          <w:rFonts w:ascii="Times New Roman" w:hAnsi="Times New Roman" w:cs="Times New Roman"/>
        </w:rPr>
        <w:t xml:space="preserve"> STP și activează în sectorul pomicol (exceptând cultura de căpșuni în sere și solarii)</w:t>
      </w:r>
    </w:p>
    <w:p w:rsidR="006743DD" w:rsidRPr="00814926" w:rsidRDefault="006743DD" w:rsidP="00DA005D">
      <w:pPr>
        <w:spacing w:line="276" w:lineRule="auto"/>
        <w:jc w:val="both"/>
        <w:rPr>
          <w:rFonts w:ascii="Times New Roman" w:hAnsi="Times New Roman" w:cs="Times New Roman"/>
          <w:bCs/>
          <w:i/>
          <w:iCs/>
          <w:color w:val="000000" w:themeColor="text1"/>
        </w:rPr>
      </w:pPr>
    </w:p>
    <w:p w:rsidR="003D4B60" w:rsidRDefault="003D4B60" w:rsidP="00DA005D">
      <w:pPr>
        <w:spacing w:line="276" w:lineRule="auto"/>
        <w:jc w:val="both"/>
        <w:rPr>
          <w:rFonts w:ascii="Times New Roman" w:hAnsi="Times New Roman" w:cs="Times New Roman"/>
          <w:bCs/>
          <w:i/>
          <w:iCs/>
          <w:color w:val="000000" w:themeColor="text1"/>
          <w:lang w:val="fr-FR"/>
        </w:rPr>
      </w:pPr>
      <w:r w:rsidRPr="00814926">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rsidR="00DA005D" w:rsidRDefault="00DA005D" w:rsidP="00DA005D">
      <w:pPr>
        <w:spacing w:line="276" w:lineRule="auto"/>
        <w:jc w:val="both"/>
        <w:rPr>
          <w:rFonts w:ascii="Times New Roman" w:hAnsi="Times New Roman" w:cs="Times New Roman"/>
          <w:bCs/>
          <w:i/>
          <w:iCs/>
          <w:color w:val="000000" w:themeColor="text1"/>
          <w:lang w:val="fr-FR"/>
        </w:rPr>
      </w:pPr>
    </w:p>
    <w:p w:rsidR="00DA005D" w:rsidRPr="00814926" w:rsidRDefault="00DA005D" w:rsidP="00DA005D">
      <w:pPr>
        <w:spacing w:line="276" w:lineRule="auto"/>
        <w:jc w:val="both"/>
        <w:rPr>
          <w:rFonts w:ascii="Times New Roman" w:hAnsi="Times New Roman" w:cs="Times New Roman"/>
          <w:bCs/>
          <w:i/>
          <w:iCs/>
          <w:color w:val="000000" w:themeColor="text1"/>
          <w:lang w:val="fr-FR"/>
        </w:rPr>
      </w:pPr>
    </w:p>
    <w:p w:rsidR="003D4B60" w:rsidRPr="00814926"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rsidR="006743DD"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814926">
        <w:rPr>
          <w:rStyle w:val="FontStyle77"/>
          <w:rFonts w:ascii="Times New Roman" w:hAnsi="Times New Roman" w:cs="Times New Roman"/>
          <w:sz w:val="24"/>
          <w:szCs w:val="24"/>
          <w:u w:val="single"/>
          <w:lang w:val="ro-RO" w:eastAsia="ro-RO"/>
        </w:rPr>
        <w:t>Conditii de eligibilitate pentru solicitanti</w:t>
      </w:r>
    </w:p>
    <w:p w:rsidR="00E3667A" w:rsidRPr="003328EF" w:rsidRDefault="00E3667A" w:rsidP="00E3667A">
      <w:pPr>
        <w:autoSpaceDE w:val="0"/>
        <w:autoSpaceDN w:val="0"/>
        <w:adjustRightInd w:val="0"/>
        <w:spacing w:before="5" w:line="276" w:lineRule="auto"/>
        <w:ind w:firstLine="720"/>
        <w:jc w:val="both"/>
        <w:rPr>
          <w:rStyle w:val="FontStyle77"/>
          <w:rFonts w:ascii="Times New Roman" w:hAnsi="Times New Roman" w:cs="Times New Roman"/>
          <w:color w:val="000000" w:themeColor="text1"/>
          <w:sz w:val="24"/>
          <w:szCs w:val="24"/>
          <w:u w:val="single"/>
          <w:lang w:val="ro-RO" w:eastAsia="ro-RO"/>
        </w:rPr>
      </w:pPr>
      <w:r w:rsidRPr="003328EF">
        <w:rPr>
          <w:rFonts w:ascii="Times New Roman" w:eastAsia="Times New Roman" w:hAnsi="Times New Roman" w:cs="Times New Roman"/>
          <w:color w:val="000000" w:themeColor="text1"/>
        </w:rPr>
        <w:t>1. Cererea de finanțare se află în sistem (solicitantul a mai depus acelaşi proiect în cadrul altei măsuri din PNDR)</w:t>
      </w:r>
    </w:p>
    <w:p w:rsidR="006743DD" w:rsidRPr="00814926"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3328EF">
        <w:rPr>
          <w:rStyle w:val="FontStyle75"/>
          <w:rFonts w:ascii="Times New Roman" w:hAnsi="Times New Roman" w:cs="Times New Roman"/>
          <w:sz w:val="24"/>
          <w:szCs w:val="24"/>
          <w:lang w:val="ro-RO" w:eastAsia="ro-RO"/>
        </w:rPr>
        <w:t>Solicitantul</w:t>
      </w:r>
      <w:r w:rsidR="003E63E2" w:rsidRPr="003328EF">
        <w:rPr>
          <w:rStyle w:val="FontStyle75"/>
          <w:rFonts w:ascii="Times New Roman" w:hAnsi="Times New Roman" w:cs="Times New Roman"/>
          <w:sz w:val="24"/>
          <w:szCs w:val="24"/>
          <w:lang w:val="ro-RO" w:eastAsia="ro-RO"/>
        </w:rPr>
        <w:t>(liderul</w:t>
      </w:r>
      <w:r w:rsidR="003E63E2">
        <w:rPr>
          <w:rStyle w:val="FontStyle75"/>
          <w:rFonts w:ascii="Times New Roman" w:hAnsi="Times New Roman" w:cs="Times New Roman"/>
          <w:sz w:val="24"/>
          <w:szCs w:val="24"/>
          <w:lang w:val="ro-RO" w:eastAsia="ro-RO"/>
        </w:rPr>
        <w:t xml:space="preserve"> de proiect)</w:t>
      </w:r>
      <w:r w:rsidRPr="00814926">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814926">
        <w:rPr>
          <w:rStyle w:val="FontStyle75"/>
          <w:rFonts w:ascii="Times New Roman" w:hAnsi="Times New Roman" w:cs="Times New Roman"/>
          <w:sz w:val="24"/>
          <w:szCs w:val="24"/>
          <w:lang w:val="ro-RO" w:eastAsia="ro-RO"/>
        </w:rPr>
        <w:t>au daca este, trebuie sa achit</w:t>
      </w:r>
      <w:r w:rsidRPr="00814926">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6743DD" w:rsidRPr="00814926"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rsidR="006743DD" w:rsidRPr="00814926"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rsidR="006743DD" w:rsidRPr="00814926" w:rsidRDefault="006743DD" w:rsidP="00DA005D">
      <w:pPr>
        <w:spacing w:line="276" w:lineRule="auto"/>
        <w:jc w:val="both"/>
        <w:rPr>
          <w:rFonts w:ascii="Times New Roman" w:hAnsi="Times New Roman" w:cs="Times New Roman"/>
          <w:b/>
          <w:bCs/>
          <w:iCs/>
          <w:color w:val="000000" w:themeColor="text1"/>
        </w:rPr>
      </w:pPr>
      <w:r w:rsidRPr="00814926">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814926">
        <w:rPr>
          <w:rFonts w:ascii="Times New Roman" w:hAnsi="Times New Roman" w:cs="Times New Roman"/>
          <w:b/>
          <w:bCs/>
          <w:iCs/>
          <w:color w:val="000000" w:themeColor="text1"/>
          <w:lang w:val="ro-RO"/>
        </w:rPr>
        <w:t>SPRIJIN PENTRU IMPLEMENTAREA ACȚIUNILOR ÎN CADRUL STRATEGIEI DE DEZVOLTARE LOCALĂ</w:t>
      </w:r>
      <w:r w:rsidRPr="00814926">
        <w:rPr>
          <w:rFonts w:ascii="Times New Roman" w:hAnsi="Times New Roman" w:cs="Times New Roman"/>
          <w:b/>
          <w:bCs/>
          <w:iCs/>
          <w:color w:val="000000" w:themeColor="text1"/>
        </w:rPr>
        <w:t>” in vigoare:</w:t>
      </w:r>
    </w:p>
    <w:p w:rsidR="00900598" w:rsidRPr="00814926" w:rsidRDefault="00900598" w:rsidP="00DA005D">
      <w:pPr>
        <w:spacing w:line="276" w:lineRule="auto"/>
        <w:jc w:val="both"/>
        <w:rPr>
          <w:rFonts w:ascii="Times New Roman" w:hAnsi="Times New Roman" w:cs="Times New Roman"/>
          <w:lang w:val="ro-RO" w:eastAsia="ro-RO"/>
        </w:rPr>
      </w:pPr>
    </w:p>
    <w:p w:rsidR="00EB2140" w:rsidRPr="00814926"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814926">
        <w:rPr>
          <w:rFonts w:ascii="Times New Roman" w:hAnsi="Times New Roman"/>
          <w:noProof/>
          <w:lang w:val="ro-RO"/>
        </w:rPr>
        <w:t>Proiectul de cooperare propus va fi nou și nu va fi în curs de de</w:t>
      </w:r>
      <w:r w:rsidR="00886755">
        <w:rPr>
          <w:rFonts w:ascii="Times New Roman" w:hAnsi="Times New Roman"/>
          <w:noProof/>
          <w:lang w:val="ro-RO"/>
        </w:rPr>
        <w:t>s</w:t>
      </w:r>
      <w:r w:rsidRPr="00814926">
        <w:rPr>
          <w:rFonts w:ascii="Times New Roman" w:hAnsi="Times New Roman"/>
          <w:noProof/>
          <w:lang w:val="ro-RO"/>
        </w:rPr>
        <w:t>fășurare sau finalizat.</w:t>
      </w:r>
    </w:p>
    <w:p w:rsidR="006743DD" w:rsidRPr="00814926" w:rsidRDefault="00EB2140" w:rsidP="00DA005D">
      <w:pPr>
        <w:pStyle w:val="Style26"/>
        <w:tabs>
          <w:tab w:val="left" w:pos="1469"/>
        </w:tabs>
        <w:spacing w:before="5" w:line="276" w:lineRule="auto"/>
        <w:jc w:val="both"/>
        <w:rPr>
          <w:rFonts w:ascii="Times New Roman" w:hAnsi="Times New Roman"/>
          <w:i/>
          <w:lang w:val="ro-RO" w:eastAsia="ro-RO"/>
        </w:rPr>
      </w:pPr>
      <w:r w:rsidRPr="00814926">
        <w:rPr>
          <w:rFonts w:ascii="Times New Roman" w:hAnsi="Times New Roman"/>
          <w:i/>
          <w:lang w:val="ro-RO" w:eastAsia="ro-RO"/>
        </w:rPr>
        <w:t>Se verifică dacă există asumat angajamentul în această privință, în cadrul Declaraţiei pe propria răspundere (F).</w:t>
      </w:r>
    </w:p>
    <w:p w:rsidR="00EB2140" w:rsidRPr="00814926" w:rsidRDefault="00EB2140" w:rsidP="00DA005D">
      <w:pPr>
        <w:pStyle w:val="Style26"/>
        <w:widowControl/>
        <w:tabs>
          <w:tab w:val="left" w:pos="1469"/>
        </w:tabs>
        <w:spacing w:before="5" w:line="276" w:lineRule="auto"/>
        <w:jc w:val="both"/>
        <w:rPr>
          <w:rFonts w:ascii="Times New Roman" w:hAnsi="Times New Roman"/>
          <w:lang w:val="ro-RO" w:eastAsia="ro-RO"/>
        </w:rPr>
      </w:pPr>
    </w:p>
    <w:p w:rsidR="006743DD"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rsidR="00CB33AF" w:rsidRPr="00814926" w:rsidRDefault="00CB33AF" w:rsidP="00DA005D">
      <w:pPr>
        <w:spacing w:line="276" w:lineRule="auto"/>
        <w:jc w:val="both"/>
        <w:rPr>
          <w:rFonts w:ascii="Times New Roman" w:hAnsi="Times New Roman" w:cs="Times New Roman"/>
          <w:lang w:val="ro-RO"/>
        </w:rPr>
      </w:pPr>
    </w:p>
    <w:p w:rsidR="00CB33AF"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rsidR="00CB33AF"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rsidR="00AA6D71" w:rsidRPr="00814926" w:rsidRDefault="00AA6D71" w:rsidP="00DA005D">
      <w:pPr>
        <w:spacing w:line="276" w:lineRule="auto"/>
        <w:jc w:val="both"/>
        <w:rPr>
          <w:rFonts w:ascii="Times New Roman" w:hAnsi="Times New Roman" w:cs="Times New Roman"/>
          <w:lang w:val="ro-RO"/>
        </w:rPr>
      </w:pPr>
    </w:p>
    <w:p w:rsidR="002C2514" w:rsidRPr="00814926"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8" w:name="_Toc489441989"/>
      <w:r w:rsidRPr="00814926">
        <w:rPr>
          <w:rStyle w:val="FontStyle76"/>
          <w:rFonts w:ascii="Times New Roman" w:hAnsi="Times New Roman" w:cs="Times New Roman"/>
          <w:b/>
          <w:sz w:val="24"/>
          <w:szCs w:val="24"/>
        </w:rPr>
        <w:t>C</w:t>
      </w:r>
      <w:r w:rsidR="002D075F" w:rsidRPr="00814926">
        <w:rPr>
          <w:rStyle w:val="FontStyle76"/>
          <w:rFonts w:ascii="Times New Roman" w:hAnsi="Times New Roman" w:cs="Times New Roman"/>
          <w:b/>
          <w:sz w:val="24"/>
          <w:szCs w:val="24"/>
        </w:rPr>
        <w:t>heltuieli eligibile si neeligibile</w:t>
      </w:r>
      <w:bookmarkEnd w:id="8"/>
    </w:p>
    <w:p w:rsidR="00727723" w:rsidRPr="00814926" w:rsidRDefault="00727723" w:rsidP="00DA005D">
      <w:pPr>
        <w:spacing w:line="276" w:lineRule="auto"/>
        <w:jc w:val="both"/>
        <w:rPr>
          <w:rFonts w:ascii="Times New Roman" w:hAnsi="Times New Roman" w:cs="Times New Roman"/>
        </w:rPr>
      </w:pP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In cadrul acestei masuri sunt sprijinite cheltuielile prevăzute în Planul de marketing/studiu, necesare pentru atingerea obiectivelor propuse, din următoarele categorii:</w:t>
      </w:r>
    </w:p>
    <w:p w:rsidR="00727723" w:rsidRPr="00814926" w:rsidRDefault="00727723" w:rsidP="00DA005D">
      <w:pPr>
        <w:spacing w:line="276" w:lineRule="auto"/>
        <w:jc w:val="both"/>
        <w:rPr>
          <w:rFonts w:ascii="Times New Roman" w:hAnsi="Times New Roman" w:cs="Times New Roman"/>
        </w:rPr>
      </w:pPr>
    </w:p>
    <w:p w:rsidR="00727723" w:rsidRPr="00814926" w:rsidRDefault="00727723"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Studii/planuri.</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cuprind:</w:t>
      </w:r>
    </w:p>
    <w:p w:rsidR="00727723" w:rsidRPr="00814926" w:rsidRDefault="00727723" w:rsidP="00DA005D">
      <w:pPr>
        <w:pStyle w:val="ListParagraph"/>
        <w:numPr>
          <w:ilvl w:val="0"/>
          <w:numId w:val="22"/>
        </w:numPr>
        <w:spacing w:line="276" w:lineRule="auto"/>
        <w:jc w:val="both"/>
        <w:rPr>
          <w:rFonts w:ascii="Times New Roman" w:hAnsi="Times New Roman" w:cs="Times New Roman"/>
        </w:rPr>
      </w:pPr>
      <w:r w:rsidRPr="00814926">
        <w:rPr>
          <w:rFonts w:ascii="Times New Roman" w:hAnsi="Times New Roman" w:cs="Times New Roman"/>
        </w:rPr>
        <w:t>Elaborarea studiilor și planurilor de marketing asociate proiectului, inclusiv analize de piață, conceptul de marketing.</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reprezinta cheltuieli privind costurile generale ale proiectului și trebuie sa respecte conditiile specifice acestui tip de cheltuieli.</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rsidR="00FE5A81" w:rsidRDefault="00FE5A81" w:rsidP="00DA005D">
      <w:pPr>
        <w:spacing w:line="276" w:lineRule="auto"/>
        <w:jc w:val="both"/>
        <w:rPr>
          <w:rFonts w:ascii="Times New Roman" w:hAnsi="Times New Roman" w:cs="Times New Roman"/>
        </w:rPr>
      </w:pPr>
    </w:p>
    <w:p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Costurile de funcţionare a cooperării</w:t>
      </w:r>
    </w:p>
    <w:p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Pot fi efectuate după semnarea contractului, nu vor depăși 20% din valoarea maximă a sprijinului acordat pe proiect şi pot cuprinde:</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de transport și de subzistență ale coordonatorului și partenerilor (diurnă), legate de activitățile parteneriatului, conform legislatiei nationale;</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Onorarii ale personalului (de exemplu angajat salariat în vederea asigurării activității de secretariat, etc.);</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legate de închirierea spațiilor de desfășurare a întâlnirilor parteneriatului, închiriere sediu, achiziție echipamente IT și alte dotări necesare desfășurării cooperării.</w:t>
      </w:r>
    </w:p>
    <w:p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Pentru costurile de funcționare a cooperării intensitatea sprijinului este de 100%.</w:t>
      </w:r>
    </w:p>
    <w:p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 directe ale proiectelor specifice corelate cu planul proiectului, inclusiv costuri de promovare, şi pot cuprinde (listă indicativă):</w:t>
      </w:r>
    </w:p>
    <w:p w:rsidR="00FE5A81" w:rsidRPr="00814926" w:rsidRDefault="00FE5A81"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Cheltuieli de promovare inclusiv pagina web, broșuri, pliante, bannere, promovare platită prin social media și alte rețele de publicitate, radio și televiziune, chirii standuri de prezentare, personalizare echipamente, personalizare auto;</w:t>
      </w:r>
    </w:p>
    <w:p w:rsidR="00852998" w:rsidRPr="00814926" w:rsidRDefault="0085299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Este sprijinită promovarea lanțului scurt și a pietei locale. Nu sunt eligibile cheltuielile cu promovarea unui număr restrâns de produse comercializate prin intermediul lor. </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 xml:space="preserve">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w:t>
      </w:r>
      <w:r w:rsidRPr="00814926">
        <w:rPr>
          <w:rFonts w:ascii="Times New Roman" w:hAnsi="Times New Roman" w:cs="Times New Roman"/>
        </w:rPr>
        <w:lastRenderedPageBreak/>
        <w:t>(Fructe de la Munte), piață locală, categorie produse (ex. - Fructe de Pădure și Produse din fructe de Pădure) și nu la sirop de cătină.</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w:t>
      </w:r>
    </w:p>
    <w:p w:rsidR="007015A2" w:rsidRPr="00392680" w:rsidRDefault="007015A2" w:rsidP="00DA005D">
      <w:pPr>
        <w:pStyle w:val="ListParagraph"/>
        <w:numPr>
          <w:ilvl w:val="0"/>
          <w:numId w:val="24"/>
        </w:numPr>
        <w:spacing w:line="276" w:lineRule="auto"/>
        <w:jc w:val="both"/>
        <w:rPr>
          <w:rFonts w:ascii="Times New Roman" w:hAnsi="Times New Roman" w:cs="Times New Roman"/>
          <w:strike/>
          <w:color w:val="FF0000"/>
        </w:rPr>
      </w:pPr>
      <w:r w:rsidRPr="00136BA0">
        <w:rPr>
          <w:rFonts w:ascii="Times New Roman" w:hAnsi="Times New Roman" w:cs="Times New Roman"/>
        </w:rPr>
        <w:t xml:space="preserve">Cheltuieli de marketing legate de etichetarea și ambalarea produsului (concept </w:t>
      </w:r>
      <w:r w:rsidR="00DB322F">
        <w:rPr>
          <w:rFonts w:ascii="Times New Roman" w:hAnsi="Times New Roman" w:cs="Times New Roman"/>
        </w:rPr>
        <w:t>grafic)</w:t>
      </w:r>
      <w:r w:rsidRPr="00392680">
        <w:rPr>
          <w:rFonts w:ascii="Times New Roman" w:hAnsi="Times New Roman" w:cs="Times New Roman"/>
        </w:rPr>
        <w:t>creare marcă înregistrată (cheltuielile legate de achiziționarea mărcii înregistrate nu pot depăși 5% din va</w:t>
      </w:r>
      <w:r w:rsidR="004D46AB" w:rsidRPr="00392680">
        <w:rPr>
          <w:rFonts w:ascii="Times New Roman" w:hAnsi="Times New Roman" w:cs="Times New Roman"/>
        </w:rPr>
        <w:t>loarea che</w:t>
      </w:r>
      <w:bookmarkStart w:id="9" w:name="_GoBack"/>
      <w:bookmarkEnd w:id="9"/>
      <w:r w:rsidR="004D46AB" w:rsidRPr="00392680">
        <w:rPr>
          <w:rFonts w:ascii="Times New Roman" w:hAnsi="Times New Roman" w:cs="Times New Roman"/>
        </w:rPr>
        <w:t>ltuielilor eligibile)</w:t>
      </w:r>
      <w:r w:rsidRPr="00392680">
        <w:rPr>
          <w:rFonts w:ascii="Times New Roman" w:hAnsi="Times New Roman" w:cs="Times New Roman"/>
        </w:rPr>
        <w:t>.</w:t>
      </w:r>
    </w:p>
    <w:p w:rsidR="007015A2" w:rsidRPr="00814926" w:rsidRDefault="007015A2" w:rsidP="00DA005D">
      <w:pPr>
        <w:spacing w:line="276" w:lineRule="auto"/>
        <w:jc w:val="both"/>
        <w:rPr>
          <w:rFonts w:ascii="Times New Roman" w:hAnsi="Times New Roman" w:cs="Times New Roman"/>
        </w:rPr>
      </w:pPr>
      <w:r w:rsidRPr="004D46AB">
        <w:rPr>
          <w:rFonts w:ascii="Times New Roman" w:hAnsi="Times New Roman" w:cs="Times New Roman"/>
        </w:rPr>
        <w:t xml:space="preserve">Acestea vor respecta intensitatea maximă aferentă </w:t>
      </w:r>
      <w:r w:rsidR="001673CE" w:rsidRPr="004D46AB">
        <w:rPr>
          <w:rFonts w:ascii="Times New Roman" w:hAnsi="Times New Roman" w:cs="Times New Roman"/>
          <w:lang w:val="ro-RO"/>
        </w:rPr>
        <w:t>art. 17 alin. (1) lit. (b) (50%)</w:t>
      </w:r>
      <w:r w:rsidR="001673CE" w:rsidRPr="004D46AB">
        <w:rPr>
          <w:rFonts w:ascii="Times New Roman" w:hAnsi="Times New Roman" w:cs="Times New Roman"/>
        </w:rPr>
        <w:t>.</w:t>
      </w:r>
    </w:p>
    <w:p w:rsidR="007015A2" w:rsidRPr="00DB322F" w:rsidRDefault="007015A2" w:rsidP="00DA005D">
      <w:pPr>
        <w:spacing w:line="276" w:lineRule="auto"/>
        <w:jc w:val="both"/>
        <w:rPr>
          <w:rFonts w:ascii="Times New Roman" w:hAnsi="Times New Roman" w:cs="Times New Roman"/>
          <w:i/>
          <w:color w:val="000000" w:themeColor="text1"/>
        </w:rPr>
      </w:pPr>
      <w:r w:rsidRPr="00DB322F">
        <w:rPr>
          <w:rFonts w:ascii="Times New Roman" w:hAnsi="Times New Roman" w:cs="Times New Roman"/>
          <w:i/>
          <w:color w:val="000000" w:themeColor="text1"/>
        </w:rPr>
        <w:t>* nu sunt limitate valoric.</w:t>
      </w:r>
    </w:p>
    <w:p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 xml:space="preserve">Investiții în construcții aferente activitatii de producție, </w:t>
      </w:r>
      <w:r w:rsidRPr="004D46AB">
        <w:rPr>
          <w:rFonts w:ascii="Times New Roman" w:hAnsi="Times New Roman" w:cs="Times New Roman"/>
        </w:rPr>
        <w:t>procesare și/comercializare</w:t>
      </w:r>
      <w:r w:rsidRPr="00814926">
        <w:rPr>
          <w:rFonts w:ascii="Times New Roman" w:hAnsi="Times New Roman" w:cs="Times New Roman"/>
        </w:rPr>
        <w:t xml:space="preserve"> (modernizare, constructie), echipamente, utilaje necesare implementării proiectului așa cum rezultă din planul proiectului, inclusiv mijloace de transport adecvate activității descrise în proiect;</w:t>
      </w:r>
    </w:p>
    <w:p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submăsurii/submăsurilor din care fac parte operațiunile.</w:t>
      </w:r>
    </w:p>
    <w:p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rsidR="00E106EC" w:rsidRPr="00814926" w:rsidRDefault="00A92E8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 din care fac parte operațiunile.</w:t>
      </w:r>
    </w:p>
    <w:p w:rsidR="00E106EC" w:rsidRPr="00814926" w:rsidRDefault="00E106EC"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b/>
          <w:bCs/>
        </w:rPr>
        <w:t xml:space="preserve">Cheltuieli privind costurile generale ale proiectului </w:t>
      </w:r>
    </w:p>
    <w:p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privind costurile generale ale proiectului </w:t>
      </w:r>
      <w:r w:rsidRPr="00814926">
        <w:rPr>
          <w:rFonts w:ascii="Times New Roman" w:hAnsi="Times New Roman" w:cs="Times New Roman"/>
        </w:rPr>
        <w:t xml:space="preserve">sunt eligibile dacă: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a) </w:t>
      </w:r>
      <w:r w:rsidRPr="00814926">
        <w:rPr>
          <w:rFonts w:ascii="Times New Roman" w:hAnsi="Times New Roman" w:cs="Times New Roman"/>
        </w:rPr>
        <w:t xml:space="preserve">respectă prevederile art. 45 din Regulamentul (UE) nr.1305/2013;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 </w:t>
      </w:r>
      <w:r w:rsidRPr="00814926">
        <w:rPr>
          <w:rFonts w:ascii="Times New Roman" w:hAnsi="Times New Roman" w:cs="Times New Roman"/>
        </w:rPr>
        <w:t xml:space="preserve">sunt prevăzute sau rezultă din aplicarea legislației în vederea obținerii de avize, acorduri şi autorizații necesare implementării activităților eligibile ale operațiunii sau rezultă din cerințele minime impuse de PNDR 2014 - 2020;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c) </w:t>
      </w:r>
      <w:r w:rsidRPr="00814926">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d) </w:t>
      </w:r>
      <w:r w:rsidRPr="00814926">
        <w:rPr>
          <w:rFonts w:ascii="Times New Roman" w:hAnsi="Times New Roman" w:cs="Times New Roman"/>
        </w:rPr>
        <w:t xml:space="preserve">sunt necesare în procesul de achiziții publice pentru activitățile eligibile ale operațiunii;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e) </w:t>
      </w:r>
      <w:r w:rsidRPr="00814926">
        <w:rPr>
          <w:rFonts w:ascii="Times New Roman" w:hAnsi="Times New Roman" w:cs="Times New Roman"/>
        </w:rPr>
        <w:t xml:space="preserve">sunt aferente activităților de coordonare şi supervizare a execuției şi recepției lucrărilor de construcții - montaj. </w:t>
      </w:r>
    </w:p>
    <w:p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de consultantă şi pentru managementul proiectului </w:t>
      </w:r>
      <w:r w:rsidRPr="00814926">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 xml:space="preserve">Costurile generale ale proiectului trebuie să se încadreze în maximum 10% din totalul cheltuielilor eligibile pentru proiectele care prevăd construcții - montaj și în limita a 5% pentru proiectele care prevăd investiții în achiziții simple sau acțiuni specifice masurii. </w:t>
      </w:r>
    </w:p>
    <w:p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lastRenderedPageBreak/>
        <w:t>Pragurile maximale se aplică pentru cele de mai sus însumate cu costurile elaborării studiilor și planurilor de marketing asociate proiectului, inclusiv analize de piață, conceptul de marketing.</w:t>
      </w:r>
    </w:p>
    <w:p w:rsidR="007B45D1" w:rsidRPr="00814926" w:rsidRDefault="007B45D1" w:rsidP="00DA005D">
      <w:pPr>
        <w:spacing w:line="276" w:lineRule="auto"/>
        <w:jc w:val="both"/>
        <w:rPr>
          <w:rFonts w:ascii="Times New Roman" w:hAnsi="Times New Roman" w:cs="Times New Roman"/>
        </w:rPr>
      </w:pPr>
    </w:p>
    <w:p w:rsidR="007B45D1" w:rsidRPr="00814926" w:rsidRDefault="007B45D1" w:rsidP="00DA005D">
      <w:pPr>
        <w:spacing w:line="276" w:lineRule="auto"/>
        <w:jc w:val="both"/>
        <w:rPr>
          <w:rFonts w:ascii="Times New Roman" w:hAnsi="Times New Roman" w:cs="Times New Roman"/>
        </w:rPr>
      </w:pP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 xml:space="preserve">În cazul în care planul de proiect include, de asemenea, acțiuni care sunt eligibile în cadrul </w:t>
      </w:r>
      <w:r w:rsidR="006A0AE0" w:rsidRPr="00886755">
        <w:rPr>
          <w:rFonts w:ascii="Times New Roman" w:hAnsi="Times New Roman" w:cs="Times New Roman"/>
        </w:rPr>
        <w:t>altor articole (de ex. sub</w:t>
      </w:r>
      <w:r w:rsidRPr="00886755">
        <w:rPr>
          <w:rFonts w:ascii="Times New Roman" w:hAnsi="Times New Roman" w:cs="Times New Roman"/>
        </w:rPr>
        <w:t>măsuri</w:t>
      </w:r>
      <w:r w:rsidR="006A0AE0" w:rsidRPr="00886755">
        <w:rPr>
          <w:rFonts w:ascii="Times New Roman" w:hAnsi="Times New Roman" w:cs="Times New Roman"/>
        </w:rPr>
        <w:t>le 4.1, 4.1a, 4.2, 4.2a din cadrul PNDR 2014-2020)</w:t>
      </w:r>
      <w:r w:rsidRPr="00886755">
        <w:rPr>
          <w:rFonts w:ascii="Times New Roman" w:hAnsi="Times New Roman" w:cs="Times New Roman"/>
        </w:rPr>
        <w:t xml:space="preserve">, atunci costurile sunt acoperite din </w:t>
      </w:r>
      <w:r w:rsidR="006A0AE0" w:rsidRPr="00886755">
        <w:rPr>
          <w:rFonts w:ascii="Times New Roman" w:hAnsi="Times New Roman" w:cs="Times New Roman"/>
        </w:rPr>
        <w:t xml:space="preserve">M5/3A </w:t>
      </w:r>
      <w:r w:rsidRPr="00886755">
        <w:rPr>
          <w:rFonts w:ascii="Times New Roman" w:hAnsi="Times New Roman" w:cs="Times New Roman"/>
        </w:rPr>
        <w:t>în conformitate cu rata maximă a ajutorului și sumele aplicabile în cadrul acelor măsuri. Cu toate acestea, valoarea maximă a sprijinului nu va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rsidR="007B45D1" w:rsidRPr="00886755" w:rsidRDefault="007B45D1" w:rsidP="00DA005D">
      <w:pPr>
        <w:spacing w:line="276" w:lineRule="auto"/>
        <w:jc w:val="both"/>
        <w:rPr>
          <w:rFonts w:ascii="Times New Roman" w:hAnsi="Times New Roman" w:cs="Times New Roman"/>
        </w:rPr>
      </w:pP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rsidR="00727723" w:rsidRPr="00814926" w:rsidRDefault="00727723" w:rsidP="00DA005D">
      <w:pPr>
        <w:spacing w:line="276" w:lineRule="auto"/>
        <w:jc w:val="both"/>
        <w:rPr>
          <w:rFonts w:ascii="Times New Roman" w:hAnsi="Times New Roman" w:cs="Times New Roman"/>
        </w:rPr>
      </w:pPr>
    </w:p>
    <w:p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t>Cheltuieli eligibile generale vor respecta prevederile din:</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Hotărârea Guvernului nr. 226/2015 - Art. 24 - Reguli privind măsura 19 "Dezvoltarea locală LEADER";</w:t>
      </w:r>
    </w:p>
    <w:p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w:t>
      </w:r>
      <w:r w:rsidRPr="00814926">
        <w:rPr>
          <w:rFonts w:ascii="Times New Roman" w:hAnsi="Times New Roman" w:cs="Times New Roman"/>
        </w:rPr>
        <w:lastRenderedPageBreak/>
        <w:t>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6743DD" w:rsidRPr="00814926" w:rsidRDefault="006743DD" w:rsidP="00DA005D">
      <w:pPr>
        <w:spacing w:line="276" w:lineRule="auto"/>
        <w:jc w:val="both"/>
        <w:rPr>
          <w:rFonts w:ascii="Times New Roman" w:hAnsi="Times New Roman" w:cs="Times New Roman"/>
        </w:rPr>
      </w:pPr>
    </w:p>
    <w:p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echipamente ”second hand”;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2) din Reg. (UE) nr. 1305/2013.</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în conformitate cu art. 69, alin. (3) din Reg. (UE) nr. 1303/2013 și anume: </w:t>
      </w:r>
    </w:p>
    <w:p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a. dobânzi debitoare, cu excepţia celor referitoare la granturi acordate sub forma unei subvenţii pentru dobândă sau a unei subvenţii pentru comisioanele de garantare; </w:t>
      </w:r>
    </w:p>
    <w:p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b. achiziţionarea de terenuri construite și neconstruite, cu excepția celor prevăzute la art. 19 din Reg. (UE) nr. 1305/2013; </w:t>
      </w:r>
    </w:p>
    <w:p w:rsidR="006743DD" w:rsidRPr="00814926" w:rsidRDefault="006743DD" w:rsidP="00DA005D">
      <w:pPr>
        <w:pStyle w:val="Default"/>
        <w:spacing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c.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rsidR="001F49C3" w:rsidRPr="00814926" w:rsidRDefault="001F49C3" w:rsidP="00DA005D">
      <w:pPr>
        <w:spacing w:line="276" w:lineRule="auto"/>
        <w:jc w:val="both"/>
        <w:rPr>
          <w:rFonts w:ascii="Times New Roman" w:hAnsi="Times New Roman" w:cs="Times New Roman"/>
        </w:rPr>
      </w:pPr>
    </w:p>
    <w:p w:rsidR="00A01002" w:rsidRPr="00814926" w:rsidRDefault="007A398F" w:rsidP="00DA005D">
      <w:pPr>
        <w:pStyle w:val="Heading1"/>
        <w:numPr>
          <w:ilvl w:val="0"/>
          <w:numId w:val="4"/>
        </w:numPr>
        <w:spacing w:line="276" w:lineRule="auto"/>
        <w:rPr>
          <w:rFonts w:ascii="Times New Roman" w:hAnsi="Times New Roman"/>
        </w:rPr>
      </w:pPr>
      <w:bookmarkStart w:id="10" w:name="_Toc489441990"/>
      <w:r w:rsidRPr="00814926">
        <w:rPr>
          <w:rFonts w:ascii="Times New Roman" w:hAnsi="Times New Roman"/>
        </w:rPr>
        <w:t>Selectia proiectelor</w:t>
      </w:r>
      <w:bookmarkEnd w:id="10"/>
    </w:p>
    <w:p w:rsidR="00DE7470" w:rsidRPr="00814926" w:rsidRDefault="00DE7470" w:rsidP="00DA005D">
      <w:pPr>
        <w:spacing w:line="276" w:lineRule="auto"/>
        <w:jc w:val="both"/>
        <w:rPr>
          <w:rFonts w:ascii="Times New Roman" w:hAnsi="Times New Roman" w:cs="Times New Roman"/>
          <w:lang w:val="ro-RO" w:eastAsia="ro-RO"/>
        </w:rPr>
      </w:pPr>
    </w:p>
    <w:p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este </w:t>
      </w:r>
      <w:r w:rsidRPr="008B472F">
        <w:rPr>
          <w:rFonts w:ascii="Times New Roman" w:hAnsi="Times New Roman"/>
          <w:b/>
          <w:lang w:eastAsia="ro-RO"/>
        </w:rPr>
        <w:t xml:space="preserve">de </w:t>
      </w:r>
      <w:r w:rsidR="000C5888" w:rsidRPr="008B472F">
        <w:rPr>
          <w:rFonts w:ascii="Times New Roman" w:hAnsi="Times New Roman"/>
          <w:b/>
          <w:lang w:eastAsia="ro-RO"/>
        </w:rPr>
        <w:t>1</w:t>
      </w:r>
      <w:r w:rsidR="00DB322F" w:rsidRPr="008B472F">
        <w:rPr>
          <w:rFonts w:ascii="Times New Roman" w:hAnsi="Times New Roman"/>
          <w:b/>
          <w:lang w:eastAsia="ro-RO"/>
        </w:rPr>
        <w:t>0</w:t>
      </w:r>
      <w:r w:rsidRPr="008B472F">
        <w:rPr>
          <w:rFonts w:ascii="Times New Roman" w:hAnsi="Times New Roman"/>
          <w:b/>
          <w:lang w:eastAsia="ro-RO"/>
        </w:rPr>
        <w:t>puncte ş</w:t>
      </w:r>
      <w:r w:rsidRPr="00814926">
        <w:rPr>
          <w:rFonts w:ascii="Times New Roman" w:hAnsi="Times New Roman"/>
          <w:b/>
          <w:lang w:eastAsia="ro-RO"/>
        </w:rPr>
        <w:t>i reprezintă pragul sub care niciun proiect nu poate intra la finanţare.</w:t>
      </w:r>
    </w:p>
    <w:p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lastRenderedPageBreak/>
        <w:t>Cererile de finanţare depuse care au punctajul estimat (auto-evaluare/pre-scoring) mai mic decât pragul minim de calitate vor fi declarate neconforme.</w:t>
      </w:r>
    </w:p>
    <w:p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814926">
        <w:rPr>
          <w:rFonts w:ascii="Times New Roman" w:hAnsi="Times New Roman"/>
          <w:lang w:eastAsia="ro-RO"/>
        </w:rPr>
        <w:t>planului de afaceri</w:t>
      </w:r>
      <w:r w:rsidRPr="00814926">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va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tblPr>
      <w:tblGrid>
        <w:gridCol w:w="582"/>
        <w:gridCol w:w="3892"/>
        <w:gridCol w:w="3080"/>
        <w:gridCol w:w="19"/>
        <w:gridCol w:w="1372"/>
      </w:tblGrid>
      <w:tr w:rsidR="000C5888" w:rsidRPr="00814926"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Nr.</w:t>
            </w:r>
          </w:p>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Punctaj</w:t>
            </w:r>
          </w:p>
        </w:tc>
      </w:tr>
      <w:tr w:rsidR="000C5888" w:rsidRPr="00814926" w:rsidTr="00DA005D">
        <w:trPr>
          <w:trHeight w:val="1000"/>
          <w:jc w:val="center"/>
        </w:trPr>
        <w:tc>
          <w:tcPr>
            <w:tcW w:w="582" w:type="dxa"/>
            <w:vMerge w:val="restart"/>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1</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Fonts w:ascii="Times New Roman" w:hAnsi="Times New Roman"/>
                <w:b/>
                <w:bCs/>
                <w:lang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bCs/>
                <w:lang w:eastAsia="ro-RO"/>
              </w:rPr>
              <w:t>reprezentativității cooperării prin numărul de parteneri implicați</w:t>
            </w:r>
          </w:p>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10 p.</w:t>
            </w:r>
          </w:p>
        </w:tc>
      </w:tr>
      <w:tr w:rsidR="000C5888" w:rsidRPr="00814926" w:rsidTr="00DA005D">
        <w:trPr>
          <w:trHeight w:val="427"/>
          <w:jc w:val="center"/>
        </w:trPr>
        <w:tc>
          <w:tcPr>
            <w:tcW w:w="582" w:type="dxa"/>
            <w:vMerge/>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a) mai mult de </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259"/>
          <w:jc w:val="center"/>
        </w:trPr>
        <w:tc>
          <w:tcPr>
            <w:tcW w:w="582" w:type="dxa"/>
            <w:vMerge/>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Default"/>
              <w:spacing w:line="276" w:lineRule="auto"/>
              <w:jc w:val="both"/>
              <w:rPr>
                <w:rFonts w:ascii="Times New Roman" w:hAnsi="Times New Roman" w:cs="Times New Roman"/>
              </w:rPr>
            </w:pPr>
            <w:r w:rsidRPr="00814926">
              <w:rPr>
                <w:rFonts w:ascii="Times New Roman" w:hAnsi="Times New Roman" w:cs="Times New Roman"/>
              </w:rPr>
              <w:t>b) intre 5</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rsidTr="00DA005D">
        <w:trPr>
          <w:trHeight w:val="692"/>
          <w:jc w:val="center"/>
        </w:trPr>
        <w:tc>
          <w:tcPr>
            <w:tcW w:w="582" w:type="dxa"/>
            <w:vMerge/>
            <w:tcBorders>
              <w:left w:val="single" w:sz="6" w:space="0" w:color="auto"/>
              <w:bottom w:val="single" w:sz="6" w:space="0" w:color="auto"/>
              <w:right w:val="single" w:sz="6" w:space="0" w:color="auto"/>
            </w:tcBorders>
          </w:tcPr>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120"/>
          <w:jc w:val="center"/>
        </w:trPr>
        <w:tc>
          <w:tcPr>
            <w:tcW w:w="582" w:type="dxa"/>
            <w:vMerge w:val="restart"/>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2</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814926">
              <w:rPr>
                <w:rStyle w:val="FontStyle63"/>
                <w:rFonts w:ascii="Times New Roman" w:hAnsi="Times New Roman" w:cs="Times New Roman"/>
                <w:sz w:val="24"/>
                <w:szCs w:val="24"/>
                <w:lang w:val="ro-RO" w:eastAsia="ro-RO"/>
              </w:rPr>
              <w:t>Principiul promovarii proiectelor care vizeaza un grad ridicat de acoperire al teritoriului GAL (</w:t>
            </w:r>
            <w:r w:rsidRPr="00814926">
              <w:rPr>
                <w:rStyle w:val="FontStyle63"/>
                <w:rFonts w:ascii="Times New Roman" w:hAnsi="Times New Roman" w:cs="Times New Roman"/>
                <w:i/>
                <w:sz w:val="24"/>
                <w:szCs w:val="24"/>
                <w:lang w:val="ro-RO" w:eastAsia="ro-RO"/>
              </w:rPr>
              <w:t>în cadrul asocierii cuprinzand  fermieri din cel putin doua localitati din teritoriul GAL)</w:t>
            </w:r>
          </w:p>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15 p.</w:t>
            </w:r>
          </w:p>
        </w:tc>
      </w:tr>
      <w:tr w:rsidR="000C5888" w:rsidRPr="00814926" w:rsidTr="00DA005D">
        <w:trPr>
          <w:trHeight w:val="119"/>
          <w:jc w:val="center"/>
        </w:trPr>
        <w:tc>
          <w:tcPr>
            <w:tcW w:w="582" w:type="dxa"/>
            <w:vMerge/>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rsidTr="00DA005D">
        <w:trPr>
          <w:trHeight w:val="120"/>
          <w:jc w:val="center"/>
        </w:trPr>
        <w:tc>
          <w:tcPr>
            <w:tcW w:w="582" w:type="dxa"/>
            <w:vMerge/>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120"/>
          <w:jc w:val="center"/>
        </w:trPr>
        <w:tc>
          <w:tcPr>
            <w:tcW w:w="582" w:type="dxa"/>
            <w:vMerge/>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120"/>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1489"/>
          <w:jc w:val="center"/>
        </w:trPr>
        <w:tc>
          <w:tcPr>
            <w:tcW w:w="582" w:type="dxa"/>
            <w:vMerge/>
            <w:tcBorders>
              <w:left w:val="single" w:sz="4" w:space="0" w:color="auto"/>
              <w:bottom w:val="nil"/>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aferent acestui criteriu se va verifica daca proiectul este propus de un parteneriat</w:t>
            </w:r>
            <w:r w:rsidR="009246E7" w:rsidRPr="00814926">
              <w:rPr>
                <w:rStyle w:val="FontStyle61"/>
                <w:rFonts w:ascii="Times New Roman" w:hAnsi="Times New Roman" w:cs="Times New Roman"/>
                <w:sz w:val="24"/>
                <w:szCs w:val="24"/>
              </w:rPr>
              <w:t xml:space="preserve"> care sa aiba in componenta</w:t>
            </w:r>
            <w:r w:rsidRPr="00814926">
              <w:rPr>
                <w:rStyle w:val="FontStyle61"/>
                <w:rFonts w:ascii="Times New Roman" w:hAnsi="Times New Roman" w:cs="Times New Roman"/>
                <w:sz w:val="24"/>
                <w:szCs w:val="24"/>
              </w:rPr>
              <w:t xml:space="preserve"> sa minim 2 exploatatii de mici dimensiuni (ferme mici conform definitiei din PNDR</w:t>
            </w:r>
            <w:r w:rsidR="00624767" w:rsidRPr="00624767">
              <w:rPr>
                <w:rStyle w:val="FontStyle61"/>
                <w:rFonts w:ascii="Times New Roman" w:hAnsi="Times New Roman" w:cs="Times New Roman"/>
                <w:sz w:val="24"/>
                <w:szCs w:val="24"/>
              </w:rPr>
              <w:t>pentru Submasura 19.2</w:t>
            </w:r>
            <w:r w:rsidRPr="00814926">
              <w:rPr>
                <w:rStyle w:val="FontStyle61"/>
                <w:rFonts w:ascii="Times New Roman" w:hAnsi="Times New Roman" w:cs="Times New Roman"/>
                <w:sz w:val="24"/>
                <w:szCs w:val="24"/>
              </w:rPr>
              <w:t>).</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Maxim </w:t>
            </w:r>
            <w:r w:rsidR="004D46AB">
              <w:rPr>
                <w:rStyle w:val="FontStyle63"/>
                <w:rFonts w:ascii="Times New Roman" w:hAnsi="Times New Roman" w:cs="Times New Roman"/>
                <w:sz w:val="24"/>
                <w:szCs w:val="24"/>
                <w:lang w:val="ro-RO" w:eastAsia="ro-RO"/>
              </w:rPr>
              <w:t>25</w:t>
            </w:r>
            <w:r w:rsidRPr="00814926">
              <w:rPr>
                <w:rStyle w:val="FontStyle63"/>
                <w:rFonts w:ascii="Times New Roman" w:hAnsi="Times New Roman" w:cs="Times New Roman"/>
                <w:sz w:val="24"/>
                <w:szCs w:val="24"/>
                <w:lang w:val="ro-RO" w:eastAsia="ro-RO"/>
              </w:rPr>
              <w:t xml:space="preserve"> p.</w:t>
            </w:r>
          </w:p>
        </w:tc>
      </w:tr>
      <w:tr w:rsidR="000C5888" w:rsidRPr="00814926" w:rsidTr="00DA005D">
        <w:trPr>
          <w:trHeight w:val="224"/>
          <w:jc w:val="center"/>
        </w:trPr>
        <w:tc>
          <w:tcPr>
            <w:tcW w:w="582" w:type="dxa"/>
            <w:vMerge/>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b/>
              </w:rPr>
              <w:t xml:space="preserve">4.1 Distanţa dintre </w:t>
            </w:r>
            <w:r w:rsidR="00DB322F" w:rsidRPr="00DB322F">
              <w:rPr>
                <w:rFonts w:ascii="Times New Roman" w:hAnsi="Times New Roman" w:cs="Times New Roman"/>
                <w:b/>
                <w:color w:val="000000" w:themeColor="text1"/>
              </w:rPr>
              <w:t>punctul de productie</w:t>
            </w:r>
            <w:r w:rsidRPr="00DB322F">
              <w:rPr>
                <w:rFonts w:ascii="Times New Roman" w:hAnsi="Times New Roman" w:cs="Times New Roman"/>
                <w:b/>
                <w:color w:val="000000" w:themeColor="text1"/>
              </w:rPr>
              <w:t xml:space="preserve"> a produsului/pr</w:t>
            </w:r>
            <w:r w:rsidRPr="00DB322F">
              <w:rPr>
                <w:rFonts w:ascii="Times New Roman" w:hAnsi="Times New Roman" w:cs="Times New Roman"/>
                <w:b/>
              </w:rPr>
              <w:t>oduselor</w:t>
            </w:r>
            <w:r w:rsidRPr="00814926">
              <w:rPr>
                <w:rFonts w:ascii="Times New Roman" w:hAnsi="Times New Roman" w:cs="Times New Roman"/>
                <w:b/>
              </w:rPr>
              <w:t xml:space="preserve"> și punctul de comercializare se încadrează între</w:t>
            </w:r>
            <w:r w:rsidRPr="00814926">
              <w:rPr>
                <w:rFonts w:ascii="Times New Roman" w:hAnsi="Times New Roman" w:cs="Times New Roman"/>
              </w:rPr>
              <w:t xml:space="preserve">: </w:t>
            </w:r>
          </w:p>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2</w:t>
            </w:r>
            <w:r w:rsidR="000C5888" w:rsidRPr="00814926">
              <w:rPr>
                <w:rStyle w:val="FontStyle63"/>
                <w:rFonts w:ascii="Times New Roman" w:hAnsi="Times New Roman" w:cs="Times New Roman"/>
                <w:sz w:val="24"/>
                <w:szCs w:val="24"/>
                <w:lang w:val="ro-RO" w:eastAsia="ro-RO"/>
              </w:rPr>
              <w:t>5 puncte</w:t>
            </w:r>
          </w:p>
        </w:tc>
      </w:tr>
      <w:tr w:rsidR="000C5888" w:rsidRPr="00814926" w:rsidTr="00DA005D">
        <w:trPr>
          <w:trHeight w:val="224"/>
          <w:jc w:val="center"/>
        </w:trPr>
        <w:tc>
          <w:tcPr>
            <w:tcW w:w="582" w:type="dxa"/>
            <w:vMerge/>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 &gt;50-75 km. </w:t>
            </w:r>
          </w:p>
          <w:p w:rsidR="000C5888" w:rsidRPr="00814926" w:rsidRDefault="000C5888" w:rsidP="00DB322F">
            <w:pPr>
              <w:pStyle w:val="Default"/>
              <w:spacing w:line="276" w:lineRule="auto"/>
              <w:jc w:val="both"/>
              <w:rPr>
                <w:rFonts w:ascii="Times New Roman" w:hAnsi="Times New Roman" w:cs="Times New Roman"/>
              </w:rPr>
            </w:pPr>
            <w:r w:rsidRPr="00814926">
              <w:rPr>
                <w:rFonts w:ascii="Times New Roman" w:hAnsi="Times New Roman" w:cs="Times New Roman"/>
                <w:i/>
                <w:iCs/>
              </w:rPr>
              <w:t xml:space="preserve">Distanța dintre </w:t>
            </w:r>
            <w:r w:rsidR="00DB322F">
              <w:rPr>
                <w:rFonts w:ascii="Times New Roman" w:hAnsi="Times New Roman" w:cs="Times New Roman"/>
                <w:i/>
                <w:iCs/>
              </w:rPr>
              <w:t>punctul de productie</w:t>
            </w:r>
            <w:r w:rsidRPr="00814926">
              <w:rPr>
                <w:rFonts w:ascii="Times New Roman" w:hAnsi="Times New Roman" w:cs="Times New Roman"/>
                <w:i/>
                <w:iCs/>
              </w:rPr>
              <w:t xml:space="preserve"> a produsului/produselor și punctul </w:t>
            </w:r>
            <w:r w:rsidRPr="00814926">
              <w:rPr>
                <w:rFonts w:ascii="Times New Roman" w:hAnsi="Times New Roman" w:cs="Times New Roman"/>
                <w:i/>
                <w:iCs/>
              </w:rPr>
              <w:lastRenderedPageBreak/>
              <w:t xml:space="preserve">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754306" w:rsidRPr="00754306">
              <w:rPr>
                <w:rFonts w:ascii="Times New Roman" w:hAnsi="Times New Roman" w:cs="Times New Roman"/>
                <w:i/>
                <w:iCs/>
              </w:rPr>
              <w:t xml:space="preserve">punctul de producție </w:t>
            </w:r>
            <w:r w:rsidRPr="00814926">
              <w:rPr>
                <w:rFonts w:ascii="Times New Roman" w:hAnsi="Times New Roman" w:cs="Times New Roman"/>
                <w:i/>
                <w:iCs/>
              </w:rPr>
              <w:t xml:space="preserve">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lastRenderedPageBreak/>
              <w:t>15</w:t>
            </w:r>
            <w:r w:rsidR="000C5888" w:rsidRPr="00814926">
              <w:rPr>
                <w:rStyle w:val="FontStyle63"/>
                <w:rFonts w:ascii="Times New Roman" w:hAnsi="Times New Roman" w:cs="Times New Roman"/>
                <w:sz w:val="24"/>
                <w:szCs w:val="24"/>
                <w:lang w:val="ro-RO" w:eastAsia="ro-RO"/>
              </w:rPr>
              <w:t xml:space="preserve"> puncte</w:t>
            </w:r>
          </w:p>
        </w:tc>
      </w:tr>
      <w:tr w:rsidR="000C5888" w:rsidRPr="00814926" w:rsidTr="00DA005D">
        <w:trPr>
          <w:trHeight w:val="224"/>
          <w:jc w:val="center"/>
        </w:trPr>
        <w:tc>
          <w:tcPr>
            <w:tcW w:w="582" w:type="dxa"/>
            <w:vMerge/>
            <w:tcBorders>
              <w:left w:val="single" w:sz="4" w:space="0" w:color="auto"/>
              <w:bottom w:val="nil"/>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656"/>
          <w:jc w:val="center"/>
        </w:trPr>
        <w:tc>
          <w:tcPr>
            <w:tcW w:w="582" w:type="dxa"/>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5</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0C5888" w:rsidRPr="00886755"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886755">
              <w:rPr>
                <w:rFonts w:ascii="Times New Roman" w:hAnsi="Times New Roman"/>
                <w:b/>
              </w:rPr>
              <w:t>Principiul incurajarii proiectelor ce 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rsidTr="00DA005D">
        <w:trPr>
          <w:trHeight w:val="258"/>
          <w:jc w:val="center"/>
        </w:trPr>
        <w:tc>
          <w:tcPr>
            <w:tcW w:w="582" w:type="dxa"/>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i/>
                <w:sz w:val="24"/>
                <w:szCs w:val="24"/>
                <w:lang w:val="ro-RO" w:eastAsia="ro-RO"/>
              </w:rPr>
            </w:pPr>
            <w:r w:rsidRPr="00814926">
              <w:rPr>
                <w:rStyle w:val="FontStyle61"/>
                <w:rFonts w:ascii="Times New Roman" w:hAnsi="Times New Roman" w:cs="Times New Roman"/>
                <w:sz w:val="24"/>
                <w:szCs w:val="24"/>
              </w:rPr>
              <w:t xml:space="preserve">Pentru a se acorda punctajul aferent acestui criteriu se va verifica daca proiectul propus </w:t>
            </w:r>
            <w:r w:rsidRPr="00814926">
              <w:rPr>
                <w:rFonts w:ascii="Times New Roman" w:hAnsi="Times New Roman" w:cs="Times New Roman"/>
                <w:i/>
                <w:iCs/>
                <w:lang w:eastAsia="ro-RO"/>
              </w:rPr>
              <w:t>vizeaza dezvoltarea unei structuri asociative care să includă funcții integrate (flux operațional complet</w:t>
            </w:r>
            <w:r w:rsidRPr="00814926">
              <w:rPr>
                <w:rFonts w:ascii="Times New Roman" w:hAnsi="Times New Roman" w:cs="Times New Roman"/>
                <w:b/>
                <w:i/>
                <w:iCs/>
                <w:lang w:eastAsia="ro-RO"/>
              </w:rPr>
              <w:t>)</w:t>
            </w:r>
            <w:r w:rsidRPr="00814926">
              <w:rPr>
                <w:rStyle w:val="FontStyle63"/>
                <w:rFonts w:ascii="Times New Roman" w:hAnsi="Times New Roman" w:cs="Times New Roman"/>
                <w:b w:val="0"/>
                <w:i/>
                <w:sz w:val="24"/>
                <w:szCs w:val="24"/>
                <w:lang w:val="ro-RO" w:eastAsia="ro-RO"/>
              </w:rPr>
              <w:t>. Prin</w:t>
            </w:r>
            <w:r w:rsidRPr="00814926">
              <w:rPr>
                <w:rFonts w:ascii="Times New Roman" w:hAnsi="Times New Roman" w:cs="Times New Roman"/>
                <w:i/>
                <w:iCs/>
                <w:lang w:eastAsia="ro-RO"/>
              </w:rPr>
              <w:t>flux operațional complet se intelege asigurarea tuturor  etapelor: productie, procesare si comercializare.</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r w:rsidRPr="00814926">
              <w:rPr>
                <w:rFonts w:ascii="Times New Roman" w:hAnsi="Times New Roman" w:cs="Times New Roman"/>
                <w:i/>
                <w:iCs/>
                <w:lang w:val="ro-RO" w:eastAsia="ro-RO"/>
              </w:rPr>
              <w:t>Planul de marketing</w:t>
            </w:r>
          </w:p>
        </w:tc>
      </w:tr>
      <w:tr w:rsidR="000C5888" w:rsidRPr="00814926" w:rsidTr="00DA005D">
        <w:trPr>
          <w:trHeight w:val="334"/>
          <w:jc w:val="center"/>
        </w:trPr>
        <w:tc>
          <w:tcPr>
            <w:tcW w:w="582" w:type="dxa"/>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6</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promovarii proiectelor </w:t>
            </w:r>
            <w:r w:rsidRPr="00814926">
              <w:rPr>
                <w:rFonts w:ascii="Times New Roman" w:hAnsi="Times New Roman" w:cs="Times New Roman"/>
                <w:b/>
                <w:bCs/>
                <w:lang w:eastAsia="ro-RO"/>
              </w:rPr>
              <w:t xml:space="preserve">care </w:t>
            </w:r>
            <w:r w:rsidRPr="00886755">
              <w:rPr>
                <w:rFonts w:ascii="Times New Roman" w:hAnsi="Times New Roman" w:cs="Times New Roman"/>
                <w:b/>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rsidTr="00DA005D">
        <w:trPr>
          <w:trHeight w:val="258"/>
          <w:jc w:val="center"/>
        </w:trPr>
        <w:tc>
          <w:tcPr>
            <w:tcW w:w="582" w:type="dxa"/>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Pentru a se acorda punctajul la acest criteriu, trebuie ca proiectul sa </w:t>
            </w:r>
            <w:r w:rsidRPr="00814926">
              <w:rPr>
                <w:rFonts w:ascii="Times New Roman" w:hAnsi="Times New Roman"/>
                <w:i/>
                <w:iCs/>
                <w:lang w:eastAsia="ro-RO"/>
              </w:rPr>
              <w:t>vizeze crearea unui brand local prin prevederea in planul de afaceri de cheltuieli de marketing in acest sens</w:t>
            </w:r>
            <w:r w:rsidRPr="00814926">
              <w:rPr>
                <w:rStyle w:val="FontStyle61"/>
                <w:rFonts w:ascii="Times New Roman" w:hAnsi="Times New Roman" w:cs="Times New Roman"/>
                <w:sz w:val="24"/>
                <w:szCs w:val="24"/>
              </w:rPr>
              <w:t>. In caz contrar, vor fi acordate 0 puncte pentru acest criteriu de selectie.</w:t>
            </w:r>
          </w:p>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7</w:t>
            </w:r>
          </w:p>
        </w:tc>
        <w:tc>
          <w:tcPr>
            <w:tcW w:w="6972"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incurajarii proiectelor care </w:t>
            </w:r>
            <w:r w:rsidRPr="00886755">
              <w:rPr>
                <w:rFonts w:ascii="Times New Roman" w:hAnsi="Times New Roman"/>
                <w:b/>
              </w:rPr>
              <w:t>propun activitati inovative pentru zona si isi prevad in planul de afaceri investitii pentru 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rsidTr="00DA005D">
        <w:trPr>
          <w:trHeight w:val="224"/>
          <w:jc w:val="center"/>
        </w:trPr>
        <w:tc>
          <w:tcPr>
            <w:tcW w:w="582" w:type="dxa"/>
            <w:vMerge/>
            <w:tcBorders>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Fonts w:ascii="Times New Roman" w:hAnsi="Times New Roman"/>
                <w:i/>
                <w:iCs/>
                <w:lang w:val="ro-RO" w:eastAsia="ro-RO"/>
              </w:rPr>
              <w:t xml:space="preserve">Pentru a se acorda punctajul la acest criteriu, trebuie ca proiectul sa includa cel putin o </w:t>
            </w:r>
            <w:r w:rsidRPr="00814926">
              <w:rPr>
                <w:rFonts w:ascii="Times New Roman" w:hAnsi="Times New Roman"/>
                <w:b/>
                <w:bCs/>
                <w:i/>
                <w:iCs/>
                <w:lang w:eastAsia="ro-RO"/>
              </w:rPr>
              <w:t xml:space="preserve">activitate inovativa pentru zona si solicitantul  sa isi prevada in planul de afaceri </w:t>
            </w:r>
            <w:r w:rsidRPr="00814926">
              <w:rPr>
                <w:rFonts w:ascii="Times New Roman" w:hAnsi="Times New Roman"/>
                <w:i/>
              </w:rPr>
              <w:t>investitii pentru introducerea de noi tehnologii</w:t>
            </w:r>
            <w:r w:rsidRPr="00814926">
              <w:rPr>
                <w:rFonts w:ascii="Times New Roman" w:hAnsi="Times New Roman"/>
                <w:i/>
                <w:iCs/>
                <w:lang w:val="ro-RO" w:eastAsia="ro-RO"/>
              </w:rPr>
              <w:t>. In caz contrar, vor fi acordate 0 puncte pentru acest criteriu de selectie</w:t>
            </w:r>
            <w:r w:rsidRPr="00814926">
              <w:rPr>
                <w:rStyle w:val="FontStyle61"/>
                <w:rFonts w:ascii="Times New Roman" w:hAnsi="Times New Roman" w:cs="Times New Roman"/>
                <w:sz w:val="24"/>
                <w:szCs w:val="24"/>
              </w:rPr>
              <w:t>.</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spacing w:line="276" w:lineRule="auto"/>
              <w:jc w:val="both"/>
              <w:rPr>
                <w:rFonts w:ascii="Times New Roman" w:hAnsi="Times New Roman" w:cs="Times New Roman"/>
                <w:i/>
                <w:lang w:val="ro-RO"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rsidTr="00DA005D">
        <w:trPr>
          <w:trHeight w:val="2213"/>
          <w:jc w:val="center"/>
        </w:trPr>
        <w:tc>
          <w:tcPr>
            <w:tcW w:w="582" w:type="dxa"/>
            <w:vMerge/>
            <w:tcBorders>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624767" w:rsidP="00DA005D">
            <w:pPr>
              <w:pStyle w:val="Style20"/>
              <w:spacing w:line="276" w:lineRule="auto"/>
              <w:ind w:firstLine="5"/>
              <w:jc w:val="both"/>
              <w:rPr>
                <w:rFonts w:ascii="Times New Roman" w:hAnsi="Times New Roman"/>
                <w:i/>
                <w:iCs/>
                <w:lang w:eastAsia="ro-RO"/>
              </w:rPr>
            </w:pPr>
            <w:r>
              <w:rPr>
                <w:rStyle w:val="FontStyle61"/>
                <w:rFonts w:ascii="Times New Roman" w:hAnsi="Times New Roman" w:cs="Times New Roman"/>
                <w:sz w:val="24"/>
                <w:szCs w:val="24"/>
              </w:rPr>
              <w:t>Planul de marketing</w:t>
            </w:r>
            <w:r w:rsidR="000C5888" w:rsidRPr="00814926">
              <w:rPr>
                <w:rStyle w:val="FontStyle61"/>
                <w:rFonts w:ascii="Times New Roman" w:hAnsi="Times New Roman" w:cs="Times New Roman"/>
                <w:sz w:val="24"/>
                <w:szCs w:val="24"/>
              </w:rPr>
              <w:t>.</w:t>
            </w:r>
          </w:p>
        </w:tc>
      </w:tr>
      <w:tr w:rsidR="000C5888" w:rsidRPr="00814926" w:rsidTr="00DA005D">
        <w:trPr>
          <w:trHeight w:val="224"/>
          <w:jc w:val="center"/>
        </w:trPr>
        <w:tc>
          <w:tcPr>
            <w:tcW w:w="4474" w:type="dxa"/>
            <w:gridSpan w:val="2"/>
            <w:tcBorders>
              <w:left w:val="single" w:sz="4" w:space="0" w:color="auto"/>
              <w:bottom w:val="single" w:sz="4" w:space="0" w:color="auto"/>
              <w:right w:val="single" w:sz="4" w:space="0" w:color="auto"/>
            </w:tcBorders>
          </w:tcPr>
          <w:p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100 p.</w:t>
            </w:r>
          </w:p>
        </w:tc>
      </w:tr>
    </w:tbl>
    <w:p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5"/>
          <w:rFonts w:ascii="Times New Roman" w:hAnsi="Times New Roman" w:cs="Times New Roman"/>
          <w:b/>
          <w:sz w:val="24"/>
          <w:szCs w:val="24"/>
          <w:lang w:val="ro-RO" w:eastAsia="ro-RO"/>
        </w:rPr>
        <w:t>CS2</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rsidR="005529B9" w:rsidRPr="00814926" w:rsidRDefault="005529B9"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rsidR="000A13C9" w:rsidRPr="00814926" w:rsidRDefault="000F372C" w:rsidP="00DA005D">
      <w:pPr>
        <w:pStyle w:val="Style17"/>
        <w:widowControl/>
        <w:spacing w:before="96" w:line="276" w:lineRule="auto"/>
        <w:rPr>
          <w:rStyle w:val="FontStyle77"/>
          <w:rFonts w:ascii="Times New Roman" w:hAnsi="Times New Roman" w:cs="Times New Roman"/>
          <w:sz w:val="24"/>
          <w:szCs w:val="24"/>
          <w:lang w:val="ro-RO" w:eastAsia="ro-RO"/>
        </w:rPr>
      </w:pPr>
      <w:r w:rsidRPr="000F372C">
        <w:rPr>
          <w:rFonts w:ascii="Times New Roman" w:hAnsi="Times New Roman"/>
          <w:noProof/>
        </w:rPr>
        <w:pict>
          <v:roundrect id="Rounded Rectangle 20" o:spid="_x0000_s1027" style="position:absolute;left:0;text-align:left;margin-left:242.2pt;margin-top:16.05pt;width:3in;height:187.85pt;z-index:-251650048;visibility:visible" arcsize="10923f" wrapcoords="2550 0 2025 86 375 1123 -225 2765 -225 18403 -150 19354 675 20822 1950 21600 2175 21600 18975 21600 19125 21600 20550 20822 21450 19354 21600 18144 21600 2765 21300 1987 21075 1123 19575 86 18975 0 25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" fillcolor="#9cc2e5 [1940]" stroked="f">
            <v:shadow on="t" color="#8db3e2" offset="-2pt,1pt"/>
            <v:textbox inset="0,0,0,0">
              <w:txbxContent>
                <w:p w:rsidR="00136BA0" w:rsidRPr="00886755" w:rsidRDefault="00136BA0"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136BA0" w:rsidRPr="00886755" w:rsidRDefault="00136BA0" w:rsidP="003A71B2">
                  <w:pPr>
                    <w:jc w:val="center"/>
                    <w:rPr>
                      <w:rFonts w:ascii="Times New Roman" w:hAnsi="Times New Roman" w:cs="Times New Roman"/>
                      <w:b/>
                      <w:i/>
                      <w:lang w:val="ro-RO"/>
                    </w:rPr>
                  </w:pPr>
                </w:p>
                <w:p w:rsidR="00136BA0" w:rsidRPr="00886755" w:rsidRDefault="00136BA0"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rsidR="00136BA0" w:rsidRPr="003A71B2" w:rsidRDefault="00136BA0" w:rsidP="003A71B2">
                  <w:pPr>
                    <w:jc w:val="center"/>
                    <w:rPr>
                      <w:rFonts w:cs="Arial"/>
                      <w:i/>
                      <w:color w:val="FF0000"/>
                      <w:sz w:val="20"/>
                      <w:szCs w:val="20"/>
                      <w:lang w:val="ro-RO"/>
                    </w:rPr>
                  </w:pPr>
                </w:p>
              </w:txbxContent>
            </v:textbox>
            <w10:wrap type="through"/>
          </v:roundrect>
        </w:pic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w:t>
      </w:r>
      <w:r w:rsidR="000A13C9" w:rsidRPr="00814926">
        <w:rPr>
          <w:rStyle w:val="FontStyle64"/>
          <w:rFonts w:ascii="Times New Roman" w:hAnsi="Times New Roman" w:cs="Times New Roman"/>
          <w:sz w:val="24"/>
          <w:szCs w:val="24"/>
          <w:lang w:val="ro-RO" w:eastAsia="ro-RO"/>
        </w:rPr>
        <w:lastRenderedPageBreak/>
        <w:t xml:space="preserve">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rsidR="00F01D35" w:rsidRPr="00814926" w:rsidRDefault="00F01D35" w:rsidP="00DA005D">
      <w:pPr>
        <w:spacing w:line="276" w:lineRule="auto"/>
        <w:jc w:val="both"/>
        <w:rPr>
          <w:rFonts w:ascii="Times New Roman" w:hAnsi="Times New Roman" w:cs="Times New Roman"/>
        </w:rPr>
      </w:pPr>
    </w:p>
    <w:p w:rsidR="00EC1747" w:rsidRPr="00814926" w:rsidRDefault="00EC1747" w:rsidP="00DA005D">
      <w:pPr>
        <w:spacing w:line="276" w:lineRule="auto"/>
        <w:jc w:val="both"/>
        <w:rPr>
          <w:rFonts w:ascii="Times New Roman" w:hAnsi="Times New Roman" w:cs="Times New Roman"/>
        </w:rPr>
      </w:pPr>
    </w:p>
    <w:p w:rsidR="004162E2" w:rsidRPr="00814926" w:rsidRDefault="004162E2" w:rsidP="00DA005D">
      <w:pPr>
        <w:pStyle w:val="Heading1"/>
        <w:numPr>
          <w:ilvl w:val="0"/>
          <w:numId w:val="4"/>
        </w:numPr>
        <w:spacing w:line="276" w:lineRule="auto"/>
        <w:rPr>
          <w:rFonts w:ascii="Times New Roman" w:hAnsi="Times New Roman"/>
        </w:rPr>
      </w:pPr>
      <w:bookmarkStart w:id="11" w:name="_Toc489441991"/>
      <w:r w:rsidRPr="00814926">
        <w:rPr>
          <w:rFonts w:ascii="Times New Roman" w:hAnsi="Times New Roman"/>
        </w:rPr>
        <w:t>Valoarea sprijinului nerambursabil</w:t>
      </w:r>
      <w:bookmarkEnd w:id="11"/>
    </w:p>
    <w:p w:rsidR="00B6035F" w:rsidRPr="00814926" w:rsidRDefault="00B6035F" w:rsidP="00DA005D">
      <w:pPr>
        <w:spacing w:line="276" w:lineRule="auto"/>
        <w:jc w:val="both"/>
        <w:rPr>
          <w:rFonts w:ascii="Times New Roman" w:hAnsi="Times New Roman" w:cs="Times New Roman"/>
        </w:rPr>
      </w:pPr>
    </w:p>
    <w:p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p>
    <w:p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rsidR="005D6727" w:rsidRPr="00814926" w:rsidRDefault="005D6727" w:rsidP="00DA005D">
      <w:pPr>
        <w:spacing w:line="276" w:lineRule="auto"/>
        <w:jc w:val="both"/>
        <w:rPr>
          <w:rFonts w:ascii="Times New Roman" w:hAnsi="Times New Roman" w:cs="Times New Roman"/>
          <w:b/>
          <w:bCs/>
          <w:lang w:val="ro-RO"/>
        </w:rPr>
      </w:pPr>
    </w:p>
    <w:p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rsidR="002D3056"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Valoarea maximă a sprijinului este de 89.221 de euro.</w:t>
      </w:r>
    </w:p>
    <w:p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Ponderea sprijinului nerambursabil este de 100% din to</w:t>
      </w:r>
      <w:r w:rsidR="00D52E41">
        <w:rPr>
          <w:rFonts w:ascii="Times New Roman" w:hAnsi="Times New Roman" w:cs="Times New Roman"/>
        </w:rPr>
        <w:t>talul cheltuielilor eligibile a</w:t>
      </w:r>
      <w:r w:rsidRPr="00814926">
        <w:rPr>
          <w:rFonts w:ascii="Times New Roman" w:hAnsi="Times New Roman" w:cs="Times New Roman"/>
        </w:rPr>
        <w:t xml:space="preserve">șa cum este prevăzut în capitolul de cheltuieli eligibile. </w:t>
      </w:r>
      <w:r w:rsidR="00D52E41" w:rsidRPr="00D52E41">
        <w:rPr>
          <w:rFonts w:ascii="Times New Roman" w:hAnsi="Times New Roman" w:cs="Times New Roman"/>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rsidR="00886755" w:rsidRDefault="00886755" w:rsidP="00DA005D">
      <w:pPr>
        <w:spacing w:line="276" w:lineRule="auto"/>
        <w:jc w:val="both"/>
        <w:rPr>
          <w:rFonts w:ascii="Times New Roman" w:hAnsi="Times New Roman" w:cs="Times New Roman"/>
          <w:b/>
        </w:rPr>
      </w:pPr>
    </w:p>
    <w:p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t>Costurile de funcţionare a cooperării nu vor depăși 20% din valoarea maximă a sprijinului acordat pe proiect depus.</w:t>
      </w:r>
    </w:p>
    <w:p w:rsidR="0029497F" w:rsidRDefault="0029497F" w:rsidP="00DA005D">
      <w:pPr>
        <w:spacing w:line="276" w:lineRule="auto"/>
        <w:jc w:val="both"/>
        <w:rPr>
          <w:rFonts w:ascii="Times New Roman" w:hAnsi="Times New Roman" w:cs="Times New Roman"/>
          <w:b/>
        </w:rPr>
      </w:pPr>
    </w:p>
    <w:p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t>Toate costurile sunt acoperite de această măsură ca o valoare globală. Intensitatea ajutorului este de 100%</w:t>
      </w:r>
      <w:r>
        <w:rPr>
          <w:rFonts w:ascii="Times New Roman" w:hAnsi="Times New Roman" w:cs="Times New Roman"/>
        </w:rPr>
        <w:t>.</w:t>
      </w:r>
    </w:p>
    <w:p w:rsidR="005D6727" w:rsidRPr="00814926" w:rsidRDefault="005D6727" w:rsidP="00DA005D">
      <w:pPr>
        <w:spacing w:line="276" w:lineRule="auto"/>
        <w:jc w:val="both"/>
        <w:rPr>
          <w:rFonts w:ascii="Times New Roman" w:hAnsi="Times New Roman" w:cs="Times New Roman"/>
          <w:b/>
        </w:rPr>
      </w:pPr>
    </w:p>
    <w:p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Valoarea sprijinului solicitat trebuie să fie justificată și corelată cu complexitatea proiectului, cantitatea de produse comercializate și cu valoarea adăugată generată de acesta după implementare. De exemplu, nu este justificată solicitarea unui sprijin de 89.221 de euro pentru un proiect care după implementare propune comercializarea a 200 kg produse lactate prin lanț scurt / piață locală. Acest aspect se va detalia în planul de marketing.</w:t>
      </w:r>
    </w:p>
    <w:p w:rsidR="005D6727" w:rsidRPr="00814926" w:rsidRDefault="005D6727" w:rsidP="00DA005D">
      <w:pPr>
        <w:spacing w:line="276" w:lineRule="auto"/>
        <w:jc w:val="both"/>
        <w:rPr>
          <w:rFonts w:ascii="Times New Roman" w:hAnsi="Times New Roman" w:cs="Times New Roman"/>
        </w:rPr>
      </w:pPr>
    </w:p>
    <w:p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p>
    <w:p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acest sens, vă recomandăm să studiaţi anexele la Ghidurile Solicitanților aferente submăsurilor 4.1/4.1a și 4.2/4.2a din PNDR 2014-2020, anexe ce cuprind instructiuni privind evitarea creării de conditii artificiale în accesarea PNDR 2014-2020.</w:t>
      </w:r>
    </w:p>
    <w:p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t xml:space="preserve">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w:t>
      </w:r>
      <w:r w:rsidRPr="00814926">
        <w:rPr>
          <w:rFonts w:ascii="Times New Roman" w:hAnsi="Times New Roman" w:cs="Times New Roman"/>
        </w:rPr>
        <w:lastRenderedPageBreak/>
        <w:t>condiții artificiale, se vor aplica măsurile și corecțiile financiare corespunzătoare (respingere CF/ debit total/ debit parțial după caz).</w:t>
      </w:r>
    </w:p>
    <w:p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rsidR="0007405B" w:rsidRPr="00814926" w:rsidRDefault="0007405B" w:rsidP="00DA005D">
      <w:pPr>
        <w:spacing w:line="276" w:lineRule="auto"/>
        <w:jc w:val="both"/>
        <w:rPr>
          <w:rFonts w:ascii="Times New Roman" w:hAnsi="Times New Roman" w:cs="Times New Roman"/>
        </w:rPr>
      </w:pPr>
    </w:p>
    <w:p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2" w:name="_Toc489441992"/>
      <w:r w:rsidRPr="00814926">
        <w:rPr>
          <w:rStyle w:val="FontStyle76"/>
          <w:rFonts w:ascii="Times New Roman" w:hAnsi="Times New Roman" w:cs="Times New Roman"/>
          <w:b/>
          <w:sz w:val="24"/>
          <w:szCs w:val="24"/>
        </w:rPr>
        <w:t>9.</w:t>
      </w:r>
      <w:r w:rsidR="003009CD" w:rsidRPr="00814926">
        <w:rPr>
          <w:rStyle w:val="FontStyle76"/>
          <w:rFonts w:ascii="Times New Roman" w:hAnsi="Times New Roman" w:cs="Times New Roman"/>
          <w:b/>
          <w:sz w:val="24"/>
          <w:szCs w:val="24"/>
        </w:rPr>
        <w:t>Completarea, depunerea si verificarea dosarului cererii de finantare</w:t>
      </w:r>
      <w:bookmarkEnd w:id="12"/>
    </w:p>
    <w:p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82189C" w:rsidRPr="00814926">
        <w:rPr>
          <w:rStyle w:val="FontStyle75"/>
          <w:rFonts w:ascii="Times New Roman" w:hAnsi="Times New Roman" w:cs="Times New Roman"/>
          <w:sz w:val="24"/>
          <w:szCs w:val="24"/>
          <w:lang w:val="ro-RO" w:eastAsia="ro-RO"/>
        </w:rPr>
        <w:t>ADA KALEH</w:t>
      </w:r>
      <w:r w:rsidR="001307CE" w:rsidRPr="00814926">
        <w:rPr>
          <w:rStyle w:val="FontStyle75"/>
          <w:rFonts w:ascii="Times New Roman" w:hAnsi="Times New Roman" w:cs="Times New Roman"/>
          <w:sz w:val="24"/>
          <w:szCs w:val="24"/>
          <w:lang w:val="ro-RO" w:eastAsia="ro-RO"/>
        </w:rPr>
        <w:t xml:space="preserve"> la momentul lansarii apelului de selectie. </w:t>
      </w:r>
    </w:p>
    <w:p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rsidR="00522753" w:rsidRPr="00814926" w:rsidRDefault="00522753" w:rsidP="00DA005D">
      <w:pPr>
        <w:spacing w:line="276" w:lineRule="auto"/>
        <w:jc w:val="both"/>
        <w:rPr>
          <w:rFonts w:ascii="Times New Roman" w:hAnsi="Times New Roman" w:cs="Times New Roman"/>
        </w:rPr>
      </w:pPr>
    </w:p>
    <w:p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Completarea Cererii de Finanţare, inclusiv a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82189C" w:rsidRPr="00814926">
        <w:rPr>
          <w:rStyle w:val="FontStyle75"/>
          <w:rFonts w:ascii="Times New Roman" w:hAnsi="Times New Roman" w:cs="Times New Roman"/>
          <w:sz w:val="24"/>
          <w:szCs w:val="24"/>
          <w:lang w:val="ro-RO" w:eastAsia="ro-RO"/>
        </w:rPr>
        <w:t>ADA KALEH</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 xml:space="preserve">altor articole -de </w:t>
      </w:r>
      <w:r w:rsidRPr="00814926">
        <w:rPr>
          <w:rFonts w:ascii="Times New Roman" w:hAnsi="Times New Roman"/>
        </w:rPr>
        <w:lastRenderedPageBreak/>
        <w:t>ex. submăsurile 4.1, 4.1a, 4.2, 4.2a din cadrul PNDR 2014-2020</w:t>
      </w:r>
      <w:r w:rsidRPr="00814926">
        <w:rPr>
          <w:rStyle w:val="FontStyle75"/>
          <w:rFonts w:ascii="Times New Roman" w:hAnsi="Times New Roman" w:cs="Times New Roman"/>
          <w:sz w:val="24"/>
          <w:szCs w:val="24"/>
          <w:lang w:val="ro-RO" w:eastAsia="ro-RO"/>
        </w:rPr>
        <w:t>).</w:t>
      </w:r>
    </w:p>
    <w:p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rsidR="00497763" w:rsidRPr="00814926" w:rsidRDefault="00497763" w:rsidP="00DA005D">
      <w:pPr>
        <w:pStyle w:val="Style15"/>
        <w:widowControl/>
        <w:spacing w:before="5" w:line="276" w:lineRule="auto"/>
        <w:rPr>
          <w:rFonts w:ascii="Times New Roman" w:hAnsi="Times New Roman"/>
        </w:rPr>
      </w:pPr>
    </w:p>
    <w:p w:rsidR="00EB4A3C" w:rsidRPr="00814926" w:rsidRDefault="000F372C" w:rsidP="00DA005D">
      <w:pPr>
        <w:pStyle w:val="Style15"/>
        <w:widowControl/>
        <w:spacing w:before="5" w:line="276" w:lineRule="auto"/>
        <w:rPr>
          <w:rFonts w:ascii="Times New Roman" w:hAnsi="Times New Roman"/>
        </w:rPr>
      </w:pPr>
      <w:r w:rsidRPr="000F372C">
        <w:rPr>
          <w:rFonts w:ascii="Times New Roman" w:hAnsi="Times New Roman"/>
          <w:b/>
          <w:noProof/>
        </w:rPr>
        <w:pict>
          <v:roundrect id="AutoShape 46" o:spid="_x0000_s1028" style="position:absolute;left:0;text-align:left;margin-left:-9.8pt;margin-top:14.3pt;width:480pt;height:108pt;z-index:-251606016;visibility:visible" arcsize="10923f" wrapcoords="574 0 270 600 -101 1950 -101 19650 338 21600 439 21600 20925 21600 21060 21600 21566 19650 21600 18000 21600 1950 21195 300 20992 0 57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" fillcolor="#9cc2e5 [1940]" stroked="f">
            <v:shadow on="t" color="#8db3e2" offset="-2pt,1pt"/>
            <v:textbox inset="0,0,0,0">
              <w:txbxContent>
                <w:p w:rsidR="00136BA0" w:rsidRPr="00886755" w:rsidRDefault="00136BA0"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136BA0" w:rsidRPr="00886755" w:rsidRDefault="00136BA0" w:rsidP="00EB4A3C">
                  <w:pPr>
                    <w:jc w:val="center"/>
                    <w:rPr>
                      <w:rFonts w:ascii="Times New Roman" w:hAnsi="Times New Roman" w:cs="Times New Roman"/>
                      <w:b/>
                      <w:i/>
                      <w:lang w:val="ro-RO"/>
                    </w:rPr>
                  </w:pPr>
                </w:p>
                <w:p w:rsidR="00136BA0" w:rsidRPr="003A71B2" w:rsidRDefault="00136BA0"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w:r>
    </w:p>
    <w:p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6D77E4" w:rsidRPr="00814926">
        <w:rPr>
          <w:rFonts w:ascii="Times New Roman" w:hAnsi="Times New Roman"/>
          <w:bCs/>
          <w:lang w:eastAsia="ro-RO"/>
        </w:rPr>
        <w:t xml:space="preserve">PLANUL DE MARKETING/STUDIU </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3. </w:t>
      </w:r>
      <w:r w:rsidR="006D77E4" w:rsidRPr="00814926">
        <w:rPr>
          <w:rFonts w:ascii="Times New Roman" w:hAnsi="Times New Roman"/>
          <w:bCs/>
          <w:lang w:eastAsia="ro-RO"/>
        </w:rPr>
        <w:t>DOCUMENTE SOLICITATE PENTRU TERENUL AGRICOL / DOCUMENT PENTRU EFECTIVUL DE ANIMALE DEŢINUT ÎN PROPRIETATE</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4.1 și 4.1a) se vor prezenta documentele așa cum sunt prevăzute în cadrul Ghidului Solicitantului în vigoare, aferent submăsurii respective, de către fermierul/fermierii membrii ai acordului de cooperare ce vor beneficia de investiție, acolo unde este cazul.</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4.DOCUMENTE SOLICITATE PENTRU IMOBILUL (CLĂDIRILE ŞI/SAU TERENURILE) PE CARE SUNT/VOR FI REALIZATE INVESTIŢIILE</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5. EXTRAS DE CARTE FUNCIARĂ SAU DOCUMENT CARE SĂ CERTIFICE CĂ NU AU FOST FINALIZATE LUCRĂRILE DE CADASTRU, pentru investiţiile care vizează investiţii în lucrări privind construcţiile noi sau modernizări ale acestora.</w:t>
      </w:r>
    </w:p>
    <w:p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Atenţie! În situatia în care imobilul pe care se execută investiţia nu este liber de sarcini (gajat pentru un credit), se va depune acordul creditorului privind executia investitiei şi graficul de rambursare a creditului.</w:t>
      </w:r>
    </w:p>
    <w:p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6. CERTIFICAT DE URBANISM SAU AUTORIZAŢIE DE CONSTRUIRE pentru proiecte </w:t>
      </w:r>
      <w:r w:rsidRPr="00814926">
        <w:rPr>
          <w:rFonts w:ascii="Times New Roman" w:hAnsi="Times New Roman"/>
          <w:bCs/>
          <w:lang w:eastAsia="ro-RO"/>
        </w:rPr>
        <w:lastRenderedPageBreak/>
        <w:t>care prevăd construcţii (noi, extinderi sau modernizări). Certificatul de urbanism nu trebuie însoţit de avizele mentionate ca necesare fazei urmatoare de autorizare.</w:t>
      </w:r>
    </w:p>
    <w:p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rsidR="005E1FC8"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8.! ACESTE DOCUMENTE SE VOR PREZENTA LA MOMENTUL ÎNCHEIERII CONTRACTULUI:</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8.1 CERTIFICATE CARE SĂ ATESTE LIPSA DATORIILOR RESTANTE FISCALE ale liderului de proiect şi sociale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Certificatele trebuie să menționeze clar lipsa datoriilor prin mențiunea „nu are datorii fiscale și sociale sau locale” sau bararea rubricii în care ar trebui să fie menționate.</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rsidR="005E1FC8" w:rsidRPr="00886755" w:rsidRDefault="00675D19" w:rsidP="00DA005D">
      <w:pPr>
        <w:pStyle w:val="Style15"/>
        <w:spacing w:before="5" w:line="276" w:lineRule="auto"/>
        <w:rPr>
          <w:rFonts w:ascii="Times New Roman" w:hAnsi="Times New Roman"/>
          <w:b/>
          <w:bCs/>
          <w:lang w:eastAsia="ro-RO"/>
        </w:rPr>
      </w:pPr>
      <w:r>
        <w:rPr>
          <w:rFonts w:ascii="Times New Roman" w:hAnsi="Times New Roman"/>
          <w:b/>
          <w:bCs/>
          <w:lang w:eastAsia="ro-RO"/>
        </w:rPr>
        <w:t>9.</w:t>
      </w:r>
      <w:r w:rsidR="005E1FC8" w:rsidRPr="00886755">
        <w:rPr>
          <w:rFonts w:ascii="Times New Roman" w:hAnsi="Times New Roman"/>
          <w:b/>
          <w:bCs/>
          <w:lang w:eastAsia="ro-RO"/>
        </w:rPr>
        <w:t>! ACESTE DOCUMENTE SE VOR PREZENTA LA MOMENTUL ÎNCHEIERII CONTRACTULUI:</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Documentele acestui punct vor fi emise cu cel mult un an înaintea depunerii Cererii de finanţare.Formatul documentelor poate fi vizualizat pe pagina de internet www.afir.info, secţiunea: Informaţii utile/ Protocoale de colaborare.</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 1 AUTORIZAŢIE SANITARĂ/ NOTIFICARE de constatare a conformităţii cu legislaţia sanitară emise cu cel mult un an înaintea depunerii Cererii de finanţare, pentru unitățile care se se autorizează/avizează conform legislației în vigoare și pentru unitățile care se modernizează,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 se va depune la momentul încheierii contractului.</w:t>
      </w:r>
    </w:p>
    <w:p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lastRenderedPageBreak/>
        <w:t>Atenție! Data de emitere a Notelor de constatare trebuie sa fie cu cel mult un an înaintea depunerii Cererii de finanțare.</w:t>
      </w:r>
    </w:p>
    <w:p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legisla.ţiei în vigoare- pentru toate persoanele juridice inregistrate la ONRC</w:t>
      </w:r>
    </w:p>
    <w:p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11.2 STATUT pentru Societatea cooperativă înfiinţată în baza Legii nr. 1/ 2005 cu modificările și completările ulterioare, Cooperativa agricolă înfiinţată în baza Legii nr. 566/ 2004 cu modificările și completările ulterioaresi grupuri de producători înființate conform ordonantei 37/2005 privind recunoasterea si functionarea grupurilor si organizatiilor de producatori, pentru comercializarea produselor agricole, cu completarile si modificarile ulterioare.</w:t>
      </w:r>
    </w:p>
    <w:p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11.3 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rsidR="00014A36" w:rsidRPr="00886755" w:rsidRDefault="0029497F" w:rsidP="00DA005D">
      <w:pPr>
        <w:pStyle w:val="Style15"/>
        <w:spacing w:before="5" w:line="276" w:lineRule="auto"/>
        <w:rPr>
          <w:rFonts w:ascii="Times New Roman" w:hAnsi="Times New Roman"/>
          <w:b/>
          <w:bCs/>
          <w:lang w:eastAsia="ro-RO"/>
        </w:rPr>
      </w:pPr>
      <w:r>
        <w:rPr>
          <w:rFonts w:ascii="Times New Roman" w:hAnsi="Times New Roman"/>
          <w:b/>
          <w:bCs/>
          <w:lang w:eastAsia="ro-RO"/>
        </w:rPr>
        <w:t>12</w:t>
      </w:r>
      <w:r w:rsidR="00014A36" w:rsidRPr="00886755">
        <w:rPr>
          <w:rFonts w:ascii="Times New Roman" w:hAnsi="Times New Roman"/>
          <w:b/>
          <w:bCs/>
          <w:lang w:eastAsia="ro-RO"/>
        </w:rPr>
        <w:t>. ! ACESTE DOCUMENTE SE VOR PREZENTA LA MOMENTUL ÎNCHEIERII CONTRACTULUI:</w:t>
      </w:r>
    </w:p>
    <w:p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GAL</w:t>
      </w:r>
      <w:r w:rsidR="008B5F04" w:rsidRPr="00DA005D">
        <w:rPr>
          <w:rFonts w:ascii="Times New Roman" w:hAnsi="Times New Roman"/>
          <w:bCs/>
          <w:lang w:eastAsia="ro-RO"/>
        </w:rPr>
        <w:t>.</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14</w:t>
      </w:r>
      <w:r w:rsidR="0029497F" w:rsidRPr="0029497F">
        <w:rPr>
          <w:rFonts w:ascii="Times New Roman" w:hAnsi="Times New Roman"/>
          <w:bCs/>
          <w:lang w:eastAsia="ro-RO"/>
        </w:rPr>
        <w:t>. Documente de inregistrare pentru parteneri</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rsidR="0029497F" w:rsidRPr="00DA005D" w:rsidRDefault="0029497F" w:rsidP="00DA005D">
      <w:pPr>
        <w:pStyle w:val="Style19"/>
        <w:tabs>
          <w:tab w:val="left" w:pos="355"/>
        </w:tabs>
        <w:spacing w:before="120" w:line="276" w:lineRule="auto"/>
        <w:rPr>
          <w:rFonts w:ascii="Times New Roman" w:hAnsi="Times New Roman"/>
          <w:bCs/>
          <w:lang w:eastAsia="ro-RO"/>
        </w:rPr>
      </w:pPr>
    </w:p>
    <w:p w:rsidR="008B4B03" w:rsidRDefault="008B4B03" w:rsidP="00DA005D">
      <w:pPr>
        <w:pStyle w:val="Style15"/>
        <w:spacing w:before="5" w:line="276" w:lineRule="auto"/>
        <w:rPr>
          <w:rFonts w:ascii="Times New Roman" w:hAnsi="Times New Roman"/>
          <w:bCs/>
          <w:lang w:eastAsia="ro-RO"/>
        </w:rPr>
      </w:pP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IMPORTANT !</w:t>
      </w: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Documentele justificative anexate Cererii de finanţare trebuie să fie valabile la data depunerii acestora, în conformitate cu legislaţia naţională în vigoare.</w:t>
      </w:r>
    </w:p>
    <w:p w:rsidR="003D515C" w:rsidRPr="00814926" w:rsidRDefault="003D515C" w:rsidP="00DA005D">
      <w:pPr>
        <w:pStyle w:val="Style19"/>
        <w:tabs>
          <w:tab w:val="left" w:pos="355"/>
        </w:tabs>
        <w:spacing w:before="120" w:line="276" w:lineRule="auto"/>
        <w:rPr>
          <w:rFonts w:ascii="Times New Roman" w:hAnsi="Times New Roman"/>
          <w:highlight w:val="red"/>
        </w:rPr>
      </w:pPr>
    </w:p>
    <w:p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rsidR="00D4086B" w:rsidRPr="00814926" w:rsidRDefault="00D4086B" w:rsidP="00DA005D">
      <w:pPr>
        <w:pStyle w:val="Style4"/>
        <w:widowControl/>
        <w:spacing w:line="276" w:lineRule="auto"/>
        <w:rPr>
          <w:rFonts w:ascii="Times New Roman" w:hAnsi="Times New Roman"/>
        </w:rPr>
      </w:pPr>
    </w:p>
    <w:p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lastRenderedPageBreak/>
        <w:t xml:space="preserve">Cererea de Finanţare însoţită de anexele tehnice şi administrative - în 2 (doua) exemplare -original si o copie - vor fi depuse la sediul GAL </w:t>
      </w:r>
      <w:r w:rsidR="0082189C" w:rsidRPr="00814926">
        <w:rPr>
          <w:rStyle w:val="FontStyle77"/>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Cererea de Finantare si toata documentatia aferenta nu trebuie sa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814926"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r w:rsidR="00D216C5" w:rsidRPr="00814926"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r w:rsidR="00D216C5" w:rsidRPr="00814926"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bl>
    <w:p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w:t>
      </w:r>
    </w:p>
    <w:p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9" w:history="1">
        <w:r w:rsidR="0028707C" w:rsidRPr="00814926">
          <w:rPr>
            <w:rStyle w:val="Hyperlink"/>
            <w:rFonts w:ascii="Times New Roman" w:hAnsi="Times New Roman" w:cs="Times New Roman"/>
            <w:lang w:eastAsia="ro-RO"/>
          </w:rPr>
          <w:t>www.galadakaleh.ro</w:t>
        </w:r>
      </w:hyperlink>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e concluzia verificării a fost</w:t>
      </w:r>
      <w:r w:rsidRPr="00814926">
        <w:rPr>
          <w:rFonts w:ascii="Times New Roman" w:hAnsi="Times New Roman"/>
          <w:lang w:eastAsia="ro-RO"/>
        </w:rPr>
        <w:t xml:space="preserve">”neconform”, ca urmare a verificării punctelor specificate, se returnează reprezentantului solicitantului (1 exemplar original, copia rămane în arhiva GAL).În acest caz proiectul poate fi redepus, cu documentația pentru care a fost declarat neconform refacută, o singură dată în cadrul aceluiași apel de selecție. </w:t>
      </w:r>
    </w:p>
    <w:p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rsidR="00F25276" w:rsidRPr="00814926" w:rsidRDefault="00F25276" w:rsidP="00DA005D">
      <w:pPr>
        <w:pStyle w:val="Style15"/>
        <w:spacing w:before="130" w:line="276" w:lineRule="auto"/>
        <w:rPr>
          <w:rFonts w:ascii="Times New Roman" w:hAnsi="Times New Roman"/>
          <w:lang w:eastAsia="ro-RO"/>
        </w:rPr>
      </w:pPr>
    </w:p>
    <w:p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hyperlink r:id="rId20" w:history="1">
        <w:r w:rsidR="00CA4F5D" w:rsidRPr="00814926">
          <w:rPr>
            <w:rStyle w:val="Hyperlink"/>
            <w:rFonts w:ascii="Times New Roman" w:hAnsi="Times New Roman"/>
            <w:lang w:eastAsia="ro-RO"/>
          </w:rPr>
          <w:t>www.galadakaleh.ro</w:t>
        </w:r>
      </w:hyperlink>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w:t>
      </w:r>
      <w:r w:rsidRPr="00814926">
        <w:rPr>
          <w:rStyle w:val="FontStyle75"/>
          <w:rFonts w:ascii="Times New Roman" w:hAnsi="Times New Roman" w:cs="Times New Roman"/>
          <w:sz w:val="24"/>
          <w:szCs w:val="24"/>
          <w:lang w:val="ro-RO" w:eastAsia="ro-RO"/>
        </w:rPr>
        <w:lastRenderedPageBreak/>
        <w:t xml:space="preserve">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21" w:history="1">
        <w:r w:rsidR="00CA4F5D" w:rsidRPr="00814926">
          <w:rPr>
            <w:rStyle w:val="Hyperlink"/>
            <w:rFonts w:ascii="Times New Roman" w:hAnsi="Times New Roman"/>
            <w:lang w:eastAsia="ro-RO"/>
          </w:rPr>
          <w:t>www.galadakaleh.ro</w:t>
        </w:r>
      </w:hyperlink>
      <w:r w:rsidR="001063D1" w:rsidRPr="00814926">
        <w:rPr>
          <w:rFonts w:ascii="Times New Roman" w:hAnsi="Times New Roman"/>
          <w:lang w:eastAsia="ro-RO"/>
        </w:rPr>
        <w:t>cât și la sediul GAL-ului</w:t>
      </w:r>
      <w:r w:rsidRPr="00814926">
        <w:rPr>
          <w:rStyle w:val="FontStyle65"/>
          <w:sz w:val="24"/>
          <w:szCs w:val="24"/>
          <w:lang w:val="ro-RO" w:eastAsia="ro-RO"/>
        </w:rPr>
        <w:t>.</w:t>
      </w:r>
    </w:p>
    <w:p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82189C" w:rsidRPr="00814926">
        <w:rPr>
          <w:rFonts w:ascii="Times New Roman" w:hAnsi="Times New Roman"/>
          <w:lang w:val="ro-RO" w:eastAsia="ro-RO"/>
        </w:rPr>
        <w:t>ADA KALEH</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82189C" w:rsidRPr="00814926">
        <w:rPr>
          <w:rFonts w:ascii="Times New Roman" w:hAnsi="Times New Roman"/>
          <w:b/>
          <w:lang w:val="ro-RO" w:eastAsia="ro-RO"/>
        </w:rPr>
        <w:t>ADA KALEH</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Cazurile în care expertul evaluator poate solicita informaţii suplimentare sunt următoarele: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2. In cazul în care avizele, acordurile, autorizaţiile au fost eliberate de către autorităţile </w:t>
      </w:r>
      <w:r w:rsidRPr="00814926">
        <w:rPr>
          <w:rFonts w:ascii="Times New Roman" w:hAnsi="Times New Roman"/>
          <w:lang w:val="ro-RO" w:eastAsia="ro-RO"/>
        </w:rPr>
        <w:lastRenderedPageBreak/>
        <w:t>emitente într-o formă care nu respectă protocoalele încheiate între AFIR și instituţiile respective.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În cazul în care restul documentelor din Cererea de Finanţare nu sunt în conformitate cu forma cerută la cap. 9. Completarea, depunerea si verificarea dosarului cererii de finantare din prezentul Ghid, Cererea de finanţare va fi declarată neeligibilă.</w:t>
      </w:r>
    </w:p>
    <w:p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814926" w:rsidRDefault="00BF0705" w:rsidP="00DA005D">
      <w:pPr>
        <w:pStyle w:val="Style15"/>
        <w:spacing w:line="276" w:lineRule="auto"/>
        <w:rPr>
          <w:rFonts w:ascii="Times New Roman" w:hAnsi="Times New Roman"/>
          <w:b/>
          <w:lang w:eastAsia="ro-RO"/>
        </w:rPr>
      </w:pPr>
    </w:p>
    <w:p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rsidR="00BF0705" w:rsidRPr="00814926" w:rsidRDefault="00BF0705" w:rsidP="00DA005D">
      <w:pPr>
        <w:pStyle w:val="Style15"/>
        <w:spacing w:line="276" w:lineRule="auto"/>
        <w:rPr>
          <w:rFonts w:ascii="Times New Roman" w:hAnsi="Times New Roman"/>
          <w:lang w:eastAsia="ro-RO"/>
        </w:rPr>
      </w:pPr>
    </w:p>
    <w:p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w:t>
      </w:r>
      <w:r w:rsidRPr="00814926">
        <w:rPr>
          <w:rFonts w:ascii="Times New Roman" w:hAnsi="Times New Roman"/>
          <w:lang w:eastAsia="ro-RO"/>
        </w:rPr>
        <w:lastRenderedPageBreak/>
        <w:t xml:space="preserve">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site-ul  GAL-ului </w:t>
      </w:r>
      <w:hyperlink r:id="rId22" w:history="1">
        <w:r w:rsidR="00CA4F5D" w:rsidRPr="00814926">
          <w:rPr>
            <w:rStyle w:val="Hyperlink"/>
            <w:rFonts w:ascii="Times New Roman" w:hAnsi="Times New Roman"/>
            <w:lang w:eastAsia="ro-RO"/>
          </w:rPr>
          <w:t>www.galadakaleh.ro</w:t>
        </w:r>
      </w:hyperlink>
      <w:r w:rsidRPr="00814926">
        <w:rPr>
          <w:rFonts w:ascii="Times New Roman" w:hAnsi="Times New Roman"/>
          <w:lang w:eastAsia="ro-RO"/>
        </w:rPr>
        <w:t>cât și la sediul GAL-ului</w:t>
      </w:r>
      <w:r w:rsidRPr="00814926">
        <w:rPr>
          <w:rStyle w:val="FontStyle65"/>
          <w:sz w:val="24"/>
          <w:szCs w:val="24"/>
          <w:lang w:val="ro-RO" w:eastAsia="ro-RO"/>
        </w:rPr>
        <w:t>.</w:t>
      </w:r>
    </w:p>
    <w:p w:rsidR="00BF0705" w:rsidRPr="00814926" w:rsidRDefault="00BF0705" w:rsidP="00DA005D">
      <w:pPr>
        <w:pStyle w:val="Style15"/>
        <w:spacing w:line="276" w:lineRule="auto"/>
        <w:rPr>
          <w:rFonts w:ascii="Times New Roman" w:hAnsi="Times New Roman"/>
          <w:lang w:val="ro-RO" w:eastAsia="ro-RO"/>
        </w:rPr>
      </w:pPr>
    </w:p>
    <w:p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rsidR="006844AB" w:rsidRPr="00814926" w:rsidRDefault="006844AB" w:rsidP="00DA005D">
      <w:pPr>
        <w:pStyle w:val="Style4"/>
        <w:spacing w:before="72" w:line="276" w:lineRule="auto"/>
        <w:rPr>
          <w:rFonts w:ascii="Times New Roman" w:hAnsi="Times New Roman"/>
          <w:bCs/>
          <w:lang w:val="ro-RO" w:eastAsia="ro-RO"/>
        </w:rPr>
      </w:pP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 xml:space="preserve">Reprezentanții GAL sau solicitanții pot depune la AFIR proiectele selectate de către GAL nu mai târziu de 15 (cincisprezece) zile calendaristice de la data emiterii </w:t>
      </w:r>
      <w:r w:rsidRPr="00814926">
        <w:rPr>
          <w:rFonts w:ascii="Times New Roman" w:hAnsi="Times New Roman"/>
          <w:bCs/>
          <w:lang w:val="ro-RO" w:eastAsia="ro-RO"/>
        </w:rPr>
        <w:t>Raportului de selecție, respectiv, dacă este cazul, a Raportului de Contestații/ Raportului suplimentar</w:t>
      </w:r>
      <w:r w:rsidRPr="00814926">
        <w:rPr>
          <w:rFonts w:ascii="Times New Roman" w:hAnsi="Times New Roman"/>
          <w:bCs/>
          <w:lang w:eastAsia="ro-RO"/>
        </w:rPr>
        <w:t>,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4"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rsidR="00DB655A" w:rsidRPr="00814926" w:rsidRDefault="00DB655A" w:rsidP="00DA005D">
      <w:pPr>
        <w:spacing w:line="276" w:lineRule="auto"/>
        <w:jc w:val="both"/>
        <w:rPr>
          <w:rFonts w:ascii="Times New Roman" w:eastAsia="Times New Roman" w:hAnsi="Times New Roman" w:cs="Times New Roman"/>
          <w:lang w:val="ro-RO"/>
        </w:rPr>
      </w:pPr>
    </w:p>
    <w:p w:rsidR="00DB655A" w:rsidRPr="00814926" w:rsidRDefault="00DA56B2" w:rsidP="00DA005D">
      <w:pPr>
        <w:pStyle w:val="Heading1"/>
        <w:spacing w:line="276" w:lineRule="auto"/>
        <w:rPr>
          <w:rFonts w:ascii="Times New Roman" w:hAnsi="Times New Roman"/>
        </w:rPr>
      </w:pPr>
      <w:bookmarkStart w:id="13" w:name="_Toc489441993"/>
      <w:r w:rsidRPr="00814926">
        <w:rPr>
          <w:rFonts w:ascii="Times New Roman" w:hAnsi="Times New Roman"/>
        </w:rPr>
        <w:t>10</w:t>
      </w:r>
      <w:r w:rsidR="00DB655A" w:rsidRPr="00814926">
        <w:rPr>
          <w:rFonts w:ascii="Times New Roman" w:hAnsi="Times New Roman"/>
        </w:rPr>
        <w:t>. Contractarea fondurilor</w:t>
      </w:r>
      <w:bookmarkEnd w:id="13"/>
    </w:p>
    <w:p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B1786B" w:rsidRPr="00814926">
        <w:rPr>
          <w:rFonts w:ascii="Times New Roman" w:hAnsi="Times New Roman" w:cs="Times New Roman"/>
          <w:lang w:val="ro-RO"/>
        </w:rPr>
        <w:t xml:space="preserve">INCURAJAREA ASOCIERII LA NIVEL LOCAL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DSVSA conform Protocolului de colaborare dintre AFIR şi ANSVSA publicat pe pagina de internet www.afir.info.</w:t>
      </w:r>
    </w:p>
    <w:p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Document emis de DSP județeană conform protocolului de colaborare dintre AFIR și MS publicat pe pagina de internet </w:t>
      </w:r>
      <w:hyperlink r:id="rId25"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lastRenderedPageBreak/>
        <w:t>În cazul în care proiectul are componente de investiții pe sM4.1/4.1a,Sm4.2/4.2a, solicitantul trebuie să prezinte obligatoriu documentele solicitate în cazul proiectelor depuse pe sM4.1/4.1a,Sm4.2/4.2a.</w:t>
      </w:r>
    </w:p>
    <w:p w:rsidR="00B25ADC" w:rsidRPr="00814926" w:rsidRDefault="00B25ADC" w:rsidP="00DA005D">
      <w:pPr>
        <w:pStyle w:val="Style15"/>
        <w:widowControl/>
        <w:spacing w:line="276" w:lineRule="auto"/>
        <w:rPr>
          <w:rFonts w:ascii="Times New Roman" w:hAnsi="Times New Roman"/>
        </w:rPr>
      </w:pPr>
    </w:p>
    <w:p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1E6FD3" w:rsidRPr="00814926" w:rsidRDefault="001E6FD3" w:rsidP="00DA005D">
      <w:pPr>
        <w:spacing w:line="276" w:lineRule="auto"/>
        <w:jc w:val="both"/>
        <w:rPr>
          <w:rFonts w:ascii="Times New Roman" w:eastAsia="Times New Roman" w:hAnsi="Times New Roman" w:cs="Times New Roman"/>
          <w:lang w:val="ro-RO"/>
        </w:rPr>
      </w:pP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Atenţie! Durata de execuţie a Contractului de finanţare este de maxim 3 ani (36 de luni) pentru proiectele care prevăd investiţii cu construcţii montaj şi/ sau adaptarea la standarde.</w:t>
      </w:r>
    </w:p>
    <w:p w:rsidR="001E6FD3" w:rsidRPr="00814926" w:rsidRDefault="001E6FD3" w:rsidP="00DA005D">
      <w:pPr>
        <w:spacing w:line="276" w:lineRule="auto"/>
        <w:jc w:val="both"/>
        <w:rPr>
          <w:rFonts w:ascii="Times New Roman" w:hAnsi="Times New Roman" w:cs="Times New Roman"/>
          <w:b/>
        </w:rPr>
      </w:pP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execuţie a contractului este de maxim 2 ani (24 luni), pentru proiectele de investiţii care includ achiziţii simple fără leasing financiar de utilaje, instalaţii, echipamente și dotări noi stabilite prin fişa măsurii/submăsurii.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prelungite cu maximum 6 luni, cu acordul prealabil al AFIR şi cu aplicarea penalităților specifice, prevăzute în contractul de finanțare, la valoarea eligibilă nerambursabilă rămasă de platit.</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suspendate de Autoritatea Contractantă, la cererea beneficiarului, în situații temeinic justificate, pe bază de documente, în cazul în care pe parcursul implementării proiectului se impune obținerea, din motive neimputabile beneficiarului, de avize/ acorduri/ autorizații, după caz, pentru perioada de timp necesară obținerii acestora.</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21 luni în cazul proiectelor care vizează achiziții simple şi reprezintă termenul limită până la care beneficiarul poate depune ultima tranșă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33 luni în cazul proiectelor care vizează achiziții construcții-montaj şi reprezintă termenul limită până la care beneficiarul poate depune ultima tranșă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lastRenderedPageBreak/>
        <w:t>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a ultimei tranșe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rsidR="001E6FD3" w:rsidRPr="00814926" w:rsidRDefault="001E6FD3" w:rsidP="00DA005D">
      <w:pPr>
        <w:spacing w:line="276" w:lineRule="auto"/>
        <w:jc w:val="both"/>
        <w:rPr>
          <w:rFonts w:ascii="Times New Roman" w:hAnsi="Times New Roman" w:cs="Times New Roman"/>
        </w:rPr>
      </w:pP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 încetarea sau delocalizarea unei activităţi productive în afara zonei vizate de PNDR 2014 - 2020, sau nerespectarea criteriilor în baza cărora proiectul a fost selectat și contractat;</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 o modificare a proprietăţii asupra unui element de infrastructură care dă un avantaj nejustificat unei întreprinderi sau unui organism public;</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 o modificare substanţială care afectează natura, obiectivele sau condiţiile de realizare şi care ar determina subminarea obiectivelor inițiale ale acestuia;</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 realizarea unei activități neeligibile în cadrul investiției finanțată din fonduri nerambursabile.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Atenţie! Beneficiarul este obligat să nu înstrăineze sau/ şi să modifice substantial investiţia realizată prin proiect pe perioada de valabilitate a Contractului de Finanţare.</w:t>
      </w:r>
    </w:p>
    <w:p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rsidR="001E6FD3" w:rsidRPr="00814926" w:rsidRDefault="001E6FD3" w:rsidP="00DA005D">
      <w:pPr>
        <w:spacing w:line="276" w:lineRule="auto"/>
        <w:jc w:val="both"/>
        <w:rPr>
          <w:rFonts w:ascii="Times New Roman" w:hAnsi="Times New Roman" w:cs="Times New Roman"/>
        </w:rPr>
      </w:pPr>
    </w:p>
    <w:p w:rsidR="00B25ADC" w:rsidRPr="00814926" w:rsidRDefault="00E062EF" w:rsidP="00DA005D">
      <w:pPr>
        <w:pStyle w:val="Heading1"/>
        <w:spacing w:line="276" w:lineRule="auto"/>
        <w:rPr>
          <w:rFonts w:ascii="Times New Roman" w:hAnsi="Times New Roman"/>
        </w:rPr>
      </w:pPr>
      <w:bookmarkStart w:id="14" w:name="_Toc489441994"/>
      <w:r w:rsidRPr="00814926">
        <w:rPr>
          <w:rFonts w:ascii="Times New Roman" w:hAnsi="Times New Roman"/>
        </w:rPr>
        <w:t xml:space="preserve">11. </w:t>
      </w:r>
      <w:r w:rsidR="000A3FB1" w:rsidRPr="00814926">
        <w:rPr>
          <w:rFonts w:ascii="Times New Roman" w:hAnsi="Times New Roman"/>
        </w:rPr>
        <w:t>Avansurile</w:t>
      </w:r>
      <w:bookmarkEnd w:id="14"/>
    </w:p>
    <w:p w:rsidR="000A3FB1" w:rsidRPr="00814926" w:rsidRDefault="000A3FB1" w:rsidP="00DA005D">
      <w:pPr>
        <w:spacing w:line="276" w:lineRule="auto"/>
        <w:jc w:val="both"/>
        <w:rPr>
          <w:rFonts w:ascii="Times New Roman" w:hAnsi="Times New Roman" w:cs="Times New Roman"/>
        </w:rPr>
      </w:pP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lastRenderedPageBreak/>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AFIR efectueaza plata avansului de până la maxim 50% din valoarea eligibilă nerambursabilă, la solicitarea liderului de proiect, după semnarea Contractului de finanțare, conform prevederilor art.45 alin.(4)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rsidR="001E6FD3" w:rsidRPr="00814926" w:rsidRDefault="001E6FD3" w:rsidP="00DA005D">
      <w:pPr>
        <w:spacing w:line="276" w:lineRule="auto"/>
        <w:jc w:val="both"/>
        <w:rPr>
          <w:rFonts w:ascii="Times New Roman" w:hAnsi="Times New Roman" w:cs="Times New Roman"/>
        </w:rPr>
      </w:pP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rsidR="001E6FD3" w:rsidRPr="00814926" w:rsidRDefault="001E6FD3" w:rsidP="00DA005D">
      <w:pPr>
        <w:spacing w:line="276" w:lineRule="auto"/>
        <w:jc w:val="both"/>
        <w:rPr>
          <w:rFonts w:ascii="Times New Roman" w:hAnsi="Times New Roman" w:cs="Times New Roman"/>
        </w:rPr>
      </w:pPr>
    </w:p>
    <w:p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t xml:space="preserve">Precizări referitoare la modificarea Contractului de finanţare </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solicita modificarea Contractului de Finantare numai în cursul duratei de execuţie a acestuia stabilită prin contract şi nu poate avea efect retroactiv.</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lastRenderedPageBreak/>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aceste cazuri, beneficiarul va restitui integral sumele primite ca finanţare nerambursabilă, împreună cu dobânzi şi penalităţi în procentul stabilit conform dispoziţiilor legale în vigoare, şi în conformitate cu dispoziţiile contractuale.</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Prin excepție, în situația în care neîndeplinirea obligațiilor contractuale nu este de natură a afecta condiţiile de eligibilitate şi selecţie a proiectului, recuperarea sprijinului financiar se va realiza proporțional cu gradul de neîndeplinire.</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Anterior încetării Contractului de Finantare, Autoritatea Contractantă poate suspenda contractul şi/sau plăţile ca o măsură de precauţie, fără o avertizare prealabilă</w:t>
      </w:r>
    </w:p>
    <w:p w:rsidR="001E6FD3" w:rsidRPr="00814926" w:rsidRDefault="001E6FD3" w:rsidP="00DA005D">
      <w:pPr>
        <w:spacing w:line="276" w:lineRule="auto"/>
        <w:jc w:val="both"/>
        <w:rPr>
          <w:rFonts w:ascii="Times New Roman" w:hAnsi="Times New Roman" w:cs="Times New Roman"/>
        </w:rPr>
      </w:pPr>
    </w:p>
    <w:p w:rsidR="000A3FB1" w:rsidRPr="00814926" w:rsidRDefault="00E062EF" w:rsidP="00DA005D">
      <w:pPr>
        <w:pStyle w:val="Heading1"/>
        <w:spacing w:line="276" w:lineRule="auto"/>
        <w:rPr>
          <w:rFonts w:ascii="Times New Roman" w:hAnsi="Times New Roman"/>
        </w:rPr>
      </w:pPr>
      <w:bookmarkStart w:id="15"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15"/>
    </w:p>
    <w:p w:rsidR="00595956" w:rsidRPr="00814926" w:rsidRDefault="00595956" w:rsidP="00DA005D">
      <w:pPr>
        <w:spacing w:line="276" w:lineRule="auto"/>
        <w:jc w:val="both"/>
        <w:rPr>
          <w:rFonts w:ascii="Times New Roman" w:hAnsi="Times New Roman" w:cs="Times New Roman"/>
        </w:rPr>
      </w:pPr>
    </w:p>
    <w:p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16"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Procedurile de achizitii pentru serviciile de consultanta, studii teren, întocmirea Studiilor de Fezabilitate/documentațiilor de avizare a lucrărilor de intervenție necesare întocmirii cererii de finanțare se vor derula, după cum urmează :</w:t>
      </w:r>
    </w:p>
    <w:p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este obligat să finalizeze procedura de achiziții conform Manualului operaţional de achiziţii pentru beneficiarii privaţi PNDR 2014-2020, să încarce dosarele de achiziții în termen de maxim 6 luni și să depună o tranșă de plată în termen de maxim 12 luni de la data semnării contractului de finanțare.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nu poate demara execuţia lucrărilor fără avizul favorabil privind verificarea proiectului tehnic ce se va realiza după incheierea contractului de finantare.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a include în contractul pe care îl veţi semna clauzele cele mai potrivite şi adaptate serviciilor vizate de respectivele contracte.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Atentie! Solicitanții care au desfășurat licitații prin procedura „o singură ofertă” vor încarca dosarele pe portalul on-line de achiziții după ce solicitantul va semna contractul de finanțare cu AFIR. Verificarea și avizarea dosarelor de achiziții în mediul on-line se va efectua la nivelul OJFIR (achiziții simple) și CRFIR (achiziții complexe), prin intermediul departamentelor de specialitate numai după ce solicitantul va semna contractul de finanțare cu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 fac parte din structurile de conducere (reprezentanți legali, administratori, membri ai consiliilor de administratie etc.) sau de supervizare ale unuia dintre ofertanti sau subcontractanti;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c. sunt în relație de rudenie până la gradul II sau afin cu persoane aflate în situațiile de mai sus. </w:t>
      </w:r>
    </w:p>
    <w:p w:rsidR="006D77E4" w:rsidRPr="00814926" w:rsidRDefault="006D77E4" w:rsidP="00DA005D">
      <w:pPr>
        <w:pStyle w:val="Default"/>
        <w:spacing w:line="276" w:lineRule="auto"/>
        <w:jc w:val="both"/>
        <w:rPr>
          <w:rFonts w:ascii="Times New Roman" w:hAnsi="Times New Roman" w:cs="Times New Roman"/>
        </w:rPr>
      </w:pPr>
    </w:p>
    <w:p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lastRenderedPageBreak/>
        <w:t>Acționariatului ofertanților (până la proprietarii finali), reprezentanții legali, membrii în structurile de conducere ale beneficiarului (consilii de administrație etc):</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 Dețin pachetul majoritar de acțiuni la celelalte firme participante pentru aceeași achiziție (OUG 66/2011);</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Nerespectarea de către beneficiarii FEADR a Instrucţiunilor privind achiziţiile private -anexă la contractul de finanţare atrage neeligibilitatea cheltuielilor aferente achiziţiei de servicii, lucrări sau bunuri.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aNediscriminarea;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bTratamentul egal;</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Recunoaşterea reciprocă;</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 Transparenţa;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e Proporţionalitatea;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f Eficienţa utilizării fondurilor;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g Asumarea răspunderii.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a AFIR.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Astfel, in momentul in care beneficiarul proiectului doreste sa desfasoare procedura de achizitii-selectie de oferte, se vor notifica posibilii ofertanti prin documentatia de atribuire cu privire la cine a depus invitatia de participare (beneficiarul sau partenerul).</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p>
    <w:p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16"/>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dosar de achiziţii. </w:t>
      </w:r>
    </w:p>
    <w:p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t>În cazul în care beneficiarul nu depune Declaratia de esalonare (inițială) în termenul prevazut, aceasta se va depune cel tarziu o dată cu prima transa a Dosarului cererii de plată.</w:t>
      </w:r>
    </w:p>
    <w:p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w:t>
      </w:r>
      <w:r w:rsidRPr="00814926">
        <w:rPr>
          <w:rStyle w:val="FontStyle75"/>
          <w:rFonts w:ascii="Times New Roman" w:hAnsi="Times New Roman" w:cs="Times New Roman"/>
          <w:sz w:val="24"/>
          <w:szCs w:val="24"/>
          <w:lang w:val="ro-RO" w:eastAsia="ro-RO"/>
        </w:rPr>
        <w:lastRenderedPageBreak/>
        <w:t xml:space="preserve">internet a AFIR </w:t>
      </w:r>
      <w:hyperlink r:id="rId26"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762F3F" w:rsidRPr="00814926" w:rsidRDefault="00762F3F" w:rsidP="00DA005D">
      <w:pPr>
        <w:pStyle w:val="Style5"/>
        <w:widowControl/>
        <w:spacing w:line="276" w:lineRule="auto"/>
        <w:rPr>
          <w:rFonts w:ascii="Times New Roman" w:hAnsi="Times New Roman"/>
        </w:rPr>
      </w:pPr>
    </w:p>
    <w:p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17" w:name="_Toc489441997"/>
      <w:bookmarkStart w:id="18" w:name="bookmark22"/>
      <w:r w:rsidRPr="00814926">
        <w:rPr>
          <w:rStyle w:val="FontStyle75"/>
          <w:rFonts w:ascii="Times New Roman" w:hAnsi="Times New Roman" w:cs="Times New Roman"/>
          <w:sz w:val="24"/>
          <w:szCs w:val="24"/>
        </w:rPr>
        <w:lastRenderedPageBreak/>
        <w:t xml:space="preserve">14. </w:t>
      </w:r>
      <w:r w:rsidR="00762F3F" w:rsidRPr="00814926">
        <w:rPr>
          <w:rStyle w:val="FontStyle75"/>
          <w:rFonts w:ascii="Times New Roman" w:hAnsi="Times New Roman" w:cs="Times New Roman"/>
          <w:sz w:val="24"/>
          <w:szCs w:val="24"/>
        </w:rPr>
        <w:t>Monitorizarea proiectului</w:t>
      </w:r>
      <w:bookmarkEnd w:id="17"/>
    </w:p>
    <w:p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M</w:t>
      </w:r>
      <w:bookmarkEnd w:id="18"/>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7"/>
      <w:footerReference w:type="even" r:id="rId28"/>
      <w:footerReference w:type="default" r:id="rId29"/>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2D17DE" w15:done="0"/>
  <w15:commentEx w15:paraId="4990E254" w15:done="0"/>
  <w15:commentEx w15:paraId="4FE345F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A13" w:rsidRDefault="00F32A13" w:rsidP="00192EF4">
      <w:r>
        <w:separator/>
      </w:r>
    </w:p>
  </w:endnote>
  <w:endnote w:type="continuationSeparator" w:id="1">
    <w:p w:rsidR="00F32A13" w:rsidRDefault="00F32A13"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auto"/>
    <w:pitch w:val="variable"/>
    <w:sig w:usb0="00000000" w:usb1="10000000" w:usb2="00000000" w:usb3="00000000" w:csb0="80000000"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Default="000F372C" w:rsidP="002E0419">
    <w:pPr>
      <w:pStyle w:val="Footer"/>
      <w:framePr w:wrap="none" w:vAnchor="text" w:hAnchor="margin" w:xAlign="right" w:y="1"/>
      <w:rPr>
        <w:rStyle w:val="PageNumber"/>
      </w:rPr>
    </w:pPr>
    <w:r>
      <w:rPr>
        <w:rStyle w:val="PageNumber"/>
      </w:rPr>
      <w:fldChar w:fldCharType="begin"/>
    </w:r>
    <w:r w:rsidR="00136BA0">
      <w:rPr>
        <w:rStyle w:val="PageNumber"/>
      </w:rPr>
      <w:instrText xml:space="preserve">PAGE  </w:instrText>
    </w:r>
    <w:r>
      <w:rPr>
        <w:rStyle w:val="PageNumber"/>
      </w:rPr>
      <w:fldChar w:fldCharType="end"/>
    </w:r>
  </w:p>
  <w:p w:rsidR="00136BA0" w:rsidRDefault="00136BA0"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Default="000F372C" w:rsidP="002E0419">
    <w:pPr>
      <w:pStyle w:val="Footer"/>
      <w:framePr w:wrap="none" w:vAnchor="text" w:hAnchor="margin" w:xAlign="right" w:y="1"/>
      <w:rPr>
        <w:rStyle w:val="PageNumber"/>
      </w:rPr>
    </w:pPr>
    <w:r>
      <w:rPr>
        <w:rStyle w:val="PageNumber"/>
      </w:rPr>
      <w:fldChar w:fldCharType="begin"/>
    </w:r>
    <w:r w:rsidR="00136BA0">
      <w:rPr>
        <w:rStyle w:val="PageNumber"/>
      </w:rPr>
      <w:instrText xml:space="preserve">PAGE  </w:instrText>
    </w:r>
    <w:r>
      <w:rPr>
        <w:rStyle w:val="PageNumber"/>
      </w:rPr>
      <w:fldChar w:fldCharType="separate"/>
    </w:r>
    <w:r w:rsidR="00C64BD5">
      <w:rPr>
        <w:rStyle w:val="PageNumber"/>
        <w:noProof/>
      </w:rPr>
      <w:t>1</w:t>
    </w:r>
    <w:r>
      <w:rPr>
        <w:rStyle w:val="PageNumber"/>
      </w:rPr>
      <w:fldChar w:fldCharType="end"/>
    </w:r>
  </w:p>
  <w:p w:rsidR="00136BA0" w:rsidRDefault="00136BA0"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A13" w:rsidRDefault="00F32A13" w:rsidP="00192EF4">
      <w:r>
        <w:separator/>
      </w:r>
    </w:p>
  </w:footnote>
  <w:footnote w:type="continuationSeparator" w:id="1">
    <w:p w:rsidR="00F32A13" w:rsidRDefault="00F32A13" w:rsidP="00192EF4">
      <w:r>
        <w:continuationSeparator/>
      </w:r>
    </w:p>
  </w:footnote>
  <w:footnote w:id="2">
    <w:p w:rsidR="00136BA0" w:rsidRDefault="00136BA0">
      <w:pPr>
        <w:pStyle w:val="FootnoteText"/>
      </w:pPr>
      <w:r>
        <w:rPr>
          <w:rStyle w:val="FootnoteReference"/>
        </w:rPr>
        <w:footnoteRef/>
      </w:r>
      <w:r>
        <w:rPr>
          <w:rFonts w:ascii="Times New Roman" w:hAnsi="Times New Roman" w:cs="Times New Roman"/>
          <w:sz w:val="20"/>
          <w:szCs w:val="20"/>
        </w:rPr>
        <w:t>Prin intermediul UAT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Pr="004931AA" w:rsidRDefault="00136BA0" w:rsidP="004931AA">
    <w:pPr>
      <w:pStyle w:val="Header"/>
    </w:pPr>
    <w:r w:rsidRPr="00192EF4">
      <w:rPr>
        <w:noProof/>
        <w:lang w:val="ro-RO"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Word Work File L_2037000667"/>
      </v:shape>
    </w:pict>
  </w:numPicBullet>
  <w:abstractNum w:abstractNumId="0">
    <w:nsid w:val="FFFFFFFE"/>
    <w:multiLevelType w:val="singleLevel"/>
    <w:tmpl w:val="558E7F4E"/>
    <w:lvl w:ilvl="0">
      <w:numFmt w:val="bullet"/>
      <w:lvlText w:val="*"/>
      <w:lvlJc w:val="left"/>
    </w:lvl>
  </w:abstractNum>
  <w:abstractNum w:abstractNumId="1">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E1A45"/>
    <w:multiLevelType w:val="hybridMultilevel"/>
    <w:tmpl w:val="79007320"/>
    <w:lvl w:ilvl="0" w:tplc="2B665344">
      <w:start w:val="1"/>
      <w:numFmt w:val="bullet"/>
      <w:lvlText w:val=""/>
      <w:lvlJc w:val="left"/>
      <w:pPr>
        <w:ind w:left="787" w:hanging="360"/>
      </w:pPr>
      <w:rPr>
        <w:rFonts w:ascii="Wingdings" w:hAnsi="Wingdings" w:hint="default"/>
        <w:strike w:val="0"/>
        <w:color w:val="000000" w:themeColor="text1"/>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5"/>
  </w:num>
  <w:num w:numId="5">
    <w:abstractNumId w:val="3"/>
  </w:num>
  <w:num w:numId="6">
    <w:abstractNumId w:val="17"/>
  </w:num>
  <w:num w:numId="7">
    <w:abstractNumId w:val="8"/>
  </w:num>
  <w:num w:numId="8">
    <w:abstractNumId w:val="19"/>
  </w:num>
  <w:num w:numId="9">
    <w:abstractNumId w:val="15"/>
  </w:num>
  <w:num w:numId="10">
    <w:abstractNumId w:val="12"/>
  </w:num>
  <w:num w:numId="11">
    <w:abstractNumId w:val="20"/>
  </w:num>
  <w:num w:numId="12">
    <w:abstractNumId w:val="13"/>
  </w:num>
  <w:num w:numId="13">
    <w:abstractNumId w:val="5"/>
  </w:num>
  <w:num w:numId="14">
    <w:abstractNumId w:val="1"/>
  </w:num>
  <w:num w:numId="15">
    <w:abstractNumId w:val="10"/>
  </w:num>
  <w:num w:numId="16">
    <w:abstractNumId w:val="6"/>
  </w:num>
  <w:num w:numId="17">
    <w:abstractNumId w:val="22"/>
  </w:num>
  <w:num w:numId="18">
    <w:abstractNumId w:val="4"/>
  </w:num>
  <w:num w:numId="19">
    <w:abstractNumId w:val="2"/>
  </w:num>
  <w:num w:numId="20">
    <w:abstractNumId w:val="16"/>
  </w:num>
  <w:num w:numId="21">
    <w:abstractNumId w:val="26"/>
  </w:num>
  <w:num w:numId="22">
    <w:abstractNumId w:val="9"/>
  </w:num>
  <w:num w:numId="23">
    <w:abstractNumId w:val="24"/>
  </w:num>
  <w:num w:numId="24">
    <w:abstractNumId w:val="21"/>
  </w:num>
  <w:num w:numId="25">
    <w:abstractNumId w:val="11"/>
  </w:num>
  <w:num w:numId="26">
    <w:abstractNumId w:val="14"/>
  </w:num>
  <w:num w:numId="27">
    <w:abstractNumId w:val="23"/>
  </w:num>
  <w:numIdMacAtCleanup w:val="27"/>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anca iancu">
    <w15:presenceInfo w15:providerId="Windows Live" w15:userId="11613fd20ed26de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trackRevisions/>
  <w:defaultTabStop w:val="720"/>
  <w:hyphenationZone w:val="425"/>
  <w:drawingGridHorizontalSpacing w:val="120"/>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rsids>
    <w:rsidRoot w:val="00192EF4"/>
    <w:rsid w:val="00004AE2"/>
    <w:rsid w:val="00005D9F"/>
    <w:rsid w:val="00006792"/>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372C"/>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6BA0"/>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97942"/>
    <w:rsid w:val="001A2223"/>
    <w:rsid w:val="001A313A"/>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207B0"/>
    <w:rsid w:val="0022227F"/>
    <w:rsid w:val="00222D31"/>
    <w:rsid w:val="00222D4B"/>
    <w:rsid w:val="002267B1"/>
    <w:rsid w:val="002279FA"/>
    <w:rsid w:val="00230B4E"/>
    <w:rsid w:val="00232553"/>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BDE"/>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28EF"/>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2680"/>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B60"/>
    <w:rsid w:val="003D515C"/>
    <w:rsid w:val="003D7127"/>
    <w:rsid w:val="003E1B84"/>
    <w:rsid w:val="003E551B"/>
    <w:rsid w:val="003E5F4B"/>
    <w:rsid w:val="003E63E2"/>
    <w:rsid w:val="003F021D"/>
    <w:rsid w:val="003F0D5E"/>
    <w:rsid w:val="003F1E6B"/>
    <w:rsid w:val="003F2D23"/>
    <w:rsid w:val="003F3FBE"/>
    <w:rsid w:val="003F4713"/>
    <w:rsid w:val="003F4FC7"/>
    <w:rsid w:val="003F5018"/>
    <w:rsid w:val="003F51F8"/>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6030"/>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5A16"/>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112C7"/>
    <w:rsid w:val="00520083"/>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1DBC"/>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4FAC"/>
    <w:rsid w:val="00610C04"/>
    <w:rsid w:val="00611AE3"/>
    <w:rsid w:val="00612623"/>
    <w:rsid w:val="00612716"/>
    <w:rsid w:val="006127C5"/>
    <w:rsid w:val="006136BF"/>
    <w:rsid w:val="0061370E"/>
    <w:rsid w:val="006137D2"/>
    <w:rsid w:val="00615013"/>
    <w:rsid w:val="00615E62"/>
    <w:rsid w:val="00616C9A"/>
    <w:rsid w:val="00617D7C"/>
    <w:rsid w:val="006239EC"/>
    <w:rsid w:val="00623C2E"/>
    <w:rsid w:val="00624611"/>
    <w:rsid w:val="00624767"/>
    <w:rsid w:val="00624FF8"/>
    <w:rsid w:val="0062766E"/>
    <w:rsid w:val="00631305"/>
    <w:rsid w:val="00637065"/>
    <w:rsid w:val="00637F06"/>
    <w:rsid w:val="00640F55"/>
    <w:rsid w:val="00647C89"/>
    <w:rsid w:val="00654762"/>
    <w:rsid w:val="00656051"/>
    <w:rsid w:val="00656767"/>
    <w:rsid w:val="00660F94"/>
    <w:rsid w:val="00661CD1"/>
    <w:rsid w:val="00667386"/>
    <w:rsid w:val="006679DB"/>
    <w:rsid w:val="00667A11"/>
    <w:rsid w:val="0067179C"/>
    <w:rsid w:val="006743DD"/>
    <w:rsid w:val="0067515E"/>
    <w:rsid w:val="00675D19"/>
    <w:rsid w:val="00676165"/>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1D9D"/>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E7FB0"/>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C81"/>
    <w:rsid w:val="00727723"/>
    <w:rsid w:val="00727F2F"/>
    <w:rsid w:val="00731C59"/>
    <w:rsid w:val="0073335F"/>
    <w:rsid w:val="0073725C"/>
    <w:rsid w:val="00737E91"/>
    <w:rsid w:val="00740C2E"/>
    <w:rsid w:val="00741D5A"/>
    <w:rsid w:val="00744F41"/>
    <w:rsid w:val="00745DA5"/>
    <w:rsid w:val="00750310"/>
    <w:rsid w:val="0075149B"/>
    <w:rsid w:val="007525AB"/>
    <w:rsid w:val="00753457"/>
    <w:rsid w:val="00753753"/>
    <w:rsid w:val="00754306"/>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56E1"/>
    <w:rsid w:val="007A66D8"/>
    <w:rsid w:val="007A6E45"/>
    <w:rsid w:val="007A78C9"/>
    <w:rsid w:val="007B1CEF"/>
    <w:rsid w:val="007B2466"/>
    <w:rsid w:val="007B2F4F"/>
    <w:rsid w:val="007B45D1"/>
    <w:rsid w:val="007C0A10"/>
    <w:rsid w:val="007C5EAF"/>
    <w:rsid w:val="007C669A"/>
    <w:rsid w:val="007C765A"/>
    <w:rsid w:val="007D040C"/>
    <w:rsid w:val="007D0DA4"/>
    <w:rsid w:val="007D51BE"/>
    <w:rsid w:val="007D693D"/>
    <w:rsid w:val="007D77AC"/>
    <w:rsid w:val="007D78CD"/>
    <w:rsid w:val="007E0174"/>
    <w:rsid w:val="007E1526"/>
    <w:rsid w:val="007E15C9"/>
    <w:rsid w:val="007E2D78"/>
    <w:rsid w:val="007E4420"/>
    <w:rsid w:val="007E6FAB"/>
    <w:rsid w:val="007F07B4"/>
    <w:rsid w:val="007F6B59"/>
    <w:rsid w:val="007F7E37"/>
    <w:rsid w:val="00800751"/>
    <w:rsid w:val="00801C4A"/>
    <w:rsid w:val="00802513"/>
    <w:rsid w:val="008036AB"/>
    <w:rsid w:val="00804F5C"/>
    <w:rsid w:val="00805DFA"/>
    <w:rsid w:val="00806098"/>
    <w:rsid w:val="00806DD4"/>
    <w:rsid w:val="00811C66"/>
    <w:rsid w:val="00812DBD"/>
    <w:rsid w:val="00814926"/>
    <w:rsid w:val="00815310"/>
    <w:rsid w:val="00815E09"/>
    <w:rsid w:val="00816419"/>
    <w:rsid w:val="00816661"/>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3940"/>
    <w:rsid w:val="00844B49"/>
    <w:rsid w:val="00846A6D"/>
    <w:rsid w:val="00847147"/>
    <w:rsid w:val="00852998"/>
    <w:rsid w:val="00854CF1"/>
    <w:rsid w:val="00855109"/>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96208"/>
    <w:rsid w:val="008A27CB"/>
    <w:rsid w:val="008A5C54"/>
    <w:rsid w:val="008A77B3"/>
    <w:rsid w:val="008B2092"/>
    <w:rsid w:val="008B3B97"/>
    <w:rsid w:val="008B472F"/>
    <w:rsid w:val="008B4B03"/>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4477"/>
    <w:rsid w:val="008D6CE5"/>
    <w:rsid w:val="008E122D"/>
    <w:rsid w:val="008E3307"/>
    <w:rsid w:val="008E3459"/>
    <w:rsid w:val="008E4B59"/>
    <w:rsid w:val="008E504C"/>
    <w:rsid w:val="008F0B09"/>
    <w:rsid w:val="008F331A"/>
    <w:rsid w:val="008F3A1A"/>
    <w:rsid w:val="008F5381"/>
    <w:rsid w:val="008F5A7E"/>
    <w:rsid w:val="008F7679"/>
    <w:rsid w:val="008F7A19"/>
    <w:rsid w:val="008F7BFA"/>
    <w:rsid w:val="00900598"/>
    <w:rsid w:val="00900767"/>
    <w:rsid w:val="00900815"/>
    <w:rsid w:val="0090171B"/>
    <w:rsid w:val="00903660"/>
    <w:rsid w:val="0091028D"/>
    <w:rsid w:val="00910425"/>
    <w:rsid w:val="009145C2"/>
    <w:rsid w:val="00916C30"/>
    <w:rsid w:val="00917C9F"/>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06C5"/>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07B8B"/>
    <w:rsid w:val="00A14833"/>
    <w:rsid w:val="00A156E8"/>
    <w:rsid w:val="00A16425"/>
    <w:rsid w:val="00A17049"/>
    <w:rsid w:val="00A20126"/>
    <w:rsid w:val="00A202A0"/>
    <w:rsid w:val="00A24246"/>
    <w:rsid w:val="00A27197"/>
    <w:rsid w:val="00A27E91"/>
    <w:rsid w:val="00A30589"/>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5B90"/>
    <w:rsid w:val="00B1786B"/>
    <w:rsid w:val="00B2102C"/>
    <w:rsid w:val="00B210E4"/>
    <w:rsid w:val="00B2538D"/>
    <w:rsid w:val="00B25ADC"/>
    <w:rsid w:val="00B26B16"/>
    <w:rsid w:val="00B31868"/>
    <w:rsid w:val="00B3221A"/>
    <w:rsid w:val="00B327B6"/>
    <w:rsid w:val="00B332AF"/>
    <w:rsid w:val="00B33A8B"/>
    <w:rsid w:val="00B36C22"/>
    <w:rsid w:val="00B4446A"/>
    <w:rsid w:val="00B46E85"/>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422F"/>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365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4BD5"/>
    <w:rsid w:val="00C653CE"/>
    <w:rsid w:val="00C662EE"/>
    <w:rsid w:val="00C670F4"/>
    <w:rsid w:val="00C67685"/>
    <w:rsid w:val="00C67A38"/>
    <w:rsid w:val="00C703DC"/>
    <w:rsid w:val="00C7079A"/>
    <w:rsid w:val="00C7146A"/>
    <w:rsid w:val="00C7272F"/>
    <w:rsid w:val="00C74D04"/>
    <w:rsid w:val="00C809B6"/>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50BA3"/>
    <w:rsid w:val="00D5185C"/>
    <w:rsid w:val="00D52A98"/>
    <w:rsid w:val="00D52E41"/>
    <w:rsid w:val="00D57A61"/>
    <w:rsid w:val="00D6227A"/>
    <w:rsid w:val="00D66C1E"/>
    <w:rsid w:val="00D677C6"/>
    <w:rsid w:val="00D72BBA"/>
    <w:rsid w:val="00D73E2C"/>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22F"/>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F94"/>
    <w:rsid w:val="00E266E5"/>
    <w:rsid w:val="00E26BFA"/>
    <w:rsid w:val="00E31A19"/>
    <w:rsid w:val="00E33BFD"/>
    <w:rsid w:val="00E3667A"/>
    <w:rsid w:val="00E37487"/>
    <w:rsid w:val="00E4143A"/>
    <w:rsid w:val="00E41BFC"/>
    <w:rsid w:val="00E41C04"/>
    <w:rsid w:val="00E42EBB"/>
    <w:rsid w:val="00E4704E"/>
    <w:rsid w:val="00E522E7"/>
    <w:rsid w:val="00E52668"/>
    <w:rsid w:val="00E52BE8"/>
    <w:rsid w:val="00E55583"/>
    <w:rsid w:val="00E56E41"/>
    <w:rsid w:val="00E5732C"/>
    <w:rsid w:val="00E57EAE"/>
    <w:rsid w:val="00E62550"/>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1EC0"/>
    <w:rsid w:val="00F32277"/>
    <w:rsid w:val="00F32A13"/>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91"/>
    <w:rsid w:val="00FC4D2D"/>
    <w:rsid w:val="00FC5093"/>
    <w:rsid w:val="00FC524C"/>
    <w:rsid w:val="00FC7418"/>
    <w:rsid w:val="00FD04A9"/>
    <w:rsid w:val="00FD2877"/>
    <w:rsid w:val="00FD3407"/>
    <w:rsid w:val="00FD61BF"/>
    <w:rsid w:val="00FD6E52"/>
    <w:rsid w:val="00FE1185"/>
    <w:rsid w:val="00FE14FA"/>
    <w:rsid w:val="00FE1C50"/>
    <w:rsid w:val="00FE2636"/>
    <w:rsid w:val="00FE3814"/>
    <w:rsid w:val="00FE4C4B"/>
    <w:rsid w:val="00FE5A81"/>
    <w:rsid w:val="00FE7D80"/>
    <w:rsid w:val="00FF026F"/>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8" Type="http://schemas.openxmlformats.org/officeDocument/2006/relationships/hyperlink" Target="http://www.galadakaleh.ro./"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www.galadakaleh.ro/" TargetMode="Externa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25" Type="http://schemas.openxmlformats.org/officeDocument/2006/relationships/hyperlink" Target="http://www.afir.info"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20" Type="http://schemas.openxmlformats.org/officeDocument/2006/relationships/hyperlink" Target="http://www.galadakaleh.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23" Type="http://schemas.openxmlformats.org/officeDocument/2006/relationships/hyperlink" Target="http://www.afir.info)" TargetMode="External"/><Relationship Id="rId28" Type="http://schemas.openxmlformats.org/officeDocument/2006/relationships/footer" Target="footer1.xml"/><Relationship Id="rId10" Type="http://schemas.openxmlformats.org/officeDocument/2006/relationships/hyperlink" Target="mailto:galadakaleh@gmail.com" TargetMode="External"/><Relationship Id="rId19" Type="http://schemas.openxmlformats.org/officeDocument/2006/relationships/hyperlink" Target="http://www.galadakaleh.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2" Type="http://schemas.openxmlformats.org/officeDocument/2006/relationships/hyperlink" Target="http://www.galadakaleh.ro/"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903F33-1A9D-3447-9490-B8537539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21132</Words>
  <Characters>122572</Characters>
  <Application>Microsoft Office Word</Application>
  <DocSecurity>0</DocSecurity>
  <Lines>1021</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dcterms:created xsi:type="dcterms:W3CDTF">2019-10-01T11:49:00Z</dcterms:created>
  <dcterms:modified xsi:type="dcterms:W3CDTF">2019-10-01T11:52:00Z</dcterms:modified>
</cp:coreProperties>
</file>