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Extensible.xml" ContentType="application/vnd.openxmlformats-officedocument.wordprocessingml.commentsExtensible+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4833" w:rsidRPr="00D86EAF" w:rsidRDefault="00A14833" w:rsidP="00DA005D">
      <w:pPr>
        <w:spacing w:line="276" w:lineRule="auto"/>
        <w:jc w:val="both"/>
        <w:rPr>
          <w:rFonts w:ascii="Times New Roman" w:hAnsi="Times New Roman" w:cs="Times New Roman"/>
        </w:rPr>
      </w:pPr>
    </w:p>
    <w:p w:rsidR="00192EF4" w:rsidRPr="00D86EAF" w:rsidRDefault="00192EF4" w:rsidP="00DA005D">
      <w:pPr>
        <w:spacing w:line="276" w:lineRule="auto"/>
        <w:jc w:val="both"/>
        <w:rPr>
          <w:rFonts w:ascii="Times New Roman" w:hAnsi="Times New Roman" w:cs="Times New Roman"/>
        </w:rPr>
      </w:pPr>
    </w:p>
    <w:p w:rsidR="00192EF4" w:rsidRPr="00D86EAF" w:rsidRDefault="00192EF4" w:rsidP="00DA005D">
      <w:pPr>
        <w:spacing w:line="276" w:lineRule="auto"/>
        <w:jc w:val="both"/>
        <w:rPr>
          <w:rFonts w:ascii="Times New Roman" w:hAnsi="Times New Roman" w:cs="Times New Roman"/>
        </w:rPr>
      </w:pPr>
    </w:p>
    <w:p w:rsidR="00192EF4" w:rsidRPr="00D86EAF" w:rsidRDefault="00192EF4" w:rsidP="00DA005D">
      <w:pPr>
        <w:spacing w:line="276" w:lineRule="auto"/>
        <w:jc w:val="both"/>
        <w:rPr>
          <w:rFonts w:ascii="Times New Roman" w:hAnsi="Times New Roman" w:cs="Times New Roman"/>
        </w:rPr>
      </w:pPr>
    </w:p>
    <w:p w:rsidR="00192EF4" w:rsidRPr="00D86EAF" w:rsidRDefault="00192EF4" w:rsidP="00DA005D">
      <w:pPr>
        <w:spacing w:line="276" w:lineRule="auto"/>
        <w:jc w:val="both"/>
        <w:rPr>
          <w:rFonts w:ascii="Times New Roman" w:hAnsi="Times New Roman" w:cs="Times New Roman"/>
        </w:rPr>
      </w:pPr>
    </w:p>
    <w:p w:rsidR="000B5A1C" w:rsidRPr="00D86EAF" w:rsidRDefault="000B5A1C" w:rsidP="00DA005D">
      <w:pPr>
        <w:spacing w:line="276" w:lineRule="auto"/>
        <w:jc w:val="both"/>
        <w:rPr>
          <w:rFonts w:ascii="Times New Roman" w:hAnsi="Times New Roman" w:cs="Times New Roman"/>
        </w:rPr>
      </w:pPr>
    </w:p>
    <w:p w:rsidR="000B5A1C" w:rsidRPr="00D86EAF" w:rsidRDefault="000B5A1C" w:rsidP="00DA005D">
      <w:pPr>
        <w:spacing w:line="276" w:lineRule="auto"/>
        <w:jc w:val="both"/>
        <w:rPr>
          <w:rFonts w:ascii="Times New Roman" w:hAnsi="Times New Roman" w:cs="Times New Roman"/>
        </w:rPr>
      </w:pPr>
    </w:p>
    <w:p w:rsidR="000B5A1C" w:rsidRPr="00D86EAF" w:rsidRDefault="000B5A1C" w:rsidP="00DA005D">
      <w:pPr>
        <w:spacing w:line="276" w:lineRule="auto"/>
        <w:jc w:val="both"/>
        <w:rPr>
          <w:rFonts w:ascii="Times New Roman" w:hAnsi="Times New Roman" w:cs="Times New Roman"/>
        </w:rPr>
      </w:pPr>
    </w:p>
    <w:p w:rsidR="00192EF4" w:rsidRPr="00D86EAF" w:rsidRDefault="00192EF4" w:rsidP="00DA005D">
      <w:pPr>
        <w:spacing w:line="276" w:lineRule="auto"/>
        <w:jc w:val="both"/>
        <w:rPr>
          <w:rFonts w:ascii="Times New Roman" w:hAnsi="Times New Roman" w:cs="Times New Roman"/>
        </w:rPr>
      </w:pPr>
    </w:p>
    <w:p w:rsidR="00192EF4" w:rsidRPr="00D86EAF" w:rsidRDefault="00192EF4" w:rsidP="00DA005D">
      <w:pPr>
        <w:spacing w:line="276" w:lineRule="auto"/>
        <w:jc w:val="center"/>
        <w:rPr>
          <w:rFonts w:ascii="Times New Roman" w:hAnsi="Times New Roman" w:cs="Times New Roman"/>
          <w:b/>
        </w:rPr>
      </w:pPr>
      <w:r w:rsidRPr="00D86EAF">
        <w:rPr>
          <w:rFonts w:ascii="Times New Roman" w:hAnsi="Times New Roman" w:cs="Times New Roman"/>
          <w:b/>
        </w:rPr>
        <w:t>GHIDUL SOLICITANTULUI</w:t>
      </w:r>
    </w:p>
    <w:p w:rsidR="00E21425" w:rsidRPr="00D86EAF" w:rsidRDefault="00E21425" w:rsidP="00E21425">
      <w:pPr>
        <w:spacing w:line="276" w:lineRule="auto"/>
        <w:jc w:val="center"/>
        <w:rPr>
          <w:rFonts w:ascii="Times New Roman" w:hAnsi="Times New Roman" w:cs="Times New Roman"/>
          <w:b/>
        </w:rPr>
      </w:pPr>
      <w:r w:rsidRPr="00D86EAF">
        <w:rPr>
          <w:rFonts w:ascii="Times New Roman" w:hAnsi="Times New Roman" w:cs="Times New Roman"/>
          <w:b/>
        </w:rPr>
        <w:t>MASURA M5/3A “INCURAJAREA ASOCIERII LA NIVEL LOCAL”</w:t>
      </w:r>
    </w:p>
    <w:p w:rsidR="00E21425" w:rsidRPr="00D86EAF" w:rsidRDefault="00E21425" w:rsidP="00E21425">
      <w:pPr>
        <w:spacing w:line="276" w:lineRule="auto"/>
        <w:jc w:val="center"/>
        <w:rPr>
          <w:rFonts w:ascii="Times New Roman" w:hAnsi="Times New Roman" w:cs="Times New Roman"/>
          <w:b/>
        </w:rPr>
      </w:pPr>
      <w:r w:rsidRPr="00D86EAF">
        <w:rPr>
          <w:rFonts w:ascii="Times New Roman" w:hAnsi="Times New Roman" w:cs="Times New Roman"/>
          <w:b/>
        </w:rPr>
        <w:t>DIN CADRUL STRATEGIEI DE DEZVOLTARE LOCALA A ASOCIATIEI GRUP DE ACTIUNE LOCALA ADA KALEH</w:t>
      </w:r>
    </w:p>
    <w:p w:rsidR="004859C8" w:rsidRPr="00D86EAF" w:rsidRDefault="004859C8" w:rsidP="00DA005D">
      <w:pPr>
        <w:spacing w:line="276" w:lineRule="auto"/>
        <w:jc w:val="center"/>
        <w:rPr>
          <w:rFonts w:ascii="Times New Roman" w:hAnsi="Times New Roman" w:cs="Times New Roman"/>
          <w:b/>
        </w:rPr>
      </w:pPr>
      <w:r w:rsidRPr="00D86EAF">
        <w:rPr>
          <w:rFonts w:ascii="Times New Roman" w:hAnsi="Times New Roman" w:cs="Times New Roman"/>
          <w:b/>
        </w:rPr>
        <w:t>Versiunea 1</w:t>
      </w:r>
      <w:r w:rsidR="008D01E0" w:rsidRPr="00D86EAF">
        <w:rPr>
          <w:rFonts w:ascii="Times New Roman" w:hAnsi="Times New Roman" w:cs="Times New Roman"/>
          <w:b/>
        </w:rPr>
        <w:t xml:space="preserve"> din 20</w:t>
      </w:r>
      <w:r w:rsidR="003B42BE" w:rsidRPr="00D86EAF">
        <w:rPr>
          <w:rFonts w:ascii="Times New Roman" w:hAnsi="Times New Roman" w:cs="Times New Roman"/>
          <w:b/>
        </w:rPr>
        <w:t>2</w:t>
      </w:r>
      <w:r w:rsidR="00E21425" w:rsidRPr="00D86EAF">
        <w:rPr>
          <w:rFonts w:ascii="Times New Roman" w:hAnsi="Times New Roman" w:cs="Times New Roman"/>
          <w:b/>
        </w:rPr>
        <w:t>1</w:t>
      </w:r>
    </w:p>
    <w:p w:rsidR="00192EF4" w:rsidRPr="00D86EAF" w:rsidRDefault="00192EF4" w:rsidP="00DA005D">
      <w:pPr>
        <w:spacing w:line="276" w:lineRule="auto"/>
        <w:jc w:val="both"/>
        <w:rPr>
          <w:rFonts w:ascii="Times New Roman" w:hAnsi="Times New Roman" w:cs="Times New Roman"/>
          <w:b/>
        </w:rPr>
      </w:pPr>
    </w:p>
    <w:p w:rsidR="00192EF4" w:rsidRPr="00D86EAF" w:rsidRDefault="00192EF4" w:rsidP="00DA005D">
      <w:pPr>
        <w:spacing w:line="276" w:lineRule="auto"/>
        <w:jc w:val="both"/>
        <w:rPr>
          <w:rFonts w:ascii="Times New Roman" w:hAnsi="Times New Roman" w:cs="Times New Roman"/>
        </w:rPr>
      </w:pPr>
    </w:p>
    <w:p w:rsidR="00192EF4" w:rsidRPr="00D86EAF" w:rsidRDefault="00192EF4" w:rsidP="00DA005D">
      <w:pPr>
        <w:spacing w:line="276" w:lineRule="auto"/>
        <w:jc w:val="both"/>
        <w:rPr>
          <w:rFonts w:ascii="Times New Roman" w:hAnsi="Times New Roman" w:cs="Times New Roman"/>
        </w:rPr>
      </w:pPr>
    </w:p>
    <w:p w:rsidR="00192EF4" w:rsidRPr="00D86EAF" w:rsidRDefault="00192EF4" w:rsidP="00DA005D">
      <w:pPr>
        <w:spacing w:line="276" w:lineRule="auto"/>
        <w:jc w:val="both"/>
        <w:rPr>
          <w:rFonts w:ascii="Times New Roman" w:hAnsi="Times New Roman" w:cs="Times New Roman"/>
        </w:rPr>
      </w:pPr>
    </w:p>
    <w:p w:rsidR="00192EF4" w:rsidRPr="00D86EAF" w:rsidRDefault="00192EF4" w:rsidP="00DA005D">
      <w:pPr>
        <w:spacing w:line="276" w:lineRule="auto"/>
        <w:jc w:val="both"/>
        <w:rPr>
          <w:rFonts w:ascii="Times New Roman" w:hAnsi="Times New Roman" w:cs="Times New Roman"/>
        </w:rPr>
      </w:pPr>
    </w:p>
    <w:p w:rsidR="00192EF4" w:rsidRPr="00D86EAF" w:rsidRDefault="00192EF4" w:rsidP="00DA005D">
      <w:pPr>
        <w:spacing w:line="276" w:lineRule="auto"/>
        <w:jc w:val="both"/>
        <w:rPr>
          <w:rFonts w:ascii="Times New Roman" w:hAnsi="Times New Roman" w:cs="Times New Roman"/>
        </w:rPr>
      </w:pPr>
    </w:p>
    <w:p w:rsidR="00B1786B" w:rsidRPr="00D86EAF" w:rsidRDefault="00B1786B" w:rsidP="00DA005D">
      <w:pPr>
        <w:spacing w:line="276" w:lineRule="auto"/>
        <w:jc w:val="both"/>
        <w:rPr>
          <w:rFonts w:ascii="Times New Roman" w:hAnsi="Times New Roman" w:cs="Times New Roman"/>
        </w:rPr>
      </w:pPr>
    </w:p>
    <w:p w:rsidR="00B1786B" w:rsidRPr="00D86EAF" w:rsidRDefault="00B1786B" w:rsidP="00DA005D">
      <w:pPr>
        <w:spacing w:line="276" w:lineRule="auto"/>
        <w:jc w:val="both"/>
        <w:rPr>
          <w:rFonts w:ascii="Times New Roman" w:hAnsi="Times New Roman" w:cs="Times New Roman"/>
        </w:rPr>
      </w:pPr>
    </w:p>
    <w:p w:rsidR="00B1786B" w:rsidRPr="00D86EAF" w:rsidRDefault="00B1786B" w:rsidP="00DA005D">
      <w:pPr>
        <w:spacing w:line="276" w:lineRule="auto"/>
        <w:jc w:val="both"/>
        <w:rPr>
          <w:rFonts w:ascii="Times New Roman" w:hAnsi="Times New Roman" w:cs="Times New Roman"/>
        </w:rPr>
      </w:pPr>
    </w:p>
    <w:p w:rsidR="00B1786B" w:rsidRPr="00D86EAF" w:rsidRDefault="00B1786B" w:rsidP="00DA005D">
      <w:pPr>
        <w:spacing w:line="276" w:lineRule="auto"/>
        <w:jc w:val="both"/>
        <w:rPr>
          <w:rFonts w:ascii="Times New Roman" w:hAnsi="Times New Roman" w:cs="Times New Roman"/>
        </w:rPr>
      </w:pPr>
    </w:p>
    <w:p w:rsidR="00B1786B" w:rsidRPr="00D86EAF" w:rsidRDefault="00B1786B" w:rsidP="00DA005D">
      <w:pPr>
        <w:spacing w:line="276" w:lineRule="auto"/>
        <w:jc w:val="both"/>
        <w:rPr>
          <w:rFonts w:ascii="Times New Roman" w:hAnsi="Times New Roman" w:cs="Times New Roman"/>
        </w:rPr>
      </w:pPr>
    </w:p>
    <w:p w:rsidR="00B1786B" w:rsidRPr="00D86EAF" w:rsidRDefault="00B1786B" w:rsidP="00DA005D">
      <w:pPr>
        <w:spacing w:line="276" w:lineRule="auto"/>
        <w:jc w:val="both"/>
        <w:rPr>
          <w:rFonts w:ascii="Times New Roman" w:hAnsi="Times New Roman" w:cs="Times New Roman"/>
        </w:rPr>
      </w:pPr>
    </w:p>
    <w:p w:rsidR="00B1786B" w:rsidRPr="00D86EAF" w:rsidRDefault="00B1786B" w:rsidP="00DA005D">
      <w:pPr>
        <w:spacing w:line="276" w:lineRule="auto"/>
        <w:jc w:val="both"/>
        <w:rPr>
          <w:rFonts w:ascii="Times New Roman" w:hAnsi="Times New Roman" w:cs="Times New Roman"/>
        </w:rPr>
      </w:pPr>
    </w:p>
    <w:p w:rsidR="00B1786B" w:rsidRPr="00D86EAF" w:rsidRDefault="00B1786B" w:rsidP="00DA005D">
      <w:pPr>
        <w:spacing w:line="276" w:lineRule="auto"/>
        <w:jc w:val="both"/>
        <w:rPr>
          <w:rFonts w:ascii="Times New Roman" w:hAnsi="Times New Roman" w:cs="Times New Roman"/>
        </w:rPr>
      </w:pPr>
    </w:p>
    <w:p w:rsidR="00B1786B" w:rsidRPr="00D86EAF" w:rsidRDefault="00B1786B" w:rsidP="00DA005D">
      <w:pPr>
        <w:spacing w:line="276" w:lineRule="auto"/>
        <w:jc w:val="both"/>
        <w:rPr>
          <w:rFonts w:ascii="Times New Roman" w:hAnsi="Times New Roman" w:cs="Times New Roman"/>
        </w:rPr>
      </w:pPr>
    </w:p>
    <w:p w:rsidR="00B1786B" w:rsidRPr="00D86EAF" w:rsidRDefault="00B1786B" w:rsidP="00DA005D">
      <w:pPr>
        <w:spacing w:line="276" w:lineRule="auto"/>
        <w:jc w:val="both"/>
        <w:rPr>
          <w:rFonts w:ascii="Times New Roman" w:hAnsi="Times New Roman" w:cs="Times New Roman"/>
        </w:rPr>
      </w:pPr>
    </w:p>
    <w:p w:rsidR="00B1786B" w:rsidRPr="00D86EAF" w:rsidRDefault="00B1786B" w:rsidP="00DA005D">
      <w:pPr>
        <w:spacing w:line="276" w:lineRule="auto"/>
        <w:jc w:val="both"/>
        <w:rPr>
          <w:rFonts w:ascii="Times New Roman" w:hAnsi="Times New Roman" w:cs="Times New Roman"/>
        </w:rPr>
      </w:pPr>
    </w:p>
    <w:p w:rsidR="00B1786B" w:rsidRPr="00D86EAF" w:rsidRDefault="00B1786B" w:rsidP="00DA005D">
      <w:pPr>
        <w:spacing w:line="276" w:lineRule="auto"/>
        <w:jc w:val="both"/>
        <w:rPr>
          <w:rFonts w:ascii="Times New Roman" w:hAnsi="Times New Roman" w:cs="Times New Roman"/>
        </w:rPr>
      </w:pPr>
    </w:p>
    <w:p w:rsidR="00B1786B" w:rsidRPr="00D86EAF" w:rsidRDefault="00B1786B" w:rsidP="00DA005D">
      <w:pPr>
        <w:spacing w:line="276" w:lineRule="auto"/>
        <w:jc w:val="both"/>
        <w:rPr>
          <w:rFonts w:ascii="Times New Roman" w:hAnsi="Times New Roman" w:cs="Times New Roman"/>
        </w:rPr>
      </w:pPr>
    </w:p>
    <w:p w:rsidR="00B1786B" w:rsidRPr="00D86EAF" w:rsidRDefault="00B1786B" w:rsidP="00DA005D">
      <w:pPr>
        <w:spacing w:line="276" w:lineRule="auto"/>
        <w:jc w:val="both"/>
        <w:rPr>
          <w:rFonts w:ascii="Times New Roman" w:hAnsi="Times New Roman" w:cs="Times New Roman"/>
        </w:rPr>
      </w:pPr>
    </w:p>
    <w:p w:rsidR="00B1786B" w:rsidRPr="00D86EAF" w:rsidRDefault="00B1786B" w:rsidP="00DA005D">
      <w:pPr>
        <w:spacing w:line="276" w:lineRule="auto"/>
        <w:jc w:val="both"/>
        <w:rPr>
          <w:rFonts w:ascii="Times New Roman" w:hAnsi="Times New Roman" w:cs="Times New Roman"/>
        </w:rPr>
      </w:pPr>
    </w:p>
    <w:p w:rsidR="00192EF4" w:rsidRPr="00D86EAF" w:rsidRDefault="00192EF4" w:rsidP="00DA005D">
      <w:pPr>
        <w:spacing w:line="276" w:lineRule="auto"/>
        <w:jc w:val="both"/>
        <w:rPr>
          <w:rFonts w:ascii="Times New Roman" w:hAnsi="Times New Roman" w:cs="Times New Roman"/>
        </w:rPr>
      </w:pPr>
    </w:p>
    <w:p w:rsidR="00192EF4" w:rsidRPr="00D86EAF" w:rsidRDefault="00192EF4" w:rsidP="00DA005D">
      <w:pPr>
        <w:spacing w:line="276" w:lineRule="auto"/>
        <w:jc w:val="both"/>
        <w:rPr>
          <w:rFonts w:ascii="Times New Roman" w:hAnsi="Times New Roman" w:cs="Times New Roman"/>
        </w:rPr>
      </w:pPr>
    </w:p>
    <w:p w:rsidR="009E7211" w:rsidRPr="00D86EAF" w:rsidRDefault="009E7211" w:rsidP="00DA005D">
      <w:pPr>
        <w:pBdr>
          <w:bottom w:val="single" w:sz="4" w:space="1" w:color="auto"/>
        </w:pBdr>
        <w:spacing w:line="276" w:lineRule="auto"/>
        <w:jc w:val="center"/>
        <w:rPr>
          <w:rFonts w:ascii="Times New Roman" w:hAnsi="Times New Roman" w:cs="Times New Roman"/>
          <w:noProof/>
          <w:spacing w:val="20"/>
          <w:lang w:eastAsia="ro-RO"/>
        </w:rPr>
      </w:pPr>
      <w:r w:rsidRPr="00D86EAF">
        <w:rPr>
          <w:rFonts w:ascii="Times New Roman" w:hAnsi="Times New Roman" w:cs="Times New Roman"/>
          <w:noProof/>
          <w:spacing w:val="20"/>
          <w:lang w:eastAsia="ro-RO"/>
        </w:rPr>
        <w:t>Finanţat de Uniunea Europeană și Guvernul României prin</w:t>
      </w:r>
    </w:p>
    <w:p w:rsidR="009E7211" w:rsidRPr="00D86EAF" w:rsidRDefault="009E7211" w:rsidP="00DA005D">
      <w:pPr>
        <w:pBdr>
          <w:bottom w:val="single" w:sz="4" w:space="1" w:color="auto"/>
        </w:pBdr>
        <w:spacing w:line="276" w:lineRule="auto"/>
        <w:jc w:val="center"/>
        <w:rPr>
          <w:rFonts w:ascii="Times New Roman" w:hAnsi="Times New Roman" w:cs="Times New Roman"/>
          <w:noProof/>
          <w:color w:val="0070C0"/>
          <w:spacing w:val="40"/>
          <w:lang w:eastAsia="ro-RO"/>
        </w:rPr>
      </w:pPr>
      <w:r w:rsidRPr="00D86EAF">
        <w:rPr>
          <w:rFonts w:ascii="Times New Roman" w:hAnsi="Times New Roman" w:cs="Times New Roman"/>
          <w:noProof/>
          <w:color w:val="0070C0"/>
          <w:spacing w:val="40"/>
          <w:lang w:eastAsia="ro-RO"/>
        </w:rPr>
        <w:t>FONDUL EUROPEAN AGRICOL PENTRU DEZVOLTARE RURALĂ</w:t>
      </w:r>
    </w:p>
    <w:p w:rsidR="009E7211" w:rsidRPr="00D86EAF" w:rsidRDefault="009E7211" w:rsidP="00DA005D">
      <w:pPr>
        <w:spacing w:line="276" w:lineRule="auto"/>
        <w:jc w:val="center"/>
        <w:rPr>
          <w:rFonts w:ascii="Times New Roman" w:hAnsi="Times New Roman" w:cs="Times New Roman"/>
          <w:smallCaps/>
          <w:noProof/>
          <w:color w:val="0070C0"/>
          <w:spacing w:val="60"/>
        </w:rPr>
      </w:pPr>
      <w:r w:rsidRPr="00D86EAF">
        <w:rPr>
          <w:rFonts w:ascii="Times New Roman" w:hAnsi="Times New Roman" w:cs="Times New Roman"/>
          <w:smallCaps/>
          <w:noProof/>
          <w:color w:val="0070C0"/>
          <w:spacing w:val="60"/>
        </w:rPr>
        <w:t>Europa investește în zonele rurale</w:t>
      </w:r>
    </w:p>
    <w:p w:rsidR="009E7211" w:rsidRPr="00D86EAF" w:rsidRDefault="009E7211" w:rsidP="00DA005D">
      <w:pPr>
        <w:spacing w:line="276" w:lineRule="auto"/>
        <w:jc w:val="center"/>
        <w:rPr>
          <w:rFonts w:ascii="Times New Roman" w:hAnsi="Times New Roman" w:cs="Times New Roman"/>
          <w:smallCaps/>
          <w:noProof/>
          <w:color w:val="0070C0"/>
          <w:spacing w:val="60"/>
          <w:lang w:eastAsia="ro-RO"/>
        </w:rPr>
      </w:pPr>
      <w:r w:rsidRPr="00D86EAF">
        <w:rPr>
          <w:rFonts w:ascii="Times New Roman" w:hAnsi="Times New Roman" w:cs="Times New Roman"/>
          <w:smallCaps/>
          <w:noProof/>
          <w:color w:val="0070C0"/>
          <w:spacing w:val="60"/>
          <w:lang w:val="ro-RO" w:eastAsia="ro-RO"/>
        </w:rPr>
        <w:drawing>
          <wp:anchor distT="0" distB="0" distL="114300" distR="114300" simplePos="0" relativeHeight="251659264" behindDoc="0" locked="0" layoutInCell="1" allowOverlap="1">
            <wp:simplePos x="0" y="0"/>
            <wp:positionH relativeFrom="column">
              <wp:posOffset>167120</wp:posOffset>
            </wp:positionH>
            <wp:positionV relativeFrom="paragraph">
              <wp:posOffset>117879</wp:posOffset>
            </wp:positionV>
            <wp:extent cx="6160770" cy="253365"/>
            <wp:effectExtent l="0" t="0" r="11430" b="635"/>
            <wp:wrapNone/>
            <wp:docPr id="1" name="Picture 1" descr="KEYvisual AFIR 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EYvisual AFIR GREY"/>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160770" cy="253365"/>
                    </a:xfrm>
                    <a:prstGeom prst="rect">
                      <a:avLst/>
                    </a:prstGeom>
                    <a:noFill/>
                    <a:ln>
                      <a:noFill/>
                    </a:ln>
                  </pic:spPr>
                </pic:pic>
              </a:graphicData>
            </a:graphic>
          </wp:anchor>
        </w:drawing>
      </w:r>
    </w:p>
    <w:p w:rsidR="00192EF4" w:rsidRPr="00D86EAF" w:rsidRDefault="00192EF4" w:rsidP="00DA005D">
      <w:pPr>
        <w:spacing w:line="276" w:lineRule="auto"/>
        <w:jc w:val="both"/>
        <w:rPr>
          <w:rFonts w:ascii="Times New Roman" w:hAnsi="Times New Roman" w:cs="Times New Roman"/>
        </w:rPr>
      </w:pPr>
    </w:p>
    <w:p w:rsidR="00B1786B" w:rsidRPr="00D86EAF" w:rsidRDefault="00B1786B" w:rsidP="00DA005D">
      <w:pPr>
        <w:spacing w:line="276" w:lineRule="auto"/>
        <w:jc w:val="both"/>
        <w:rPr>
          <w:rFonts w:ascii="Times New Roman" w:hAnsi="Times New Roman" w:cs="Times New Roman"/>
        </w:rPr>
      </w:pPr>
    </w:p>
    <w:p w:rsidR="00E21425" w:rsidRPr="00D86EAF" w:rsidRDefault="00E21425" w:rsidP="00DA005D">
      <w:pPr>
        <w:spacing w:line="276" w:lineRule="auto"/>
        <w:jc w:val="both"/>
        <w:rPr>
          <w:rFonts w:ascii="Times New Roman" w:hAnsi="Times New Roman" w:cs="Times New Roman"/>
        </w:rPr>
      </w:pPr>
    </w:p>
    <w:p w:rsidR="00E21425" w:rsidRPr="00D86EAF" w:rsidRDefault="00E21425" w:rsidP="00DA005D">
      <w:pPr>
        <w:spacing w:line="276" w:lineRule="auto"/>
        <w:jc w:val="both"/>
        <w:rPr>
          <w:rFonts w:ascii="Times New Roman" w:hAnsi="Times New Roman" w:cs="Times New Roman"/>
        </w:rPr>
      </w:pPr>
    </w:p>
    <w:p w:rsidR="00E21425" w:rsidRPr="00D86EAF" w:rsidRDefault="00E21425" w:rsidP="00DA005D">
      <w:pPr>
        <w:spacing w:line="276" w:lineRule="auto"/>
        <w:jc w:val="both"/>
        <w:rPr>
          <w:rFonts w:ascii="Times New Roman" w:hAnsi="Times New Roman" w:cs="Times New Roman"/>
        </w:rPr>
      </w:pPr>
    </w:p>
    <w:p w:rsidR="00E21425" w:rsidRPr="00D86EAF" w:rsidRDefault="00E21425" w:rsidP="00DA005D">
      <w:pPr>
        <w:spacing w:line="276" w:lineRule="auto"/>
        <w:jc w:val="both"/>
        <w:rPr>
          <w:rFonts w:ascii="Times New Roman" w:hAnsi="Times New Roman" w:cs="Times New Roman"/>
        </w:rPr>
      </w:pPr>
    </w:p>
    <w:p w:rsidR="00E21425" w:rsidRPr="00D86EAF" w:rsidRDefault="00E21425" w:rsidP="00DA005D">
      <w:pPr>
        <w:spacing w:line="276" w:lineRule="auto"/>
        <w:jc w:val="both"/>
        <w:rPr>
          <w:rFonts w:ascii="Times New Roman" w:hAnsi="Times New Roman" w:cs="Times New Roman"/>
        </w:rPr>
      </w:pPr>
    </w:p>
    <w:p w:rsidR="00E21425" w:rsidRPr="00D86EAF" w:rsidRDefault="00E21425" w:rsidP="00E21425">
      <w:pPr>
        <w:spacing w:line="276" w:lineRule="auto"/>
        <w:jc w:val="both"/>
        <w:rPr>
          <w:rFonts w:ascii="Times New Roman" w:hAnsi="Times New Roman" w:cs="Times New Roman"/>
          <w:b/>
          <w:i/>
          <w:noProof/>
        </w:rPr>
      </w:pPr>
      <w:r w:rsidRPr="00D86EAF">
        <w:rPr>
          <w:rFonts w:ascii="Times New Roman" w:hAnsi="Times New Roman" w:cs="Times New Roman"/>
          <w:i/>
          <w:noProof/>
        </w:rPr>
        <w:t xml:space="preserve">Ghidul Solicitantului este un material de informare al potenţialilor beneficiari ai Asociatiei Grup de Actiune Locala ADA KALEH privind condițiile obligatorii pentru acordarea fondurilor nerambursabile din cadrul masurii </w:t>
      </w:r>
      <w:r w:rsidRPr="00D86EAF">
        <w:rPr>
          <w:rFonts w:ascii="Times New Roman" w:hAnsi="Times New Roman" w:cs="Times New Roman"/>
          <w:b/>
          <w:i/>
          <w:noProof/>
        </w:rPr>
        <w:t>M5/3A“INCURAJAREA ASOCIERII LA NIVEL LOCAL ”</w:t>
      </w:r>
      <w:r w:rsidRPr="00D86EAF">
        <w:rPr>
          <w:rFonts w:ascii="Times New Roman" w:hAnsi="Times New Roman" w:cs="Times New Roman"/>
          <w:i/>
          <w:noProof/>
        </w:rPr>
        <w:t>. Acest document nu este opozabil actelor normative naţionale şi europene.</w:t>
      </w:r>
    </w:p>
    <w:p w:rsidR="00E21425" w:rsidRPr="00D86EAF" w:rsidRDefault="00E21425" w:rsidP="00E21425">
      <w:pPr>
        <w:spacing w:line="276" w:lineRule="auto"/>
        <w:jc w:val="both"/>
        <w:rPr>
          <w:rFonts w:ascii="Times New Roman" w:hAnsi="Times New Roman" w:cs="Times New Roman"/>
          <w:i/>
          <w:noProof/>
        </w:rPr>
      </w:pPr>
      <w:r w:rsidRPr="00D86EAF">
        <w:rPr>
          <w:rFonts w:ascii="Times New Roman" w:hAnsi="Times New Roman" w:cs="Times New Roman"/>
          <w:i/>
          <w:noProof/>
        </w:rPr>
        <w:t>Ghidul Solicitantului prezintă regulile pentru completarea, depunerea, verificarea și  selecţia dosarului Cererii de Finanțare, contractarea şi derularea proiectului dumneavoastră. În cuprinsul Ghidului sunt menționate documentele pe care trebuie să le prezentaţi, modelele pentru Cererea de Finanţare, Planul de afaceri, precum și alte informaţii utile realizării proiectului şi completării corecte a documentelor.</w:t>
      </w:r>
    </w:p>
    <w:p w:rsidR="00E21425" w:rsidRPr="00D86EAF" w:rsidRDefault="00E21425" w:rsidP="00E21425">
      <w:pPr>
        <w:tabs>
          <w:tab w:val="right" w:pos="9720"/>
        </w:tabs>
        <w:spacing w:line="276" w:lineRule="auto"/>
        <w:ind w:left="3969"/>
        <w:jc w:val="both"/>
        <w:rPr>
          <w:rFonts w:ascii="Times New Roman" w:hAnsi="Times New Roman" w:cs="Times New Roman"/>
          <w:i/>
          <w:noProof/>
        </w:rPr>
      </w:pPr>
    </w:p>
    <w:p w:rsidR="00E21425" w:rsidRPr="00D86EAF" w:rsidRDefault="00E21425" w:rsidP="00E21425">
      <w:pPr>
        <w:tabs>
          <w:tab w:val="right" w:pos="9720"/>
        </w:tabs>
        <w:spacing w:line="276" w:lineRule="auto"/>
        <w:jc w:val="both"/>
        <w:rPr>
          <w:rFonts w:ascii="Times New Roman" w:hAnsi="Times New Roman" w:cs="Times New Roman"/>
          <w:b/>
        </w:rPr>
      </w:pPr>
      <w:r w:rsidRPr="00D86EAF">
        <w:rPr>
          <w:rFonts w:ascii="Times New Roman" w:hAnsi="Times New Roman" w:cs="Times New Roman"/>
          <w:i/>
          <w:noProof/>
        </w:rPr>
        <w:t xml:space="preserve">Ghidul Solicitantului, precum şi documentele anexate, pot suferi rectificări din cauza  modificărilor legislative naţionale şi europene sau procedurale – varianta actualizată fiind publicată pe pagina de internet </w:t>
      </w:r>
      <w:hyperlink r:id="rId9" w:history="1">
        <w:r w:rsidRPr="00D86EAF">
          <w:rPr>
            <w:rStyle w:val="Hyperlink"/>
            <w:rFonts w:ascii="Times New Roman" w:hAnsi="Times New Roman" w:cs="Times New Roman"/>
            <w:i/>
            <w:noProof/>
          </w:rPr>
          <w:t>http://www.galadakaleh.ro/</w:t>
        </w:r>
      </w:hyperlink>
      <w:r w:rsidRPr="00D86EAF">
        <w:rPr>
          <w:rStyle w:val="Hyperlink"/>
          <w:rFonts w:ascii="Times New Roman" w:hAnsi="Times New Roman" w:cs="Times New Roman"/>
          <w:i/>
          <w:noProof/>
        </w:rPr>
        <w:t xml:space="preserve"> .</w:t>
      </w:r>
    </w:p>
    <w:p w:rsidR="00E21425" w:rsidRPr="00D86EAF" w:rsidRDefault="00E21425" w:rsidP="00E21425">
      <w:pPr>
        <w:tabs>
          <w:tab w:val="left" w:pos="9720"/>
        </w:tabs>
        <w:spacing w:line="276" w:lineRule="auto"/>
        <w:ind w:right="16"/>
        <w:jc w:val="both"/>
        <w:rPr>
          <w:rFonts w:ascii="Times New Roman" w:hAnsi="Times New Roman" w:cs="Times New Roman"/>
          <w:b/>
        </w:rPr>
      </w:pPr>
    </w:p>
    <w:p w:rsidR="00E21425" w:rsidRPr="00D86EAF" w:rsidRDefault="00E21425" w:rsidP="00E21425">
      <w:pPr>
        <w:tabs>
          <w:tab w:val="left" w:pos="9720"/>
        </w:tabs>
        <w:spacing w:line="276" w:lineRule="auto"/>
        <w:ind w:right="16"/>
        <w:jc w:val="both"/>
        <w:rPr>
          <w:rFonts w:ascii="Times New Roman" w:hAnsi="Times New Roman" w:cs="Times New Roman"/>
          <w:b/>
        </w:rPr>
      </w:pPr>
    </w:p>
    <w:p w:rsidR="00E21425" w:rsidRPr="00D86EAF" w:rsidRDefault="00E21425" w:rsidP="00E21425">
      <w:pPr>
        <w:pBdr>
          <w:top w:val="single" w:sz="8" w:space="1" w:color="00B050"/>
          <w:left w:val="single" w:sz="8" w:space="4" w:color="00B050"/>
          <w:bottom w:val="single" w:sz="8" w:space="0" w:color="00B050"/>
          <w:right w:val="single" w:sz="8" w:space="0" w:color="00B050"/>
        </w:pBdr>
        <w:shd w:val="clear" w:color="auto" w:fill="EAF1DD"/>
        <w:spacing w:line="276" w:lineRule="auto"/>
        <w:jc w:val="both"/>
        <w:rPr>
          <w:rFonts w:ascii="Times New Roman" w:hAnsi="Times New Roman" w:cs="Times New Roman"/>
          <w:b/>
          <w:i/>
          <w:color w:val="0070C0"/>
        </w:rPr>
      </w:pPr>
      <w:r w:rsidRPr="00D86EAF">
        <w:rPr>
          <w:rFonts w:ascii="Times New Roman" w:hAnsi="Times New Roman" w:cs="Times New Roman"/>
          <w:b/>
          <w:i/>
          <w:color w:val="0070C0"/>
        </w:rPr>
        <w:t>IMPORTANT!</w:t>
      </w:r>
    </w:p>
    <w:p w:rsidR="00E21425" w:rsidRPr="00D86EAF" w:rsidRDefault="00E21425" w:rsidP="00E21425">
      <w:pPr>
        <w:pBdr>
          <w:top w:val="single" w:sz="8" w:space="1" w:color="00B050"/>
          <w:left w:val="single" w:sz="8" w:space="4" w:color="00B050"/>
          <w:bottom w:val="single" w:sz="8" w:space="0" w:color="00B050"/>
          <w:right w:val="single" w:sz="8" w:space="0" w:color="00B050"/>
        </w:pBdr>
        <w:shd w:val="clear" w:color="auto" w:fill="EAF1DD"/>
        <w:spacing w:line="276" w:lineRule="auto"/>
        <w:jc w:val="both"/>
        <w:rPr>
          <w:rFonts w:ascii="Times New Roman" w:hAnsi="Times New Roman" w:cs="Times New Roman"/>
          <w:i/>
          <w:color w:val="0070C0"/>
        </w:rPr>
      </w:pPr>
      <w:r w:rsidRPr="00D86EAF">
        <w:rPr>
          <w:rFonts w:ascii="Times New Roman" w:hAnsi="Times New Roman" w:cs="Times New Roman"/>
          <w:i/>
          <w:color w:val="0070C0"/>
        </w:rPr>
        <w:t xml:space="preserve">Pentru a obţineinformaţii ne puteţicontacta direct la sediulnostru de la ParterulPrimariei Simian, Strada DE70, nr.64, Sat Simian, Comuna Simian, judetulMehedinti, printelefon la numarul 0752200933, prin e-mail: </w:t>
      </w:r>
      <w:hyperlink r:id="rId10" w:history="1">
        <w:r w:rsidRPr="00D86EAF">
          <w:rPr>
            <w:rStyle w:val="Hyperlink"/>
            <w:rFonts w:ascii="Times New Roman" w:hAnsi="Times New Roman" w:cs="Times New Roman"/>
            <w:i/>
          </w:rPr>
          <w:t>galadakaleh@gmail.com</w:t>
        </w:r>
      </w:hyperlink>
      <w:r w:rsidRPr="00D86EAF">
        <w:rPr>
          <w:rFonts w:ascii="Times New Roman" w:hAnsi="Times New Roman" w:cs="Times New Roman"/>
          <w:i/>
          <w:color w:val="0070C0"/>
        </w:rPr>
        <w:t xml:space="preserve">sauprinpagina de internet </w:t>
      </w:r>
      <w:hyperlink r:id="rId11" w:history="1">
        <w:r w:rsidRPr="00D86EAF">
          <w:rPr>
            <w:rStyle w:val="Hyperlink"/>
            <w:rFonts w:ascii="Times New Roman" w:hAnsi="Times New Roman" w:cs="Times New Roman"/>
            <w:i/>
            <w:noProof/>
          </w:rPr>
          <w:t>www.galadakaleh.ro</w:t>
        </w:r>
      </w:hyperlink>
      <w:r w:rsidRPr="00D86EAF">
        <w:rPr>
          <w:rFonts w:ascii="Times New Roman" w:hAnsi="Times New Roman" w:cs="Times New Roman"/>
          <w:i/>
          <w:noProof/>
        </w:rPr>
        <w:t>.</w:t>
      </w:r>
    </w:p>
    <w:p w:rsidR="00E21425" w:rsidRPr="00D86EAF" w:rsidRDefault="00E21425" w:rsidP="00E21425">
      <w:pPr>
        <w:pBdr>
          <w:top w:val="single" w:sz="8" w:space="1" w:color="00B050"/>
          <w:left w:val="single" w:sz="8" w:space="4" w:color="00B050"/>
          <w:bottom w:val="single" w:sz="8" w:space="0" w:color="00B050"/>
          <w:right w:val="single" w:sz="8" w:space="0" w:color="00B050"/>
        </w:pBdr>
        <w:shd w:val="clear" w:color="auto" w:fill="EAF1DD"/>
        <w:spacing w:line="276" w:lineRule="auto"/>
        <w:jc w:val="both"/>
        <w:rPr>
          <w:rFonts w:ascii="Times New Roman" w:hAnsi="Times New Roman" w:cs="Times New Roman"/>
          <w:i/>
          <w:color w:val="0070C0"/>
        </w:rPr>
      </w:pPr>
    </w:p>
    <w:p w:rsidR="00E21425" w:rsidRPr="00D86EAF" w:rsidRDefault="00E21425" w:rsidP="00E21425">
      <w:pPr>
        <w:spacing w:line="276" w:lineRule="auto"/>
        <w:jc w:val="both"/>
        <w:rPr>
          <w:rFonts w:ascii="Times New Roman" w:hAnsi="Times New Roman" w:cs="Times New Roman"/>
          <w:b/>
          <w:bCs/>
        </w:rPr>
      </w:pPr>
    </w:p>
    <w:p w:rsidR="00E21425" w:rsidRPr="00D86EAF" w:rsidRDefault="00E21425" w:rsidP="00E21425">
      <w:pPr>
        <w:spacing w:line="276" w:lineRule="auto"/>
        <w:jc w:val="both"/>
        <w:rPr>
          <w:rFonts w:ascii="Times New Roman" w:hAnsi="Times New Roman" w:cs="Times New Roman"/>
          <w:b/>
          <w:bCs/>
        </w:rPr>
      </w:pPr>
    </w:p>
    <w:p w:rsidR="00E21425" w:rsidRPr="00D86EAF" w:rsidRDefault="00E21425" w:rsidP="00E21425">
      <w:pPr>
        <w:spacing w:line="276" w:lineRule="auto"/>
        <w:jc w:val="both"/>
        <w:rPr>
          <w:rFonts w:ascii="Times New Roman" w:hAnsi="Times New Roman" w:cs="Times New Roman"/>
          <w:b/>
          <w:bCs/>
        </w:rPr>
      </w:pPr>
    </w:p>
    <w:p w:rsidR="00AD015C" w:rsidRPr="00D86EAF" w:rsidRDefault="00AD015C" w:rsidP="00D2789E">
      <w:pPr>
        <w:tabs>
          <w:tab w:val="right" w:pos="9720"/>
        </w:tabs>
        <w:spacing w:line="276" w:lineRule="auto"/>
        <w:jc w:val="both"/>
        <w:rPr>
          <w:rFonts w:ascii="Times New Roman" w:hAnsi="Times New Roman" w:cs="Times New Roman"/>
          <w:b/>
          <w:bCs/>
        </w:rPr>
      </w:pPr>
    </w:p>
    <w:p w:rsidR="00E21425" w:rsidRPr="00D86EAF" w:rsidRDefault="00E21425" w:rsidP="00D2789E">
      <w:pPr>
        <w:tabs>
          <w:tab w:val="right" w:pos="9720"/>
        </w:tabs>
        <w:spacing w:line="276" w:lineRule="auto"/>
        <w:jc w:val="both"/>
        <w:rPr>
          <w:rFonts w:ascii="Times New Roman" w:hAnsi="Times New Roman" w:cs="Times New Roman"/>
          <w:b/>
          <w:bCs/>
        </w:rPr>
      </w:pPr>
    </w:p>
    <w:p w:rsidR="00E21425" w:rsidRPr="00D86EAF" w:rsidRDefault="00E21425" w:rsidP="00D2789E">
      <w:pPr>
        <w:tabs>
          <w:tab w:val="right" w:pos="9720"/>
        </w:tabs>
        <w:spacing w:line="276" w:lineRule="auto"/>
        <w:jc w:val="both"/>
        <w:rPr>
          <w:rFonts w:ascii="Times New Roman" w:hAnsi="Times New Roman" w:cs="Times New Roman"/>
          <w:b/>
          <w:bCs/>
        </w:rPr>
      </w:pPr>
    </w:p>
    <w:p w:rsidR="00E21425" w:rsidRPr="00D86EAF" w:rsidRDefault="00E21425" w:rsidP="00D2789E">
      <w:pPr>
        <w:tabs>
          <w:tab w:val="right" w:pos="9720"/>
        </w:tabs>
        <w:spacing w:line="276" w:lineRule="auto"/>
        <w:jc w:val="both"/>
        <w:rPr>
          <w:rFonts w:ascii="Times New Roman" w:hAnsi="Times New Roman" w:cs="Times New Roman"/>
          <w:b/>
          <w:bCs/>
        </w:rPr>
      </w:pPr>
    </w:p>
    <w:p w:rsidR="00E21425" w:rsidRPr="00D86EAF" w:rsidRDefault="00E21425" w:rsidP="00D2789E">
      <w:pPr>
        <w:tabs>
          <w:tab w:val="right" w:pos="9720"/>
        </w:tabs>
        <w:spacing w:line="276" w:lineRule="auto"/>
        <w:jc w:val="both"/>
        <w:rPr>
          <w:rFonts w:ascii="Times New Roman" w:hAnsi="Times New Roman" w:cs="Times New Roman"/>
          <w:b/>
          <w:bCs/>
        </w:rPr>
      </w:pPr>
    </w:p>
    <w:p w:rsidR="00E21425" w:rsidRPr="00D86EAF" w:rsidRDefault="00E21425" w:rsidP="00D2789E">
      <w:pPr>
        <w:tabs>
          <w:tab w:val="right" w:pos="9720"/>
        </w:tabs>
        <w:spacing w:line="276" w:lineRule="auto"/>
        <w:jc w:val="both"/>
        <w:rPr>
          <w:rFonts w:ascii="Times New Roman" w:hAnsi="Times New Roman" w:cs="Times New Roman"/>
          <w:b/>
          <w:bCs/>
        </w:rPr>
      </w:pPr>
    </w:p>
    <w:p w:rsidR="00E21425" w:rsidRPr="00D86EAF" w:rsidRDefault="00E21425" w:rsidP="00D2789E">
      <w:pPr>
        <w:tabs>
          <w:tab w:val="right" w:pos="9720"/>
        </w:tabs>
        <w:spacing w:line="276" w:lineRule="auto"/>
        <w:jc w:val="both"/>
        <w:rPr>
          <w:rFonts w:ascii="Times New Roman" w:hAnsi="Times New Roman" w:cs="Times New Roman"/>
          <w:b/>
          <w:bCs/>
        </w:rPr>
      </w:pPr>
    </w:p>
    <w:p w:rsidR="00AD015C" w:rsidRPr="00D86EAF" w:rsidRDefault="00AD015C" w:rsidP="00DA005D">
      <w:pPr>
        <w:spacing w:line="276" w:lineRule="auto"/>
        <w:jc w:val="both"/>
        <w:rPr>
          <w:rFonts w:ascii="Times New Roman" w:hAnsi="Times New Roman" w:cs="Times New Roman"/>
          <w:b/>
          <w:bCs/>
        </w:rPr>
      </w:pPr>
    </w:p>
    <w:p w:rsidR="000854C9" w:rsidRPr="00D86EAF" w:rsidRDefault="000854C9" w:rsidP="00DA005D">
      <w:pPr>
        <w:spacing w:line="276" w:lineRule="auto"/>
        <w:jc w:val="both"/>
        <w:rPr>
          <w:rFonts w:ascii="Times New Roman" w:hAnsi="Times New Roman" w:cs="Times New Roman"/>
          <w:b/>
          <w:bCs/>
        </w:rPr>
      </w:pPr>
    </w:p>
    <w:p w:rsidR="00164826" w:rsidRPr="00D86EAF" w:rsidRDefault="00164826" w:rsidP="00DA005D">
      <w:pPr>
        <w:spacing w:line="276" w:lineRule="auto"/>
        <w:jc w:val="both"/>
        <w:rPr>
          <w:rFonts w:ascii="Times New Roman" w:hAnsi="Times New Roman" w:cs="Times New Roman"/>
        </w:rPr>
      </w:pPr>
    </w:p>
    <w:p w:rsidR="00B1786B" w:rsidRPr="00D86EAF" w:rsidRDefault="00B1786B" w:rsidP="00DA005D">
      <w:pPr>
        <w:spacing w:line="276" w:lineRule="auto"/>
        <w:jc w:val="both"/>
        <w:rPr>
          <w:rFonts w:ascii="Times New Roman" w:hAnsi="Times New Roman" w:cs="Times New Roman"/>
        </w:rPr>
      </w:pPr>
    </w:p>
    <w:p w:rsidR="00B1786B" w:rsidRPr="00D86EAF" w:rsidRDefault="00B1786B" w:rsidP="00DA005D">
      <w:pPr>
        <w:spacing w:line="276" w:lineRule="auto"/>
        <w:jc w:val="both"/>
        <w:rPr>
          <w:rFonts w:ascii="Times New Roman" w:hAnsi="Times New Roman" w:cs="Times New Roman"/>
        </w:rPr>
      </w:pPr>
    </w:p>
    <w:sdt>
      <w:sdtPr>
        <w:rPr>
          <w:rFonts w:ascii="Times New Roman" w:eastAsiaTheme="minorHAnsi" w:hAnsi="Times New Roman" w:cs="Times New Roman"/>
          <w:b w:val="0"/>
          <w:bCs w:val="0"/>
          <w:color w:val="auto"/>
          <w:sz w:val="24"/>
          <w:szCs w:val="24"/>
        </w:rPr>
        <w:id w:val="-70737298"/>
        <w:docPartObj>
          <w:docPartGallery w:val="Table of Contents"/>
          <w:docPartUnique/>
        </w:docPartObj>
      </w:sdtPr>
      <w:sdtEndPr>
        <w:rPr>
          <w:noProof/>
        </w:rPr>
      </w:sdtEndPr>
      <w:sdtContent>
        <w:p w:rsidR="004614BE" w:rsidRPr="00D86EAF" w:rsidRDefault="001C2817" w:rsidP="00DA005D">
          <w:pPr>
            <w:pStyle w:val="TOCHeading"/>
            <w:rPr>
              <w:rFonts w:ascii="Times New Roman" w:hAnsi="Times New Roman" w:cs="Times New Roman"/>
              <w:sz w:val="24"/>
              <w:szCs w:val="24"/>
            </w:rPr>
          </w:pPr>
          <w:r w:rsidRPr="00D86EAF">
            <w:rPr>
              <w:rFonts w:ascii="Times New Roman" w:hAnsi="Times New Roman" w:cs="Times New Roman"/>
              <w:sz w:val="24"/>
              <w:szCs w:val="24"/>
            </w:rPr>
            <w:t>Cuprins</w:t>
          </w:r>
        </w:p>
        <w:p w:rsidR="001C2817" w:rsidRPr="00D86EAF" w:rsidRDefault="001C2817" w:rsidP="00DA005D">
          <w:pPr>
            <w:spacing w:line="276" w:lineRule="auto"/>
            <w:jc w:val="both"/>
            <w:rPr>
              <w:rFonts w:ascii="Times New Roman" w:hAnsi="Times New Roman" w:cs="Times New Roman"/>
            </w:rPr>
          </w:pPr>
        </w:p>
        <w:p w:rsidR="001C2817" w:rsidRPr="00D86EAF" w:rsidRDefault="001C2817" w:rsidP="00DA005D">
          <w:pPr>
            <w:spacing w:line="276" w:lineRule="auto"/>
            <w:jc w:val="both"/>
            <w:rPr>
              <w:rFonts w:ascii="Times New Roman" w:hAnsi="Times New Roman" w:cs="Times New Roman"/>
            </w:rPr>
          </w:pPr>
        </w:p>
        <w:p w:rsidR="001C2817" w:rsidRPr="00D86EAF" w:rsidRDefault="00733C5C" w:rsidP="00DA005D">
          <w:pPr>
            <w:pStyle w:val="TOC1"/>
            <w:tabs>
              <w:tab w:val="left" w:pos="480"/>
              <w:tab w:val="right" w:leader="dot" w:pos="9056"/>
            </w:tabs>
            <w:spacing w:line="276" w:lineRule="auto"/>
            <w:jc w:val="both"/>
            <w:rPr>
              <w:rFonts w:ascii="Times New Roman" w:eastAsiaTheme="minorEastAsia" w:hAnsi="Times New Roman" w:cs="Times New Roman"/>
              <w:b w:val="0"/>
              <w:noProof/>
            </w:rPr>
          </w:pPr>
          <w:r w:rsidRPr="00733C5C">
            <w:rPr>
              <w:rFonts w:ascii="Times New Roman" w:hAnsi="Times New Roman" w:cs="Times New Roman"/>
              <w:b w:val="0"/>
            </w:rPr>
            <w:fldChar w:fldCharType="begin"/>
          </w:r>
          <w:r w:rsidR="004614BE" w:rsidRPr="00D86EAF">
            <w:rPr>
              <w:rFonts w:ascii="Times New Roman" w:hAnsi="Times New Roman" w:cs="Times New Roman"/>
            </w:rPr>
            <w:instrText xml:space="preserve"> TOC \o "1-3" \h \z \u </w:instrText>
          </w:r>
          <w:r w:rsidRPr="00733C5C">
            <w:rPr>
              <w:rFonts w:ascii="Times New Roman" w:hAnsi="Times New Roman" w:cs="Times New Roman"/>
              <w:b w:val="0"/>
            </w:rPr>
            <w:fldChar w:fldCharType="separate"/>
          </w:r>
          <w:hyperlink w:anchor="_Toc489441984" w:history="1">
            <w:r w:rsidR="001C2817" w:rsidRPr="00D86EAF">
              <w:rPr>
                <w:rStyle w:val="Hyperlink"/>
                <w:rFonts w:ascii="Times New Roman" w:hAnsi="Times New Roman" w:cs="Times New Roman"/>
                <w:noProof/>
              </w:rPr>
              <w:t>1.</w:t>
            </w:r>
            <w:r w:rsidR="001C2817" w:rsidRPr="00D86EAF">
              <w:rPr>
                <w:rFonts w:ascii="Times New Roman" w:eastAsiaTheme="minorEastAsia" w:hAnsi="Times New Roman" w:cs="Times New Roman"/>
                <w:b w:val="0"/>
                <w:noProof/>
              </w:rPr>
              <w:tab/>
            </w:r>
            <w:r w:rsidR="001C2817" w:rsidRPr="00D86EAF">
              <w:rPr>
                <w:rStyle w:val="Hyperlink"/>
                <w:rFonts w:ascii="Times New Roman" w:hAnsi="Times New Roman" w:cs="Times New Roman"/>
                <w:noProof/>
              </w:rPr>
              <w:t>Definitii si abrevieri</w:t>
            </w:r>
            <w:r w:rsidR="001C2817" w:rsidRPr="00D86EAF">
              <w:rPr>
                <w:rFonts w:ascii="Times New Roman" w:hAnsi="Times New Roman" w:cs="Times New Roman"/>
                <w:noProof/>
                <w:webHidden/>
              </w:rPr>
              <w:tab/>
            </w:r>
            <w:r w:rsidRPr="00D86EAF">
              <w:rPr>
                <w:rFonts w:ascii="Times New Roman" w:hAnsi="Times New Roman" w:cs="Times New Roman"/>
                <w:noProof/>
                <w:webHidden/>
              </w:rPr>
              <w:fldChar w:fldCharType="begin"/>
            </w:r>
            <w:r w:rsidR="001C2817" w:rsidRPr="00D86EAF">
              <w:rPr>
                <w:rFonts w:ascii="Times New Roman" w:hAnsi="Times New Roman" w:cs="Times New Roman"/>
                <w:noProof/>
                <w:webHidden/>
              </w:rPr>
              <w:instrText xml:space="preserve"> PAGEREF _Toc489441984 \h </w:instrText>
            </w:r>
            <w:r w:rsidRPr="00D86EAF">
              <w:rPr>
                <w:rFonts w:ascii="Times New Roman" w:hAnsi="Times New Roman" w:cs="Times New Roman"/>
                <w:noProof/>
                <w:webHidden/>
              </w:rPr>
            </w:r>
            <w:r w:rsidRPr="00D86EAF">
              <w:rPr>
                <w:rFonts w:ascii="Times New Roman" w:hAnsi="Times New Roman" w:cs="Times New Roman"/>
                <w:noProof/>
                <w:webHidden/>
              </w:rPr>
              <w:fldChar w:fldCharType="separate"/>
            </w:r>
            <w:r w:rsidR="00DF023E" w:rsidRPr="00D86EAF">
              <w:rPr>
                <w:rFonts w:ascii="Times New Roman" w:hAnsi="Times New Roman" w:cs="Times New Roman"/>
                <w:noProof/>
                <w:webHidden/>
              </w:rPr>
              <w:t>4</w:t>
            </w:r>
            <w:r w:rsidRPr="00D86EAF">
              <w:rPr>
                <w:rFonts w:ascii="Times New Roman" w:hAnsi="Times New Roman" w:cs="Times New Roman"/>
                <w:noProof/>
                <w:webHidden/>
              </w:rPr>
              <w:fldChar w:fldCharType="end"/>
            </w:r>
          </w:hyperlink>
        </w:p>
        <w:p w:rsidR="001C2817" w:rsidRPr="00D86EAF" w:rsidRDefault="00733C5C" w:rsidP="00DA005D">
          <w:pPr>
            <w:pStyle w:val="TOC1"/>
            <w:tabs>
              <w:tab w:val="left" w:pos="480"/>
              <w:tab w:val="right" w:leader="dot" w:pos="9056"/>
            </w:tabs>
            <w:spacing w:line="276" w:lineRule="auto"/>
            <w:jc w:val="both"/>
            <w:rPr>
              <w:rFonts w:ascii="Times New Roman" w:eastAsiaTheme="minorEastAsia" w:hAnsi="Times New Roman" w:cs="Times New Roman"/>
              <w:b w:val="0"/>
              <w:noProof/>
            </w:rPr>
          </w:pPr>
          <w:hyperlink w:anchor="_Toc489441985" w:history="1">
            <w:r w:rsidR="001C2817" w:rsidRPr="00D86EAF">
              <w:rPr>
                <w:rStyle w:val="Hyperlink"/>
                <w:rFonts w:ascii="Times New Roman" w:hAnsi="Times New Roman" w:cs="Times New Roman"/>
                <w:noProof/>
              </w:rPr>
              <w:t>2.</w:t>
            </w:r>
            <w:r w:rsidR="001C2817" w:rsidRPr="00D86EAF">
              <w:rPr>
                <w:rFonts w:ascii="Times New Roman" w:eastAsiaTheme="minorEastAsia" w:hAnsi="Times New Roman" w:cs="Times New Roman"/>
                <w:b w:val="0"/>
                <w:noProof/>
              </w:rPr>
              <w:tab/>
            </w:r>
            <w:r w:rsidR="001C2817" w:rsidRPr="00D86EAF">
              <w:rPr>
                <w:rStyle w:val="Hyperlink"/>
                <w:rFonts w:ascii="Times New Roman" w:hAnsi="Times New Roman" w:cs="Times New Roman"/>
                <w:noProof/>
              </w:rPr>
              <w:t>Prevederi generale</w:t>
            </w:r>
            <w:r w:rsidR="001C2817" w:rsidRPr="00D86EAF">
              <w:rPr>
                <w:rFonts w:ascii="Times New Roman" w:hAnsi="Times New Roman" w:cs="Times New Roman"/>
                <w:noProof/>
                <w:webHidden/>
              </w:rPr>
              <w:tab/>
            </w:r>
            <w:r w:rsidRPr="00D86EAF">
              <w:rPr>
                <w:rFonts w:ascii="Times New Roman" w:hAnsi="Times New Roman" w:cs="Times New Roman"/>
                <w:noProof/>
                <w:webHidden/>
              </w:rPr>
              <w:fldChar w:fldCharType="begin"/>
            </w:r>
            <w:r w:rsidR="001C2817" w:rsidRPr="00D86EAF">
              <w:rPr>
                <w:rFonts w:ascii="Times New Roman" w:hAnsi="Times New Roman" w:cs="Times New Roman"/>
                <w:noProof/>
                <w:webHidden/>
              </w:rPr>
              <w:instrText xml:space="preserve"> PAGEREF _Toc489441985 \h </w:instrText>
            </w:r>
            <w:r w:rsidRPr="00D86EAF">
              <w:rPr>
                <w:rFonts w:ascii="Times New Roman" w:hAnsi="Times New Roman" w:cs="Times New Roman"/>
                <w:noProof/>
                <w:webHidden/>
              </w:rPr>
            </w:r>
            <w:r w:rsidRPr="00D86EAF">
              <w:rPr>
                <w:rFonts w:ascii="Times New Roman" w:hAnsi="Times New Roman" w:cs="Times New Roman"/>
                <w:noProof/>
                <w:webHidden/>
              </w:rPr>
              <w:fldChar w:fldCharType="separate"/>
            </w:r>
            <w:r w:rsidR="00DF023E" w:rsidRPr="00D86EAF">
              <w:rPr>
                <w:rFonts w:ascii="Times New Roman" w:hAnsi="Times New Roman" w:cs="Times New Roman"/>
                <w:noProof/>
                <w:webHidden/>
              </w:rPr>
              <w:t>8</w:t>
            </w:r>
            <w:r w:rsidRPr="00D86EAF">
              <w:rPr>
                <w:rFonts w:ascii="Times New Roman" w:hAnsi="Times New Roman" w:cs="Times New Roman"/>
                <w:noProof/>
                <w:webHidden/>
              </w:rPr>
              <w:fldChar w:fldCharType="end"/>
            </w:r>
          </w:hyperlink>
        </w:p>
        <w:p w:rsidR="001C2817" w:rsidRPr="00D86EAF" w:rsidRDefault="00733C5C" w:rsidP="00DA005D">
          <w:pPr>
            <w:pStyle w:val="TOC1"/>
            <w:tabs>
              <w:tab w:val="left" w:pos="480"/>
              <w:tab w:val="right" w:leader="dot" w:pos="9056"/>
            </w:tabs>
            <w:spacing w:line="276" w:lineRule="auto"/>
            <w:jc w:val="both"/>
            <w:rPr>
              <w:rFonts w:ascii="Times New Roman" w:eastAsiaTheme="minorEastAsia" w:hAnsi="Times New Roman" w:cs="Times New Roman"/>
              <w:b w:val="0"/>
              <w:noProof/>
            </w:rPr>
          </w:pPr>
          <w:hyperlink w:anchor="_Toc489441986" w:history="1">
            <w:r w:rsidR="001C2817" w:rsidRPr="00D86EAF">
              <w:rPr>
                <w:rStyle w:val="Hyperlink"/>
                <w:rFonts w:ascii="Times New Roman" w:hAnsi="Times New Roman" w:cs="Times New Roman"/>
                <w:noProof/>
              </w:rPr>
              <w:t>3.</w:t>
            </w:r>
            <w:r w:rsidR="001C2817" w:rsidRPr="00D86EAF">
              <w:rPr>
                <w:rFonts w:ascii="Times New Roman" w:eastAsiaTheme="minorEastAsia" w:hAnsi="Times New Roman" w:cs="Times New Roman"/>
                <w:b w:val="0"/>
                <w:noProof/>
              </w:rPr>
              <w:tab/>
            </w:r>
            <w:r w:rsidR="001C2817" w:rsidRPr="00D86EAF">
              <w:rPr>
                <w:rStyle w:val="Hyperlink"/>
                <w:rFonts w:ascii="Times New Roman" w:hAnsi="Times New Roman" w:cs="Times New Roman"/>
                <w:noProof/>
              </w:rPr>
              <w:t>Depunerea proiectelor</w:t>
            </w:r>
            <w:r w:rsidR="001C2817" w:rsidRPr="00D86EAF">
              <w:rPr>
                <w:rFonts w:ascii="Times New Roman" w:hAnsi="Times New Roman" w:cs="Times New Roman"/>
                <w:noProof/>
                <w:webHidden/>
              </w:rPr>
              <w:tab/>
            </w:r>
            <w:r w:rsidRPr="00D86EAF">
              <w:rPr>
                <w:rFonts w:ascii="Times New Roman" w:hAnsi="Times New Roman" w:cs="Times New Roman"/>
                <w:noProof/>
                <w:webHidden/>
              </w:rPr>
              <w:fldChar w:fldCharType="begin"/>
            </w:r>
            <w:r w:rsidR="001C2817" w:rsidRPr="00D86EAF">
              <w:rPr>
                <w:rFonts w:ascii="Times New Roman" w:hAnsi="Times New Roman" w:cs="Times New Roman"/>
                <w:noProof/>
                <w:webHidden/>
              </w:rPr>
              <w:instrText xml:space="preserve"> PAGEREF _Toc489441986 \h </w:instrText>
            </w:r>
            <w:r w:rsidRPr="00D86EAF">
              <w:rPr>
                <w:rFonts w:ascii="Times New Roman" w:hAnsi="Times New Roman" w:cs="Times New Roman"/>
                <w:noProof/>
                <w:webHidden/>
              </w:rPr>
            </w:r>
            <w:r w:rsidRPr="00D86EAF">
              <w:rPr>
                <w:rFonts w:ascii="Times New Roman" w:hAnsi="Times New Roman" w:cs="Times New Roman"/>
                <w:noProof/>
                <w:webHidden/>
              </w:rPr>
              <w:fldChar w:fldCharType="separate"/>
            </w:r>
            <w:r w:rsidR="00DF023E" w:rsidRPr="00D86EAF">
              <w:rPr>
                <w:rFonts w:ascii="Times New Roman" w:hAnsi="Times New Roman" w:cs="Times New Roman"/>
                <w:noProof/>
                <w:webHidden/>
              </w:rPr>
              <w:t>18</w:t>
            </w:r>
            <w:r w:rsidRPr="00D86EAF">
              <w:rPr>
                <w:rFonts w:ascii="Times New Roman" w:hAnsi="Times New Roman" w:cs="Times New Roman"/>
                <w:noProof/>
                <w:webHidden/>
              </w:rPr>
              <w:fldChar w:fldCharType="end"/>
            </w:r>
          </w:hyperlink>
        </w:p>
        <w:p w:rsidR="001C2817" w:rsidRPr="00D86EAF" w:rsidRDefault="00733C5C" w:rsidP="00DA005D">
          <w:pPr>
            <w:pStyle w:val="TOC1"/>
            <w:tabs>
              <w:tab w:val="left" w:pos="480"/>
              <w:tab w:val="right" w:leader="dot" w:pos="9056"/>
            </w:tabs>
            <w:spacing w:line="276" w:lineRule="auto"/>
            <w:jc w:val="both"/>
            <w:rPr>
              <w:rFonts w:ascii="Times New Roman" w:eastAsiaTheme="minorEastAsia" w:hAnsi="Times New Roman" w:cs="Times New Roman"/>
              <w:b w:val="0"/>
              <w:noProof/>
            </w:rPr>
          </w:pPr>
          <w:hyperlink w:anchor="_Toc489441987" w:history="1">
            <w:r w:rsidR="001C2817" w:rsidRPr="00D86EAF">
              <w:rPr>
                <w:rStyle w:val="Hyperlink"/>
                <w:rFonts w:ascii="Times New Roman" w:hAnsi="Times New Roman" w:cs="Times New Roman"/>
                <w:bCs/>
                <w:noProof/>
              </w:rPr>
              <w:t>4.</w:t>
            </w:r>
            <w:r w:rsidR="001C2817" w:rsidRPr="00D86EAF">
              <w:rPr>
                <w:rFonts w:ascii="Times New Roman" w:eastAsiaTheme="minorEastAsia" w:hAnsi="Times New Roman" w:cs="Times New Roman"/>
                <w:b w:val="0"/>
                <w:noProof/>
              </w:rPr>
              <w:tab/>
            </w:r>
            <w:r w:rsidR="001C2817" w:rsidRPr="00D86EAF">
              <w:rPr>
                <w:rStyle w:val="Hyperlink"/>
                <w:rFonts w:ascii="Times New Roman" w:hAnsi="Times New Roman" w:cs="Times New Roman"/>
                <w:bCs/>
                <w:noProof/>
              </w:rPr>
              <w:t>Categoriile de beneficiari eligibili</w:t>
            </w:r>
            <w:r w:rsidR="001C2817" w:rsidRPr="00D86EAF">
              <w:rPr>
                <w:rFonts w:ascii="Times New Roman" w:hAnsi="Times New Roman" w:cs="Times New Roman"/>
                <w:noProof/>
                <w:webHidden/>
              </w:rPr>
              <w:tab/>
            </w:r>
            <w:r w:rsidRPr="00D86EAF">
              <w:rPr>
                <w:rFonts w:ascii="Times New Roman" w:hAnsi="Times New Roman" w:cs="Times New Roman"/>
                <w:noProof/>
                <w:webHidden/>
              </w:rPr>
              <w:fldChar w:fldCharType="begin"/>
            </w:r>
            <w:r w:rsidR="001C2817" w:rsidRPr="00D86EAF">
              <w:rPr>
                <w:rFonts w:ascii="Times New Roman" w:hAnsi="Times New Roman" w:cs="Times New Roman"/>
                <w:noProof/>
                <w:webHidden/>
              </w:rPr>
              <w:instrText xml:space="preserve"> PAGEREF _Toc489441987 \h </w:instrText>
            </w:r>
            <w:r w:rsidRPr="00D86EAF">
              <w:rPr>
                <w:rFonts w:ascii="Times New Roman" w:hAnsi="Times New Roman" w:cs="Times New Roman"/>
                <w:noProof/>
                <w:webHidden/>
              </w:rPr>
            </w:r>
            <w:r w:rsidRPr="00D86EAF">
              <w:rPr>
                <w:rFonts w:ascii="Times New Roman" w:hAnsi="Times New Roman" w:cs="Times New Roman"/>
                <w:noProof/>
                <w:webHidden/>
              </w:rPr>
              <w:fldChar w:fldCharType="separate"/>
            </w:r>
            <w:r w:rsidR="00DF023E" w:rsidRPr="00D86EAF">
              <w:rPr>
                <w:rFonts w:ascii="Times New Roman" w:hAnsi="Times New Roman" w:cs="Times New Roman"/>
                <w:noProof/>
                <w:webHidden/>
              </w:rPr>
              <w:t>18</w:t>
            </w:r>
            <w:r w:rsidRPr="00D86EAF">
              <w:rPr>
                <w:rFonts w:ascii="Times New Roman" w:hAnsi="Times New Roman" w:cs="Times New Roman"/>
                <w:noProof/>
                <w:webHidden/>
              </w:rPr>
              <w:fldChar w:fldCharType="end"/>
            </w:r>
          </w:hyperlink>
        </w:p>
        <w:p w:rsidR="001C2817" w:rsidRPr="00D86EAF" w:rsidRDefault="00733C5C" w:rsidP="00DA005D">
          <w:pPr>
            <w:pStyle w:val="TOC1"/>
            <w:tabs>
              <w:tab w:val="left" w:pos="480"/>
              <w:tab w:val="right" w:leader="dot" w:pos="9056"/>
            </w:tabs>
            <w:spacing w:line="276" w:lineRule="auto"/>
            <w:jc w:val="both"/>
            <w:rPr>
              <w:rFonts w:ascii="Times New Roman" w:eastAsiaTheme="minorEastAsia" w:hAnsi="Times New Roman" w:cs="Times New Roman"/>
              <w:b w:val="0"/>
              <w:noProof/>
            </w:rPr>
          </w:pPr>
          <w:hyperlink w:anchor="_Toc489441988" w:history="1">
            <w:r w:rsidR="001C2817" w:rsidRPr="00D86EAF">
              <w:rPr>
                <w:rStyle w:val="Hyperlink"/>
                <w:rFonts w:ascii="Times New Roman" w:hAnsi="Times New Roman" w:cs="Times New Roman"/>
                <w:noProof/>
              </w:rPr>
              <w:t>5.</w:t>
            </w:r>
            <w:r w:rsidR="001C2817" w:rsidRPr="00D86EAF">
              <w:rPr>
                <w:rFonts w:ascii="Times New Roman" w:eastAsiaTheme="minorEastAsia" w:hAnsi="Times New Roman" w:cs="Times New Roman"/>
                <w:b w:val="0"/>
                <w:noProof/>
              </w:rPr>
              <w:tab/>
            </w:r>
            <w:r w:rsidR="001C2817" w:rsidRPr="00D86EAF">
              <w:rPr>
                <w:rStyle w:val="Hyperlink"/>
                <w:rFonts w:ascii="Times New Roman" w:hAnsi="Times New Roman" w:cs="Times New Roman"/>
                <w:noProof/>
              </w:rPr>
              <w:t>Conditii minime obligatorii pentru acordarea sprijinului</w:t>
            </w:r>
            <w:r w:rsidR="001C2817" w:rsidRPr="00D86EAF">
              <w:rPr>
                <w:rFonts w:ascii="Times New Roman" w:hAnsi="Times New Roman" w:cs="Times New Roman"/>
                <w:noProof/>
                <w:webHidden/>
              </w:rPr>
              <w:tab/>
            </w:r>
            <w:r w:rsidRPr="00D86EAF">
              <w:rPr>
                <w:rFonts w:ascii="Times New Roman" w:hAnsi="Times New Roman" w:cs="Times New Roman"/>
                <w:noProof/>
                <w:webHidden/>
              </w:rPr>
              <w:fldChar w:fldCharType="begin"/>
            </w:r>
            <w:r w:rsidR="001C2817" w:rsidRPr="00D86EAF">
              <w:rPr>
                <w:rFonts w:ascii="Times New Roman" w:hAnsi="Times New Roman" w:cs="Times New Roman"/>
                <w:noProof/>
                <w:webHidden/>
              </w:rPr>
              <w:instrText xml:space="preserve"> PAGEREF _Toc489441988 \h </w:instrText>
            </w:r>
            <w:r w:rsidRPr="00D86EAF">
              <w:rPr>
                <w:rFonts w:ascii="Times New Roman" w:hAnsi="Times New Roman" w:cs="Times New Roman"/>
                <w:noProof/>
                <w:webHidden/>
              </w:rPr>
            </w:r>
            <w:r w:rsidRPr="00D86EAF">
              <w:rPr>
                <w:rFonts w:ascii="Times New Roman" w:hAnsi="Times New Roman" w:cs="Times New Roman"/>
                <w:noProof/>
                <w:webHidden/>
              </w:rPr>
              <w:fldChar w:fldCharType="separate"/>
            </w:r>
            <w:r w:rsidR="00DF023E" w:rsidRPr="00D86EAF">
              <w:rPr>
                <w:rFonts w:ascii="Times New Roman" w:hAnsi="Times New Roman" w:cs="Times New Roman"/>
                <w:noProof/>
                <w:webHidden/>
              </w:rPr>
              <w:t>22</w:t>
            </w:r>
            <w:r w:rsidRPr="00D86EAF">
              <w:rPr>
                <w:rFonts w:ascii="Times New Roman" w:hAnsi="Times New Roman" w:cs="Times New Roman"/>
                <w:noProof/>
                <w:webHidden/>
              </w:rPr>
              <w:fldChar w:fldCharType="end"/>
            </w:r>
          </w:hyperlink>
        </w:p>
        <w:p w:rsidR="001C2817" w:rsidRPr="00D86EAF" w:rsidRDefault="00733C5C" w:rsidP="00DA005D">
          <w:pPr>
            <w:pStyle w:val="TOC1"/>
            <w:tabs>
              <w:tab w:val="left" w:pos="480"/>
              <w:tab w:val="right" w:leader="dot" w:pos="9056"/>
            </w:tabs>
            <w:spacing w:line="276" w:lineRule="auto"/>
            <w:jc w:val="both"/>
            <w:rPr>
              <w:rFonts w:ascii="Times New Roman" w:eastAsiaTheme="minorEastAsia" w:hAnsi="Times New Roman" w:cs="Times New Roman"/>
              <w:b w:val="0"/>
              <w:noProof/>
            </w:rPr>
          </w:pPr>
          <w:hyperlink w:anchor="_Toc489441989" w:history="1">
            <w:r w:rsidR="001C2817" w:rsidRPr="00D86EAF">
              <w:rPr>
                <w:rStyle w:val="Hyperlink"/>
                <w:rFonts w:ascii="Times New Roman" w:hAnsi="Times New Roman" w:cs="Times New Roman"/>
                <w:bCs/>
                <w:noProof/>
              </w:rPr>
              <w:t>6.</w:t>
            </w:r>
            <w:r w:rsidR="001C2817" w:rsidRPr="00D86EAF">
              <w:rPr>
                <w:rFonts w:ascii="Times New Roman" w:eastAsiaTheme="minorEastAsia" w:hAnsi="Times New Roman" w:cs="Times New Roman"/>
                <w:b w:val="0"/>
                <w:noProof/>
              </w:rPr>
              <w:tab/>
            </w:r>
            <w:r w:rsidR="001C2817" w:rsidRPr="00D86EAF">
              <w:rPr>
                <w:rStyle w:val="Hyperlink"/>
                <w:rFonts w:ascii="Times New Roman" w:hAnsi="Times New Roman" w:cs="Times New Roman"/>
                <w:bCs/>
                <w:noProof/>
              </w:rPr>
              <w:t>Cheltuieli eligibile si neeligibile</w:t>
            </w:r>
            <w:r w:rsidR="001C2817" w:rsidRPr="00D86EAF">
              <w:rPr>
                <w:rFonts w:ascii="Times New Roman" w:hAnsi="Times New Roman" w:cs="Times New Roman"/>
                <w:noProof/>
                <w:webHidden/>
              </w:rPr>
              <w:tab/>
            </w:r>
            <w:r w:rsidRPr="00D86EAF">
              <w:rPr>
                <w:rFonts w:ascii="Times New Roman" w:hAnsi="Times New Roman" w:cs="Times New Roman"/>
                <w:noProof/>
                <w:webHidden/>
              </w:rPr>
              <w:fldChar w:fldCharType="begin"/>
            </w:r>
            <w:r w:rsidR="001C2817" w:rsidRPr="00D86EAF">
              <w:rPr>
                <w:rFonts w:ascii="Times New Roman" w:hAnsi="Times New Roman" w:cs="Times New Roman"/>
                <w:noProof/>
                <w:webHidden/>
              </w:rPr>
              <w:instrText xml:space="preserve"> PAGEREF _Toc489441989 \h </w:instrText>
            </w:r>
            <w:r w:rsidRPr="00D86EAF">
              <w:rPr>
                <w:rFonts w:ascii="Times New Roman" w:hAnsi="Times New Roman" w:cs="Times New Roman"/>
                <w:noProof/>
                <w:webHidden/>
              </w:rPr>
            </w:r>
            <w:r w:rsidRPr="00D86EAF">
              <w:rPr>
                <w:rFonts w:ascii="Times New Roman" w:hAnsi="Times New Roman" w:cs="Times New Roman"/>
                <w:noProof/>
                <w:webHidden/>
              </w:rPr>
              <w:fldChar w:fldCharType="separate"/>
            </w:r>
            <w:r w:rsidR="00DF023E" w:rsidRPr="00D86EAF">
              <w:rPr>
                <w:rFonts w:ascii="Times New Roman" w:hAnsi="Times New Roman" w:cs="Times New Roman"/>
                <w:noProof/>
                <w:webHidden/>
              </w:rPr>
              <w:t>24</w:t>
            </w:r>
            <w:r w:rsidRPr="00D86EAF">
              <w:rPr>
                <w:rFonts w:ascii="Times New Roman" w:hAnsi="Times New Roman" w:cs="Times New Roman"/>
                <w:noProof/>
                <w:webHidden/>
              </w:rPr>
              <w:fldChar w:fldCharType="end"/>
            </w:r>
          </w:hyperlink>
        </w:p>
        <w:p w:rsidR="001C2817" w:rsidRPr="00D86EAF" w:rsidRDefault="00733C5C" w:rsidP="00DA005D">
          <w:pPr>
            <w:pStyle w:val="TOC1"/>
            <w:tabs>
              <w:tab w:val="left" w:pos="480"/>
              <w:tab w:val="right" w:leader="dot" w:pos="9056"/>
            </w:tabs>
            <w:spacing w:line="276" w:lineRule="auto"/>
            <w:jc w:val="both"/>
            <w:rPr>
              <w:rFonts w:ascii="Times New Roman" w:eastAsiaTheme="minorEastAsia" w:hAnsi="Times New Roman" w:cs="Times New Roman"/>
              <w:b w:val="0"/>
              <w:noProof/>
            </w:rPr>
          </w:pPr>
          <w:hyperlink w:anchor="_Toc489441990" w:history="1">
            <w:r w:rsidR="001C2817" w:rsidRPr="00D86EAF">
              <w:rPr>
                <w:rStyle w:val="Hyperlink"/>
                <w:rFonts w:ascii="Times New Roman" w:hAnsi="Times New Roman" w:cs="Times New Roman"/>
                <w:noProof/>
              </w:rPr>
              <w:t>7.</w:t>
            </w:r>
            <w:r w:rsidR="001C2817" w:rsidRPr="00D86EAF">
              <w:rPr>
                <w:rFonts w:ascii="Times New Roman" w:eastAsiaTheme="minorEastAsia" w:hAnsi="Times New Roman" w:cs="Times New Roman"/>
                <w:b w:val="0"/>
                <w:noProof/>
              </w:rPr>
              <w:tab/>
            </w:r>
            <w:r w:rsidR="001C2817" w:rsidRPr="00D86EAF">
              <w:rPr>
                <w:rStyle w:val="Hyperlink"/>
                <w:rFonts w:ascii="Times New Roman" w:hAnsi="Times New Roman" w:cs="Times New Roman"/>
                <w:noProof/>
              </w:rPr>
              <w:t>Selectia proiectelor</w:t>
            </w:r>
            <w:r w:rsidR="001C2817" w:rsidRPr="00D86EAF">
              <w:rPr>
                <w:rFonts w:ascii="Times New Roman" w:hAnsi="Times New Roman" w:cs="Times New Roman"/>
                <w:noProof/>
                <w:webHidden/>
              </w:rPr>
              <w:tab/>
            </w:r>
            <w:r w:rsidRPr="00D86EAF">
              <w:rPr>
                <w:rFonts w:ascii="Times New Roman" w:hAnsi="Times New Roman" w:cs="Times New Roman"/>
                <w:noProof/>
                <w:webHidden/>
              </w:rPr>
              <w:fldChar w:fldCharType="begin"/>
            </w:r>
            <w:r w:rsidR="001C2817" w:rsidRPr="00D86EAF">
              <w:rPr>
                <w:rFonts w:ascii="Times New Roman" w:hAnsi="Times New Roman" w:cs="Times New Roman"/>
                <w:noProof/>
                <w:webHidden/>
              </w:rPr>
              <w:instrText xml:space="preserve"> PAGEREF _Toc489441990 \h </w:instrText>
            </w:r>
            <w:r w:rsidRPr="00D86EAF">
              <w:rPr>
                <w:rFonts w:ascii="Times New Roman" w:hAnsi="Times New Roman" w:cs="Times New Roman"/>
                <w:noProof/>
                <w:webHidden/>
              </w:rPr>
            </w:r>
            <w:r w:rsidRPr="00D86EAF">
              <w:rPr>
                <w:rFonts w:ascii="Times New Roman" w:hAnsi="Times New Roman" w:cs="Times New Roman"/>
                <w:noProof/>
                <w:webHidden/>
              </w:rPr>
              <w:fldChar w:fldCharType="separate"/>
            </w:r>
            <w:r w:rsidR="00DF023E" w:rsidRPr="00D86EAF">
              <w:rPr>
                <w:rFonts w:ascii="Times New Roman" w:hAnsi="Times New Roman" w:cs="Times New Roman"/>
                <w:noProof/>
                <w:webHidden/>
              </w:rPr>
              <w:t>28</w:t>
            </w:r>
            <w:r w:rsidRPr="00D86EAF">
              <w:rPr>
                <w:rFonts w:ascii="Times New Roman" w:hAnsi="Times New Roman" w:cs="Times New Roman"/>
                <w:noProof/>
                <w:webHidden/>
              </w:rPr>
              <w:fldChar w:fldCharType="end"/>
            </w:r>
          </w:hyperlink>
        </w:p>
        <w:p w:rsidR="001C2817" w:rsidRPr="00D86EAF" w:rsidRDefault="00733C5C" w:rsidP="00DA005D">
          <w:pPr>
            <w:pStyle w:val="TOC1"/>
            <w:tabs>
              <w:tab w:val="left" w:pos="480"/>
              <w:tab w:val="right" w:leader="dot" w:pos="9056"/>
            </w:tabs>
            <w:spacing w:line="276" w:lineRule="auto"/>
            <w:jc w:val="both"/>
            <w:rPr>
              <w:rFonts w:ascii="Times New Roman" w:eastAsiaTheme="minorEastAsia" w:hAnsi="Times New Roman" w:cs="Times New Roman"/>
              <w:b w:val="0"/>
              <w:noProof/>
            </w:rPr>
          </w:pPr>
          <w:hyperlink w:anchor="_Toc489441991" w:history="1">
            <w:r w:rsidR="001C2817" w:rsidRPr="00D86EAF">
              <w:rPr>
                <w:rStyle w:val="Hyperlink"/>
                <w:rFonts w:ascii="Times New Roman" w:hAnsi="Times New Roman" w:cs="Times New Roman"/>
                <w:noProof/>
              </w:rPr>
              <w:t>8.</w:t>
            </w:r>
            <w:r w:rsidR="001C2817" w:rsidRPr="00D86EAF">
              <w:rPr>
                <w:rFonts w:ascii="Times New Roman" w:eastAsiaTheme="minorEastAsia" w:hAnsi="Times New Roman" w:cs="Times New Roman"/>
                <w:b w:val="0"/>
                <w:noProof/>
              </w:rPr>
              <w:tab/>
            </w:r>
            <w:r w:rsidR="001C2817" w:rsidRPr="00D86EAF">
              <w:rPr>
                <w:rStyle w:val="Hyperlink"/>
                <w:rFonts w:ascii="Times New Roman" w:hAnsi="Times New Roman" w:cs="Times New Roman"/>
                <w:noProof/>
              </w:rPr>
              <w:t>Valoarea sprijinului nerambursabil</w:t>
            </w:r>
            <w:r w:rsidR="001C2817" w:rsidRPr="00D86EAF">
              <w:rPr>
                <w:rFonts w:ascii="Times New Roman" w:hAnsi="Times New Roman" w:cs="Times New Roman"/>
                <w:noProof/>
                <w:webHidden/>
              </w:rPr>
              <w:tab/>
            </w:r>
            <w:r w:rsidRPr="00D86EAF">
              <w:rPr>
                <w:rFonts w:ascii="Times New Roman" w:hAnsi="Times New Roman" w:cs="Times New Roman"/>
                <w:noProof/>
                <w:webHidden/>
              </w:rPr>
              <w:fldChar w:fldCharType="begin"/>
            </w:r>
            <w:r w:rsidR="001C2817" w:rsidRPr="00D86EAF">
              <w:rPr>
                <w:rFonts w:ascii="Times New Roman" w:hAnsi="Times New Roman" w:cs="Times New Roman"/>
                <w:noProof/>
                <w:webHidden/>
              </w:rPr>
              <w:instrText xml:space="preserve"> PAGEREF _Toc489441991 \h </w:instrText>
            </w:r>
            <w:r w:rsidRPr="00D86EAF">
              <w:rPr>
                <w:rFonts w:ascii="Times New Roman" w:hAnsi="Times New Roman" w:cs="Times New Roman"/>
                <w:noProof/>
                <w:webHidden/>
              </w:rPr>
            </w:r>
            <w:r w:rsidRPr="00D86EAF">
              <w:rPr>
                <w:rFonts w:ascii="Times New Roman" w:hAnsi="Times New Roman" w:cs="Times New Roman"/>
                <w:noProof/>
                <w:webHidden/>
              </w:rPr>
              <w:fldChar w:fldCharType="separate"/>
            </w:r>
            <w:r w:rsidR="00DF023E" w:rsidRPr="00D86EAF">
              <w:rPr>
                <w:rFonts w:ascii="Times New Roman" w:hAnsi="Times New Roman" w:cs="Times New Roman"/>
                <w:noProof/>
                <w:webHidden/>
              </w:rPr>
              <w:t>32</w:t>
            </w:r>
            <w:r w:rsidRPr="00D86EAF">
              <w:rPr>
                <w:rFonts w:ascii="Times New Roman" w:hAnsi="Times New Roman" w:cs="Times New Roman"/>
                <w:noProof/>
                <w:webHidden/>
              </w:rPr>
              <w:fldChar w:fldCharType="end"/>
            </w:r>
          </w:hyperlink>
        </w:p>
        <w:p w:rsidR="001C2817" w:rsidRPr="00D86EAF" w:rsidRDefault="00733C5C" w:rsidP="00DA005D">
          <w:pPr>
            <w:pStyle w:val="TOC1"/>
            <w:tabs>
              <w:tab w:val="right" w:leader="dot" w:pos="9056"/>
            </w:tabs>
            <w:spacing w:line="276" w:lineRule="auto"/>
            <w:jc w:val="both"/>
            <w:rPr>
              <w:rFonts w:ascii="Times New Roman" w:eastAsiaTheme="minorEastAsia" w:hAnsi="Times New Roman" w:cs="Times New Roman"/>
              <w:b w:val="0"/>
              <w:noProof/>
            </w:rPr>
          </w:pPr>
          <w:hyperlink w:anchor="_Toc489441992" w:history="1">
            <w:r w:rsidR="001C2817" w:rsidRPr="00D86EAF">
              <w:rPr>
                <w:rStyle w:val="Hyperlink"/>
                <w:rFonts w:ascii="Times New Roman" w:hAnsi="Times New Roman" w:cs="Times New Roman"/>
                <w:noProof/>
              </w:rPr>
              <w:t xml:space="preserve">9.  </w:t>
            </w:r>
            <w:r w:rsidR="001C2817" w:rsidRPr="00D86EAF">
              <w:rPr>
                <w:rStyle w:val="Hyperlink"/>
                <w:rFonts w:ascii="Times New Roman" w:hAnsi="Times New Roman" w:cs="Times New Roman"/>
                <w:bCs/>
                <w:noProof/>
              </w:rPr>
              <w:t>Completarea, depunerea si verificarea dosarului cererii de finantare</w:t>
            </w:r>
            <w:r w:rsidR="001C2817" w:rsidRPr="00D86EAF">
              <w:rPr>
                <w:rFonts w:ascii="Times New Roman" w:hAnsi="Times New Roman" w:cs="Times New Roman"/>
                <w:noProof/>
                <w:webHidden/>
              </w:rPr>
              <w:tab/>
            </w:r>
            <w:r w:rsidRPr="00D86EAF">
              <w:rPr>
                <w:rFonts w:ascii="Times New Roman" w:hAnsi="Times New Roman" w:cs="Times New Roman"/>
                <w:noProof/>
                <w:webHidden/>
              </w:rPr>
              <w:fldChar w:fldCharType="begin"/>
            </w:r>
            <w:r w:rsidR="001C2817" w:rsidRPr="00D86EAF">
              <w:rPr>
                <w:rFonts w:ascii="Times New Roman" w:hAnsi="Times New Roman" w:cs="Times New Roman"/>
                <w:noProof/>
                <w:webHidden/>
              </w:rPr>
              <w:instrText xml:space="preserve"> PAGEREF _Toc489441992 \h </w:instrText>
            </w:r>
            <w:r w:rsidRPr="00D86EAF">
              <w:rPr>
                <w:rFonts w:ascii="Times New Roman" w:hAnsi="Times New Roman" w:cs="Times New Roman"/>
                <w:noProof/>
                <w:webHidden/>
              </w:rPr>
            </w:r>
            <w:r w:rsidRPr="00D86EAF">
              <w:rPr>
                <w:rFonts w:ascii="Times New Roman" w:hAnsi="Times New Roman" w:cs="Times New Roman"/>
                <w:noProof/>
                <w:webHidden/>
              </w:rPr>
              <w:fldChar w:fldCharType="separate"/>
            </w:r>
            <w:r w:rsidR="00DF023E" w:rsidRPr="00D86EAF">
              <w:rPr>
                <w:rFonts w:ascii="Times New Roman" w:hAnsi="Times New Roman" w:cs="Times New Roman"/>
                <w:noProof/>
                <w:webHidden/>
              </w:rPr>
              <w:t>33</w:t>
            </w:r>
            <w:r w:rsidRPr="00D86EAF">
              <w:rPr>
                <w:rFonts w:ascii="Times New Roman" w:hAnsi="Times New Roman" w:cs="Times New Roman"/>
                <w:noProof/>
                <w:webHidden/>
              </w:rPr>
              <w:fldChar w:fldCharType="end"/>
            </w:r>
          </w:hyperlink>
        </w:p>
        <w:p w:rsidR="001C2817" w:rsidRPr="00D86EAF" w:rsidRDefault="00733C5C" w:rsidP="00DA005D">
          <w:pPr>
            <w:pStyle w:val="TOC1"/>
            <w:tabs>
              <w:tab w:val="right" w:leader="dot" w:pos="9056"/>
            </w:tabs>
            <w:spacing w:line="276" w:lineRule="auto"/>
            <w:jc w:val="both"/>
            <w:rPr>
              <w:rFonts w:ascii="Times New Roman" w:eastAsiaTheme="minorEastAsia" w:hAnsi="Times New Roman" w:cs="Times New Roman"/>
              <w:b w:val="0"/>
              <w:noProof/>
            </w:rPr>
          </w:pPr>
          <w:hyperlink w:anchor="_Toc489441993" w:history="1">
            <w:r w:rsidR="001C2817" w:rsidRPr="00D86EAF">
              <w:rPr>
                <w:rStyle w:val="Hyperlink"/>
                <w:rFonts w:ascii="Times New Roman" w:hAnsi="Times New Roman" w:cs="Times New Roman"/>
                <w:noProof/>
              </w:rPr>
              <w:t>10. Contractarea fondurilor</w:t>
            </w:r>
            <w:r w:rsidR="001C2817" w:rsidRPr="00D86EAF">
              <w:rPr>
                <w:rFonts w:ascii="Times New Roman" w:hAnsi="Times New Roman" w:cs="Times New Roman"/>
                <w:noProof/>
                <w:webHidden/>
              </w:rPr>
              <w:tab/>
            </w:r>
            <w:r w:rsidRPr="00D86EAF">
              <w:rPr>
                <w:rFonts w:ascii="Times New Roman" w:hAnsi="Times New Roman" w:cs="Times New Roman"/>
                <w:noProof/>
                <w:webHidden/>
              </w:rPr>
              <w:fldChar w:fldCharType="begin"/>
            </w:r>
            <w:r w:rsidR="001C2817" w:rsidRPr="00D86EAF">
              <w:rPr>
                <w:rFonts w:ascii="Times New Roman" w:hAnsi="Times New Roman" w:cs="Times New Roman"/>
                <w:noProof/>
                <w:webHidden/>
              </w:rPr>
              <w:instrText xml:space="preserve"> PAGEREF _Toc489441993 \h </w:instrText>
            </w:r>
            <w:r w:rsidRPr="00D86EAF">
              <w:rPr>
                <w:rFonts w:ascii="Times New Roman" w:hAnsi="Times New Roman" w:cs="Times New Roman"/>
                <w:noProof/>
                <w:webHidden/>
              </w:rPr>
            </w:r>
            <w:r w:rsidRPr="00D86EAF">
              <w:rPr>
                <w:rFonts w:ascii="Times New Roman" w:hAnsi="Times New Roman" w:cs="Times New Roman"/>
                <w:noProof/>
                <w:webHidden/>
              </w:rPr>
              <w:fldChar w:fldCharType="separate"/>
            </w:r>
            <w:r w:rsidR="00DF023E" w:rsidRPr="00D86EAF">
              <w:rPr>
                <w:rFonts w:ascii="Times New Roman" w:hAnsi="Times New Roman" w:cs="Times New Roman"/>
                <w:noProof/>
                <w:webHidden/>
              </w:rPr>
              <w:t>42</w:t>
            </w:r>
            <w:r w:rsidRPr="00D86EAF">
              <w:rPr>
                <w:rFonts w:ascii="Times New Roman" w:hAnsi="Times New Roman" w:cs="Times New Roman"/>
                <w:noProof/>
                <w:webHidden/>
              </w:rPr>
              <w:fldChar w:fldCharType="end"/>
            </w:r>
          </w:hyperlink>
        </w:p>
        <w:p w:rsidR="001C2817" w:rsidRPr="00D86EAF" w:rsidRDefault="00733C5C" w:rsidP="00DA005D">
          <w:pPr>
            <w:pStyle w:val="TOC1"/>
            <w:tabs>
              <w:tab w:val="right" w:leader="dot" w:pos="9056"/>
            </w:tabs>
            <w:spacing w:line="276" w:lineRule="auto"/>
            <w:jc w:val="both"/>
            <w:rPr>
              <w:rFonts w:ascii="Times New Roman" w:eastAsiaTheme="minorEastAsia" w:hAnsi="Times New Roman" w:cs="Times New Roman"/>
              <w:b w:val="0"/>
              <w:noProof/>
            </w:rPr>
          </w:pPr>
          <w:hyperlink w:anchor="_Toc489441994" w:history="1">
            <w:r w:rsidR="001C2817" w:rsidRPr="00D86EAF">
              <w:rPr>
                <w:rStyle w:val="Hyperlink"/>
                <w:rFonts w:ascii="Times New Roman" w:hAnsi="Times New Roman" w:cs="Times New Roman"/>
                <w:noProof/>
              </w:rPr>
              <w:t>11. Avansurile</w:t>
            </w:r>
            <w:r w:rsidR="001C2817" w:rsidRPr="00D86EAF">
              <w:rPr>
                <w:rFonts w:ascii="Times New Roman" w:hAnsi="Times New Roman" w:cs="Times New Roman"/>
                <w:noProof/>
                <w:webHidden/>
              </w:rPr>
              <w:tab/>
            </w:r>
            <w:r w:rsidRPr="00D86EAF">
              <w:rPr>
                <w:rFonts w:ascii="Times New Roman" w:hAnsi="Times New Roman" w:cs="Times New Roman"/>
                <w:noProof/>
                <w:webHidden/>
              </w:rPr>
              <w:fldChar w:fldCharType="begin"/>
            </w:r>
            <w:r w:rsidR="001C2817" w:rsidRPr="00D86EAF">
              <w:rPr>
                <w:rFonts w:ascii="Times New Roman" w:hAnsi="Times New Roman" w:cs="Times New Roman"/>
                <w:noProof/>
                <w:webHidden/>
              </w:rPr>
              <w:instrText xml:space="preserve"> PAGEREF _Toc489441994 \h </w:instrText>
            </w:r>
            <w:r w:rsidRPr="00D86EAF">
              <w:rPr>
                <w:rFonts w:ascii="Times New Roman" w:hAnsi="Times New Roman" w:cs="Times New Roman"/>
                <w:noProof/>
                <w:webHidden/>
              </w:rPr>
            </w:r>
            <w:r w:rsidRPr="00D86EAF">
              <w:rPr>
                <w:rFonts w:ascii="Times New Roman" w:hAnsi="Times New Roman" w:cs="Times New Roman"/>
                <w:noProof/>
                <w:webHidden/>
              </w:rPr>
              <w:fldChar w:fldCharType="separate"/>
            </w:r>
            <w:r w:rsidR="00DF023E" w:rsidRPr="00D86EAF">
              <w:rPr>
                <w:rFonts w:ascii="Times New Roman" w:hAnsi="Times New Roman" w:cs="Times New Roman"/>
                <w:noProof/>
                <w:webHidden/>
              </w:rPr>
              <w:t>45</w:t>
            </w:r>
            <w:r w:rsidRPr="00D86EAF">
              <w:rPr>
                <w:rFonts w:ascii="Times New Roman" w:hAnsi="Times New Roman" w:cs="Times New Roman"/>
                <w:noProof/>
                <w:webHidden/>
              </w:rPr>
              <w:fldChar w:fldCharType="end"/>
            </w:r>
          </w:hyperlink>
        </w:p>
        <w:p w:rsidR="001C2817" w:rsidRPr="00D86EAF" w:rsidRDefault="00733C5C" w:rsidP="00DA005D">
          <w:pPr>
            <w:pStyle w:val="TOC1"/>
            <w:tabs>
              <w:tab w:val="right" w:leader="dot" w:pos="9056"/>
            </w:tabs>
            <w:spacing w:line="276" w:lineRule="auto"/>
            <w:jc w:val="both"/>
            <w:rPr>
              <w:rFonts w:ascii="Times New Roman" w:eastAsiaTheme="minorEastAsia" w:hAnsi="Times New Roman" w:cs="Times New Roman"/>
              <w:b w:val="0"/>
              <w:noProof/>
            </w:rPr>
          </w:pPr>
          <w:hyperlink w:anchor="_Toc489441995" w:history="1">
            <w:r w:rsidR="001C2817" w:rsidRPr="00D86EAF">
              <w:rPr>
                <w:rStyle w:val="Hyperlink"/>
                <w:rFonts w:ascii="Times New Roman" w:hAnsi="Times New Roman" w:cs="Times New Roman"/>
                <w:noProof/>
              </w:rPr>
              <w:t>12. Achizitiile</w:t>
            </w:r>
            <w:r w:rsidR="001C2817" w:rsidRPr="00D86EAF">
              <w:rPr>
                <w:rFonts w:ascii="Times New Roman" w:hAnsi="Times New Roman" w:cs="Times New Roman"/>
                <w:noProof/>
                <w:webHidden/>
              </w:rPr>
              <w:tab/>
            </w:r>
            <w:r w:rsidRPr="00D86EAF">
              <w:rPr>
                <w:rFonts w:ascii="Times New Roman" w:hAnsi="Times New Roman" w:cs="Times New Roman"/>
                <w:noProof/>
                <w:webHidden/>
              </w:rPr>
              <w:fldChar w:fldCharType="begin"/>
            </w:r>
            <w:r w:rsidR="001C2817" w:rsidRPr="00D86EAF">
              <w:rPr>
                <w:rFonts w:ascii="Times New Roman" w:hAnsi="Times New Roman" w:cs="Times New Roman"/>
                <w:noProof/>
                <w:webHidden/>
              </w:rPr>
              <w:instrText xml:space="preserve"> PAGEREF _Toc489441995 \h </w:instrText>
            </w:r>
            <w:r w:rsidRPr="00D86EAF">
              <w:rPr>
                <w:rFonts w:ascii="Times New Roman" w:hAnsi="Times New Roman" w:cs="Times New Roman"/>
                <w:noProof/>
                <w:webHidden/>
              </w:rPr>
            </w:r>
            <w:r w:rsidRPr="00D86EAF">
              <w:rPr>
                <w:rFonts w:ascii="Times New Roman" w:hAnsi="Times New Roman" w:cs="Times New Roman"/>
                <w:noProof/>
                <w:webHidden/>
              </w:rPr>
              <w:fldChar w:fldCharType="separate"/>
            </w:r>
            <w:r w:rsidR="00DF023E" w:rsidRPr="00D86EAF">
              <w:rPr>
                <w:rFonts w:ascii="Times New Roman" w:hAnsi="Times New Roman" w:cs="Times New Roman"/>
                <w:noProof/>
                <w:webHidden/>
              </w:rPr>
              <w:t>47</w:t>
            </w:r>
            <w:r w:rsidRPr="00D86EAF">
              <w:rPr>
                <w:rFonts w:ascii="Times New Roman" w:hAnsi="Times New Roman" w:cs="Times New Roman"/>
                <w:noProof/>
                <w:webHidden/>
              </w:rPr>
              <w:fldChar w:fldCharType="end"/>
            </w:r>
          </w:hyperlink>
        </w:p>
        <w:p w:rsidR="001C2817" w:rsidRPr="00D86EAF" w:rsidRDefault="00733C5C" w:rsidP="00DA005D">
          <w:pPr>
            <w:pStyle w:val="TOC1"/>
            <w:tabs>
              <w:tab w:val="right" w:leader="dot" w:pos="9056"/>
            </w:tabs>
            <w:spacing w:line="276" w:lineRule="auto"/>
            <w:jc w:val="both"/>
            <w:rPr>
              <w:rFonts w:ascii="Times New Roman" w:eastAsiaTheme="minorEastAsia" w:hAnsi="Times New Roman" w:cs="Times New Roman"/>
              <w:b w:val="0"/>
              <w:noProof/>
            </w:rPr>
          </w:pPr>
          <w:hyperlink w:anchor="_Toc489441996" w:history="1">
            <w:r w:rsidR="001C2817" w:rsidRPr="00D86EAF">
              <w:rPr>
                <w:rStyle w:val="Hyperlink"/>
                <w:rFonts w:ascii="Times New Roman" w:hAnsi="Times New Roman" w:cs="Times New Roman"/>
                <w:noProof/>
              </w:rPr>
              <w:t>13.</w:t>
            </w:r>
            <w:r w:rsidR="003A545E" w:rsidRPr="00D86EAF">
              <w:rPr>
                <w:rFonts w:ascii="Times New Roman" w:hAnsi="Times New Roman" w:cs="Times New Roman"/>
                <w:bCs/>
                <w:noProof/>
              </w:rPr>
              <w:t xml:space="preserve"> Termene limita si conditii pentru depunerea cererilor de plata</w:t>
            </w:r>
            <w:r w:rsidR="001C2817" w:rsidRPr="00D86EAF">
              <w:rPr>
                <w:rFonts w:ascii="Times New Roman" w:hAnsi="Times New Roman" w:cs="Times New Roman"/>
                <w:noProof/>
                <w:webHidden/>
              </w:rPr>
              <w:tab/>
            </w:r>
            <w:r w:rsidRPr="00D86EAF">
              <w:rPr>
                <w:rFonts w:ascii="Times New Roman" w:hAnsi="Times New Roman" w:cs="Times New Roman"/>
                <w:noProof/>
                <w:webHidden/>
              </w:rPr>
              <w:fldChar w:fldCharType="begin"/>
            </w:r>
            <w:r w:rsidR="001C2817" w:rsidRPr="00D86EAF">
              <w:rPr>
                <w:rFonts w:ascii="Times New Roman" w:hAnsi="Times New Roman" w:cs="Times New Roman"/>
                <w:noProof/>
                <w:webHidden/>
              </w:rPr>
              <w:instrText xml:space="preserve"> PAGEREF _Toc489441996 \h </w:instrText>
            </w:r>
            <w:r w:rsidRPr="00D86EAF">
              <w:rPr>
                <w:rFonts w:ascii="Times New Roman" w:hAnsi="Times New Roman" w:cs="Times New Roman"/>
                <w:noProof/>
                <w:webHidden/>
              </w:rPr>
            </w:r>
            <w:r w:rsidRPr="00D86EAF">
              <w:rPr>
                <w:rFonts w:ascii="Times New Roman" w:hAnsi="Times New Roman" w:cs="Times New Roman"/>
                <w:noProof/>
                <w:webHidden/>
              </w:rPr>
              <w:fldChar w:fldCharType="separate"/>
            </w:r>
            <w:r w:rsidR="00DF023E" w:rsidRPr="00D86EAF">
              <w:rPr>
                <w:rFonts w:ascii="Times New Roman" w:hAnsi="Times New Roman" w:cs="Times New Roman"/>
                <w:noProof/>
                <w:webHidden/>
              </w:rPr>
              <w:t>47</w:t>
            </w:r>
            <w:r w:rsidRPr="00D86EAF">
              <w:rPr>
                <w:rFonts w:ascii="Times New Roman" w:hAnsi="Times New Roman" w:cs="Times New Roman"/>
                <w:noProof/>
                <w:webHidden/>
              </w:rPr>
              <w:fldChar w:fldCharType="end"/>
            </w:r>
          </w:hyperlink>
        </w:p>
        <w:p w:rsidR="001C2817" w:rsidRPr="00D86EAF" w:rsidRDefault="00733C5C" w:rsidP="00DA005D">
          <w:pPr>
            <w:pStyle w:val="TOC1"/>
            <w:tabs>
              <w:tab w:val="right" w:leader="dot" w:pos="9056"/>
            </w:tabs>
            <w:spacing w:line="276" w:lineRule="auto"/>
            <w:jc w:val="both"/>
            <w:rPr>
              <w:rFonts w:ascii="Times New Roman" w:eastAsiaTheme="minorEastAsia" w:hAnsi="Times New Roman" w:cs="Times New Roman"/>
              <w:b w:val="0"/>
              <w:noProof/>
            </w:rPr>
          </w:pPr>
          <w:hyperlink w:anchor="_Toc489441997" w:history="1">
            <w:r w:rsidR="001C2817" w:rsidRPr="00D86EAF">
              <w:rPr>
                <w:rStyle w:val="Hyperlink"/>
                <w:rFonts w:ascii="Times New Roman" w:hAnsi="Times New Roman" w:cs="Times New Roman"/>
                <w:noProof/>
              </w:rPr>
              <w:t>14. Monitorizarea proiectului</w:t>
            </w:r>
            <w:r w:rsidR="001C2817" w:rsidRPr="00D86EAF">
              <w:rPr>
                <w:rFonts w:ascii="Times New Roman" w:hAnsi="Times New Roman" w:cs="Times New Roman"/>
                <w:noProof/>
                <w:webHidden/>
              </w:rPr>
              <w:tab/>
            </w:r>
            <w:r w:rsidRPr="00D86EAF">
              <w:rPr>
                <w:rFonts w:ascii="Times New Roman" w:hAnsi="Times New Roman" w:cs="Times New Roman"/>
                <w:noProof/>
                <w:webHidden/>
              </w:rPr>
              <w:fldChar w:fldCharType="begin"/>
            </w:r>
            <w:r w:rsidR="001C2817" w:rsidRPr="00D86EAF">
              <w:rPr>
                <w:rFonts w:ascii="Times New Roman" w:hAnsi="Times New Roman" w:cs="Times New Roman"/>
                <w:noProof/>
                <w:webHidden/>
              </w:rPr>
              <w:instrText xml:space="preserve"> PAGEREF _Toc489441997 \h </w:instrText>
            </w:r>
            <w:r w:rsidRPr="00D86EAF">
              <w:rPr>
                <w:rFonts w:ascii="Times New Roman" w:hAnsi="Times New Roman" w:cs="Times New Roman"/>
                <w:noProof/>
                <w:webHidden/>
              </w:rPr>
            </w:r>
            <w:r w:rsidRPr="00D86EAF">
              <w:rPr>
                <w:rFonts w:ascii="Times New Roman" w:hAnsi="Times New Roman" w:cs="Times New Roman"/>
                <w:noProof/>
                <w:webHidden/>
              </w:rPr>
              <w:fldChar w:fldCharType="separate"/>
            </w:r>
            <w:r w:rsidR="00DF023E" w:rsidRPr="00D86EAF">
              <w:rPr>
                <w:rFonts w:ascii="Times New Roman" w:hAnsi="Times New Roman" w:cs="Times New Roman"/>
                <w:noProof/>
                <w:webHidden/>
              </w:rPr>
              <w:t>51</w:t>
            </w:r>
            <w:r w:rsidRPr="00D86EAF">
              <w:rPr>
                <w:rFonts w:ascii="Times New Roman" w:hAnsi="Times New Roman" w:cs="Times New Roman"/>
                <w:noProof/>
                <w:webHidden/>
              </w:rPr>
              <w:fldChar w:fldCharType="end"/>
            </w:r>
          </w:hyperlink>
        </w:p>
        <w:p w:rsidR="004614BE" w:rsidRPr="00D86EAF" w:rsidRDefault="00733C5C" w:rsidP="00DA005D">
          <w:pPr>
            <w:spacing w:line="276" w:lineRule="auto"/>
            <w:jc w:val="both"/>
            <w:rPr>
              <w:rFonts w:ascii="Times New Roman" w:hAnsi="Times New Roman" w:cs="Times New Roman"/>
            </w:rPr>
          </w:pPr>
          <w:r w:rsidRPr="00D86EAF">
            <w:rPr>
              <w:rFonts w:ascii="Times New Roman" w:hAnsi="Times New Roman" w:cs="Times New Roman"/>
              <w:b/>
              <w:bCs/>
              <w:noProof/>
            </w:rPr>
            <w:fldChar w:fldCharType="end"/>
          </w:r>
        </w:p>
      </w:sdtContent>
    </w:sdt>
    <w:p w:rsidR="00A354C8" w:rsidRPr="00D86EAF" w:rsidRDefault="00A354C8" w:rsidP="00DA005D">
      <w:pPr>
        <w:spacing w:line="276" w:lineRule="auto"/>
        <w:jc w:val="both"/>
        <w:rPr>
          <w:rFonts w:ascii="Times New Roman" w:hAnsi="Times New Roman" w:cs="Times New Roman"/>
          <w:b/>
        </w:rPr>
      </w:pPr>
      <w:r w:rsidRPr="00D86EAF">
        <w:rPr>
          <w:rFonts w:ascii="Times New Roman" w:hAnsi="Times New Roman" w:cs="Times New Roman"/>
          <w:b/>
        </w:rPr>
        <w:t xml:space="preserve">Anexe la GhidulSolicitantuluidisponibile pe site-ul </w:t>
      </w:r>
      <w:hyperlink r:id="rId12" w:history="1">
        <w:r w:rsidR="00F054C7" w:rsidRPr="00D86EAF">
          <w:rPr>
            <w:rStyle w:val="Hyperlink"/>
            <w:rFonts w:ascii="Times New Roman" w:hAnsi="Times New Roman" w:cs="Times New Roman"/>
            <w:b/>
          </w:rPr>
          <w:t>http://www.galadakaleh.ro/</w:t>
        </w:r>
      </w:hyperlink>
    </w:p>
    <w:p w:rsidR="00A354C8" w:rsidRPr="00D86EAF" w:rsidRDefault="00A354C8" w:rsidP="00DA005D">
      <w:pPr>
        <w:spacing w:line="276" w:lineRule="auto"/>
        <w:jc w:val="both"/>
        <w:rPr>
          <w:rFonts w:ascii="Times New Roman" w:hAnsi="Times New Roman" w:cs="Times New Roman"/>
        </w:rPr>
      </w:pPr>
      <w:r w:rsidRPr="00D86EAF">
        <w:rPr>
          <w:rFonts w:ascii="Times New Roman" w:hAnsi="Times New Roman" w:cs="Times New Roman"/>
        </w:rPr>
        <w:t>Anexa 1 Model Cerere de finantare</w:t>
      </w:r>
    </w:p>
    <w:p w:rsidR="00A354C8" w:rsidRPr="00D86EAF" w:rsidRDefault="00A354C8" w:rsidP="00DA005D">
      <w:pPr>
        <w:spacing w:line="276" w:lineRule="auto"/>
        <w:jc w:val="both"/>
        <w:rPr>
          <w:rFonts w:ascii="Times New Roman" w:hAnsi="Times New Roman" w:cs="Times New Roman"/>
        </w:rPr>
      </w:pPr>
      <w:r w:rsidRPr="00D86EAF">
        <w:rPr>
          <w:rFonts w:ascii="Times New Roman" w:hAnsi="Times New Roman" w:cs="Times New Roman"/>
        </w:rPr>
        <w:t xml:space="preserve">Anexa 2 Model </w:t>
      </w:r>
      <w:r w:rsidR="00B66674" w:rsidRPr="00D86EAF">
        <w:rPr>
          <w:rFonts w:ascii="Times New Roman" w:hAnsi="Times New Roman" w:cs="Times New Roman"/>
        </w:rPr>
        <w:t xml:space="preserve">Plan de </w:t>
      </w:r>
      <w:r w:rsidR="000B5A1C" w:rsidRPr="00D86EAF">
        <w:rPr>
          <w:rFonts w:ascii="Times New Roman" w:hAnsi="Times New Roman" w:cs="Times New Roman"/>
        </w:rPr>
        <w:t>marketing</w:t>
      </w:r>
    </w:p>
    <w:p w:rsidR="00A354C8" w:rsidRPr="00D86EAF" w:rsidRDefault="00C83027" w:rsidP="00DA005D">
      <w:pPr>
        <w:spacing w:line="276" w:lineRule="auto"/>
        <w:jc w:val="both"/>
        <w:rPr>
          <w:rFonts w:ascii="Times New Roman" w:hAnsi="Times New Roman" w:cs="Times New Roman"/>
        </w:rPr>
      </w:pPr>
      <w:r w:rsidRPr="00D86EAF">
        <w:rPr>
          <w:rFonts w:ascii="Times New Roman" w:hAnsi="Times New Roman" w:cs="Times New Roman"/>
        </w:rPr>
        <w:t>Anexa 3</w:t>
      </w:r>
      <w:r w:rsidR="000B5A1C" w:rsidRPr="00D86EAF">
        <w:rPr>
          <w:rFonts w:ascii="Times New Roman" w:hAnsi="Times New Roman" w:cs="Times New Roman"/>
        </w:rPr>
        <w:t>Acord de cooperare</w:t>
      </w:r>
    </w:p>
    <w:p w:rsidR="00C83027" w:rsidRPr="00D86EAF" w:rsidRDefault="00C83027" w:rsidP="00DA005D">
      <w:pPr>
        <w:spacing w:line="276" w:lineRule="auto"/>
        <w:jc w:val="both"/>
        <w:rPr>
          <w:rFonts w:ascii="Times New Roman" w:hAnsi="Times New Roman" w:cs="Times New Roman"/>
        </w:rPr>
      </w:pPr>
      <w:r w:rsidRPr="00D86EAF">
        <w:rPr>
          <w:rFonts w:ascii="Times New Roman" w:hAnsi="Times New Roman" w:cs="Times New Roman"/>
        </w:rPr>
        <w:t>Anexa4FisaMasurii M5/3A</w:t>
      </w:r>
    </w:p>
    <w:p w:rsidR="00884631" w:rsidRPr="00D86EAF" w:rsidRDefault="00C83027" w:rsidP="00DA005D">
      <w:pPr>
        <w:spacing w:line="276" w:lineRule="auto"/>
        <w:jc w:val="both"/>
        <w:rPr>
          <w:rFonts w:ascii="Times New Roman" w:hAnsi="Times New Roman" w:cs="Times New Roman"/>
        </w:rPr>
      </w:pPr>
      <w:r w:rsidRPr="00D86EAF">
        <w:rPr>
          <w:rFonts w:ascii="Times New Roman" w:hAnsi="Times New Roman" w:cs="Times New Roman"/>
        </w:rPr>
        <w:t>Anexa 5</w:t>
      </w:r>
      <w:r w:rsidR="00884631" w:rsidRPr="00D86EAF">
        <w:rPr>
          <w:rFonts w:ascii="Times New Roman" w:hAnsi="Times New Roman" w:cs="Times New Roman"/>
        </w:rPr>
        <w:t>Areale STP</w:t>
      </w:r>
    </w:p>
    <w:p w:rsidR="00884631" w:rsidRPr="00D86EAF" w:rsidRDefault="00884631" w:rsidP="00DA005D">
      <w:pPr>
        <w:spacing w:line="276" w:lineRule="auto"/>
        <w:jc w:val="both"/>
        <w:rPr>
          <w:rFonts w:ascii="Times New Roman" w:hAnsi="Times New Roman" w:cs="Times New Roman"/>
        </w:rPr>
      </w:pPr>
      <w:r w:rsidRPr="00D86EAF">
        <w:rPr>
          <w:rFonts w:ascii="Times New Roman" w:hAnsi="Times New Roman" w:cs="Times New Roman"/>
        </w:rPr>
        <w:t>Anexa</w:t>
      </w:r>
      <w:r w:rsidR="00C83027" w:rsidRPr="00D86EAF">
        <w:rPr>
          <w:rFonts w:ascii="Times New Roman" w:hAnsi="Times New Roman" w:cs="Times New Roman"/>
        </w:rPr>
        <w:t>6</w:t>
      </w:r>
      <w:r w:rsidRPr="00D86EAF">
        <w:rPr>
          <w:rFonts w:ascii="Times New Roman" w:hAnsi="Times New Roman" w:cs="Times New Roman"/>
        </w:rPr>
        <w:t xml:space="preserve"> Model </w:t>
      </w:r>
      <w:r w:rsidR="006E64D5" w:rsidRPr="00D86EAF">
        <w:rPr>
          <w:rFonts w:ascii="Times New Roman" w:hAnsi="Times New Roman" w:cs="Times New Roman"/>
        </w:rPr>
        <w:t xml:space="preserve">declarative </w:t>
      </w:r>
      <w:r w:rsidRPr="00D86EAF">
        <w:rPr>
          <w:rFonts w:ascii="Times New Roman" w:hAnsi="Times New Roman" w:cs="Times New Roman"/>
        </w:rPr>
        <w:t>raportareplaticatre GAL</w:t>
      </w:r>
    </w:p>
    <w:p w:rsidR="00293DDF" w:rsidRPr="00D86EAF" w:rsidRDefault="00884631" w:rsidP="00DA005D">
      <w:pPr>
        <w:spacing w:line="276" w:lineRule="auto"/>
        <w:jc w:val="both"/>
        <w:rPr>
          <w:rFonts w:ascii="Times New Roman" w:hAnsi="Times New Roman" w:cs="Times New Roman"/>
        </w:rPr>
      </w:pPr>
      <w:r w:rsidRPr="00D86EAF">
        <w:rPr>
          <w:rFonts w:ascii="Times New Roman" w:hAnsi="Times New Roman" w:cs="Times New Roman"/>
        </w:rPr>
        <w:t>Anexa</w:t>
      </w:r>
      <w:r w:rsidR="00C83027" w:rsidRPr="00D86EAF">
        <w:rPr>
          <w:rFonts w:ascii="Times New Roman" w:hAnsi="Times New Roman" w:cs="Times New Roman"/>
        </w:rPr>
        <w:t>7</w:t>
      </w:r>
      <w:r w:rsidR="00293DDF" w:rsidRPr="00D86EAF">
        <w:rPr>
          <w:rFonts w:ascii="Times New Roman" w:hAnsi="Times New Roman" w:cs="Times New Roman"/>
        </w:rPr>
        <w:t>Fisa de evaluare a conformitățiiproiectului</w:t>
      </w:r>
    </w:p>
    <w:p w:rsidR="00293DDF" w:rsidRPr="00D86EAF" w:rsidRDefault="00162830" w:rsidP="00DA005D">
      <w:pPr>
        <w:spacing w:line="276" w:lineRule="auto"/>
        <w:jc w:val="both"/>
        <w:rPr>
          <w:rFonts w:ascii="Times New Roman" w:hAnsi="Times New Roman" w:cs="Times New Roman"/>
        </w:rPr>
      </w:pPr>
      <w:r w:rsidRPr="00D86EAF">
        <w:rPr>
          <w:rFonts w:ascii="Times New Roman" w:hAnsi="Times New Roman" w:cs="Times New Roman"/>
        </w:rPr>
        <w:t>Anexa</w:t>
      </w:r>
      <w:r w:rsidR="00C83027" w:rsidRPr="00D86EAF">
        <w:rPr>
          <w:rFonts w:ascii="Times New Roman" w:hAnsi="Times New Roman" w:cs="Times New Roman"/>
        </w:rPr>
        <w:t>8</w:t>
      </w:r>
      <w:r w:rsidR="00293DDF" w:rsidRPr="00D86EAF">
        <w:rPr>
          <w:rFonts w:ascii="Times New Roman" w:hAnsi="Times New Roman" w:cs="Times New Roman"/>
        </w:rPr>
        <w:t>Fisa de verificare a eligibilitatiiproiectului</w:t>
      </w:r>
    </w:p>
    <w:p w:rsidR="00293DDF" w:rsidRPr="00D86EAF" w:rsidRDefault="00162830" w:rsidP="00DA005D">
      <w:pPr>
        <w:spacing w:line="276" w:lineRule="auto"/>
        <w:jc w:val="both"/>
        <w:rPr>
          <w:rFonts w:ascii="Times New Roman" w:hAnsi="Times New Roman" w:cs="Times New Roman"/>
        </w:rPr>
      </w:pPr>
      <w:r w:rsidRPr="00D86EAF">
        <w:rPr>
          <w:rFonts w:ascii="Times New Roman" w:hAnsi="Times New Roman" w:cs="Times New Roman"/>
        </w:rPr>
        <w:t>Anexa</w:t>
      </w:r>
      <w:r w:rsidR="00C83027" w:rsidRPr="00D86EAF">
        <w:rPr>
          <w:rFonts w:ascii="Times New Roman" w:hAnsi="Times New Roman" w:cs="Times New Roman"/>
        </w:rPr>
        <w:t>9</w:t>
      </w:r>
      <w:r w:rsidR="00293DDF" w:rsidRPr="00D86EAF">
        <w:rPr>
          <w:rFonts w:ascii="Times New Roman" w:hAnsi="Times New Roman" w:cs="Times New Roman"/>
        </w:rPr>
        <w:t>Fişa de verificare a criteriilor de selectie</w:t>
      </w:r>
    </w:p>
    <w:p w:rsidR="00884631" w:rsidRPr="00D86EAF" w:rsidRDefault="00C83027" w:rsidP="00DA005D">
      <w:pPr>
        <w:spacing w:line="276" w:lineRule="auto"/>
        <w:jc w:val="both"/>
        <w:rPr>
          <w:rFonts w:ascii="Times New Roman" w:hAnsi="Times New Roman" w:cs="Times New Roman"/>
        </w:rPr>
      </w:pPr>
      <w:r w:rsidRPr="00D86EAF">
        <w:rPr>
          <w:rFonts w:ascii="Times New Roman" w:hAnsi="Times New Roman" w:cs="Times New Roman"/>
        </w:rPr>
        <w:t>Anexa</w:t>
      </w:r>
      <w:r w:rsidR="00884631" w:rsidRPr="00D86EAF">
        <w:rPr>
          <w:rFonts w:ascii="Times New Roman" w:hAnsi="Times New Roman" w:cs="Times New Roman"/>
        </w:rPr>
        <w:t>1</w:t>
      </w:r>
      <w:r w:rsidRPr="00D86EAF">
        <w:rPr>
          <w:rFonts w:ascii="Times New Roman" w:hAnsi="Times New Roman" w:cs="Times New Roman"/>
        </w:rPr>
        <w:t>0</w:t>
      </w:r>
      <w:r w:rsidR="00884631" w:rsidRPr="00D86EAF">
        <w:rPr>
          <w:rFonts w:ascii="Times New Roman" w:hAnsi="Times New Roman" w:cs="Times New Roman"/>
        </w:rPr>
        <w:t>Fişa de verificare pe teren</w:t>
      </w:r>
    </w:p>
    <w:p w:rsidR="00293DDF" w:rsidRPr="00D86EAF" w:rsidRDefault="0092244D" w:rsidP="00DA005D">
      <w:pPr>
        <w:spacing w:line="276" w:lineRule="auto"/>
        <w:jc w:val="both"/>
        <w:rPr>
          <w:rFonts w:ascii="Times New Roman" w:hAnsi="Times New Roman" w:cs="Times New Roman"/>
        </w:rPr>
      </w:pPr>
      <w:r w:rsidRPr="00D86EAF">
        <w:rPr>
          <w:rFonts w:ascii="Times New Roman" w:hAnsi="Times New Roman" w:cs="Times New Roman"/>
        </w:rPr>
        <w:t>Anexa</w:t>
      </w:r>
      <w:r w:rsidR="00C83027" w:rsidRPr="00D86EAF">
        <w:rPr>
          <w:rFonts w:ascii="Times New Roman" w:hAnsi="Times New Roman" w:cs="Times New Roman"/>
        </w:rPr>
        <w:t>11</w:t>
      </w:r>
      <w:r w:rsidR="00293DDF" w:rsidRPr="00D86EAF">
        <w:rPr>
          <w:rFonts w:ascii="Times New Roman" w:hAnsi="Times New Roman" w:cs="Times New Roman"/>
        </w:rPr>
        <w:t>Procedura de evaluaresiselectie a proiectelor</w:t>
      </w:r>
    </w:p>
    <w:p w:rsidR="00AD015C" w:rsidRPr="00D86EAF" w:rsidRDefault="0082189C" w:rsidP="00DA005D">
      <w:pPr>
        <w:tabs>
          <w:tab w:val="left" w:pos="960"/>
        </w:tabs>
        <w:spacing w:line="276" w:lineRule="auto"/>
        <w:jc w:val="both"/>
        <w:rPr>
          <w:rFonts w:ascii="Times New Roman" w:hAnsi="Times New Roman" w:cs="Times New Roman"/>
        </w:rPr>
      </w:pPr>
      <w:r w:rsidRPr="00D86EAF">
        <w:rPr>
          <w:rFonts w:ascii="Times New Roman" w:hAnsi="Times New Roman" w:cs="Times New Roman"/>
        </w:rPr>
        <w:tab/>
      </w:r>
    </w:p>
    <w:p w:rsidR="006F3A74" w:rsidRPr="00D86EAF" w:rsidRDefault="006F3A74" w:rsidP="00DA005D">
      <w:pPr>
        <w:tabs>
          <w:tab w:val="left" w:pos="960"/>
        </w:tabs>
        <w:spacing w:line="276" w:lineRule="auto"/>
        <w:jc w:val="both"/>
        <w:rPr>
          <w:rFonts w:ascii="Times New Roman" w:hAnsi="Times New Roman" w:cs="Times New Roman"/>
        </w:rPr>
      </w:pPr>
    </w:p>
    <w:p w:rsidR="006F3A74" w:rsidRPr="00D86EAF" w:rsidRDefault="006F3A74" w:rsidP="00DA005D">
      <w:pPr>
        <w:tabs>
          <w:tab w:val="left" w:pos="960"/>
        </w:tabs>
        <w:spacing w:line="276" w:lineRule="auto"/>
        <w:jc w:val="both"/>
        <w:rPr>
          <w:rFonts w:ascii="Times New Roman" w:hAnsi="Times New Roman" w:cs="Times New Roman"/>
        </w:rPr>
      </w:pPr>
    </w:p>
    <w:p w:rsidR="00CA314F" w:rsidRPr="00D86EAF" w:rsidRDefault="00CA314F" w:rsidP="00DA005D">
      <w:pPr>
        <w:tabs>
          <w:tab w:val="left" w:pos="960"/>
        </w:tabs>
        <w:spacing w:line="276" w:lineRule="auto"/>
        <w:jc w:val="both"/>
        <w:rPr>
          <w:rFonts w:ascii="Times New Roman" w:hAnsi="Times New Roman" w:cs="Times New Roman"/>
        </w:rPr>
      </w:pPr>
    </w:p>
    <w:p w:rsidR="00CA314F" w:rsidRPr="00D86EAF" w:rsidRDefault="00CA314F" w:rsidP="00DA005D">
      <w:pPr>
        <w:tabs>
          <w:tab w:val="left" w:pos="960"/>
        </w:tabs>
        <w:spacing w:line="276" w:lineRule="auto"/>
        <w:jc w:val="both"/>
        <w:rPr>
          <w:rFonts w:ascii="Times New Roman" w:hAnsi="Times New Roman" w:cs="Times New Roman"/>
        </w:rPr>
      </w:pPr>
    </w:p>
    <w:p w:rsidR="00CA314F" w:rsidRPr="00D86EAF" w:rsidRDefault="00CA314F" w:rsidP="00DA005D">
      <w:pPr>
        <w:tabs>
          <w:tab w:val="left" w:pos="960"/>
        </w:tabs>
        <w:spacing w:line="276" w:lineRule="auto"/>
        <w:jc w:val="both"/>
        <w:rPr>
          <w:rFonts w:ascii="Times New Roman" w:hAnsi="Times New Roman" w:cs="Times New Roman"/>
        </w:rPr>
      </w:pPr>
    </w:p>
    <w:p w:rsidR="00CA314F" w:rsidRPr="00D86EAF" w:rsidRDefault="00CA314F" w:rsidP="00DA005D">
      <w:pPr>
        <w:tabs>
          <w:tab w:val="left" w:pos="960"/>
        </w:tabs>
        <w:spacing w:line="276" w:lineRule="auto"/>
        <w:jc w:val="both"/>
        <w:rPr>
          <w:rFonts w:ascii="Times New Roman" w:hAnsi="Times New Roman" w:cs="Times New Roman"/>
        </w:rPr>
      </w:pPr>
    </w:p>
    <w:p w:rsidR="00CA314F" w:rsidRPr="00D86EAF" w:rsidRDefault="00CA314F" w:rsidP="00DA005D">
      <w:pPr>
        <w:tabs>
          <w:tab w:val="left" w:pos="960"/>
        </w:tabs>
        <w:spacing w:line="276" w:lineRule="auto"/>
        <w:jc w:val="both"/>
        <w:rPr>
          <w:rFonts w:ascii="Times New Roman" w:hAnsi="Times New Roman" w:cs="Times New Roman"/>
        </w:rPr>
      </w:pPr>
    </w:p>
    <w:p w:rsidR="006F3A74" w:rsidRPr="00D86EAF" w:rsidRDefault="006F3A74" w:rsidP="00DA005D">
      <w:pPr>
        <w:tabs>
          <w:tab w:val="left" w:pos="960"/>
        </w:tabs>
        <w:spacing w:line="276" w:lineRule="auto"/>
        <w:jc w:val="both"/>
        <w:rPr>
          <w:rFonts w:ascii="Times New Roman" w:hAnsi="Times New Roman" w:cs="Times New Roman"/>
        </w:rPr>
      </w:pPr>
    </w:p>
    <w:p w:rsidR="00C83027" w:rsidRPr="00D86EAF" w:rsidRDefault="00C83027" w:rsidP="00DA005D">
      <w:pPr>
        <w:tabs>
          <w:tab w:val="left" w:pos="960"/>
        </w:tabs>
        <w:spacing w:line="276" w:lineRule="auto"/>
        <w:jc w:val="both"/>
        <w:rPr>
          <w:rFonts w:ascii="Times New Roman" w:hAnsi="Times New Roman" w:cs="Times New Roman"/>
        </w:rPr>
      </w:pPr>
    </w:p>
    <w:p w:rsidR="00C83027" w:rsidRPr="00D86EAF" w:rsidRDefault="00C83027" w:rsidP="00DA005D">
      <w:pPr>
        <w:tabs>
          <w:tab w:val="left" w:pos="960"/>
        </w:tabs>
        <w:spacing w:line="276" w:lineRule="auto"/>
        <w:jc w:val="both"/>
        <w:rPr>
          <w:rFonts w:ascii="Times New Roman" w:hAnsi="Times New Roman" w:cs="Times New Roman"/>
        </w:rPr>
      </w:pPr>
    </w:p>
    <w:p w:rsidR="00C83027" w:rsidRPr="00D86EAF" w:rsidRDefault="00C83027" w:rsidP="00DA005D">
      <w:pPr>
        <w:tabs>
          <w:tab w:val="left" w:pos="960"/>
        </w:tabs>
        <w:spacing w:line="276" w:lineRule="auto"/>
        <w:jc w:val="both"/>
        <w:rPr>
          <w:rFonts w:ascii="Times New Roman" w:hAnsi="Times New Roman" w:cs="Times New Roman"/>
        </w:rPr>
      </w:pPr>
    </w:p>
    <w:p w:rsidR="00375F05" w:rsidRPr="00D86EAF" w:rsidRDefault="00375F05" w:rsidP="00DA005D">
      <w:pPr>
        <w:pStyle w:val="Heading1"/>
        <w:numPr>
          <w:ilvl w:val="0"/>
          <w:numId w:val="4"/>
        </w:numPr>
        <w:spacing w:line="276" w:lineRule="auto"/>
        <w:rPr>
          <w:rFonts w:ascii="Times New Roman" w:hAnsi="Times New Roman"/>
        </w:rPr>
      </w:pPr>
      <w:bookmarkStart w:id="0" w:name="_Toc489441984"/>
      <w:r w:rsidRPr="00D86EAF">
        <w:rPr>
          <w:rFonts w:ascii="Times New Roman" w:hAnsi="Times New Roman"/>
        </w:rPr>
        <w:t>Definitii si abrevieri</w:t>
      </w:r>
      <w:bookmarkEnd w:id="0"/>
    </w:p>
    <w:p w:rsidR="00814926" w:rsidRPr="00D86EAF" w:rsidRDefault="00814926" w:rsidP="00DA005D">
      <w:pPr>
        <w:spacing w:line="276" w:lineRule="auto"/>
        <w:jc w:val="both"/>
        <w:rPr>
          <w:rFonts w:ascii="Times New Roman" w:hAnsi="Times New Roman" w:cs="Times New Roman"/>
        </w:rPr>
      </w:pPr>
    </w:p>
    <w:p w:rsidR="00E10BD7" w:rsidRPr="00D86EAF" w:rsidRDefault="00E10BD7" w:rsidP="00DA005D">
      <w:pPr>
        <w:spacing w:line="276" w:lineRule="auto"/>
        <w:jc w:val="both"/>
        <w:rPr>
          <w:rFonts w:ascii="Times New Roman" w:hAnsi="Times New Roman" w:cs="Times New Roman"/>
          <w:b/>
          <w:i/>
        </w:rPr>
      </w:pPr>
      <w:r w:rsidRPr="00D86EAF">
        <w:rPr>
          <w:rFonts w:ascii="Times New Roman" w:hAnsi="Times New Roman" w:cs="Times New Roman"/>
          <w:b/>
          <w:i/>
        </w:rPr>
        <w:t>Definitii</w:t>
      </w:r>
    </w:p>
    <w:p w:rsidR="00E10BD7" w:rsidRPr="00D86EAF" w:rsidRDefault="00E10BD7" w:rsidP="00DA005D">
      <w:pPr>
        <w:spacing w:line="276" w:lineRule="auto"/>
        <w:jc w:val="both"/>
        <w:rPr>
          <w:rFonts w:ascii="Times New Roman" w:hAnsi="Times New Roman" w:cs="Times New Roman"/>
          <w:lang w:val="ro-RO"/>
        </w:rPr>
      </w:pPr>
      <w:r w:rsidRPr="00D86EAF">
        <w:rPr>
          <w:rFonts w:ascii="Times New Roman" w:hAnsi="Times New Roman" w:cs="Times New Roman"/>
          <w:b/>
          <w:lang w:val="ro-RO"/>
        </w:rPr>
        <w:t>Abordare „bottom up” (de jos în sus)</w:t>
      </w:r>
      <w:r w:rsidRPr="00D86EAF">
        <w:rPr>
          <w:rFonts w:ascii="Times New Roman" w:hAnsi="Times New Roman" w:cs="Times New Roman"/>
          <w:lang w:val="ro-RO"/>
        </w:rPr>
        <w:t xml:space="preserve"> - Participarea activă a populației locale în procesul de planificare, luare a deciziilor și implementare a str</w:t>
      </w:r>
      <w:r w:rsidR="00814926" w:rsidRPr="00D86EAF">
        <w:rPr>
          <w:rFonts w:ascii="Times New Roman" w:hAnsi="Times New Roman" w:cs="Times New Roman"/>
          <w:lang w:val="ro-RO"/>
        </w:rPr>
        <w:t>ategiilor de dezvoltare a zonei</w:t>
      </w:r>
    </w:p>
    <w:p w:rsidR="00B1786B" w:rsidRPr="00D86EAF" w:rsidRDefault="00B1786B" w:rsidP="00DA005D">
      <w:pPr>
        <w:spacing w:line="276" w:lineRule="auto"/>
        <w:jc w:val="both"/>
        <w:rPr>
          <w:rFonts w:ascii="Times New Roman" w:hAnsi="Times New Roman" w:cs="Times New Roman"/>
        </w:rPr>
      </w:pPr>
      <w:r w:rsidRPr="00D86EAF">
        <w:rPr>
          <w:rFonts w:ascii="Times New Roman" w:hAnsi="Times New Roman" w:cs="Times New Roman"/>
          <w:b/>
        </w:rPr>
        <w:t>Angajament</w:t>
      </w:r>
      <w:r w:rsidR="006E64D5" w:rsidRPr="00D86EAF">
        <w:rPr>
          <w:rFonts w:ascii="Times New Roman" w:hAnsi="Times New Roman" w:cs="Times New Roman"/>
        </w:rPr>
        <w:t>–</w:t>
      </w:r>
      <w:r w:rsidRPr="00D86EAF">
        <w:rPr>
          <w:rFonts w:ascii="Times New Roman" w:hAnsi="Times New Roman" w:cs="Times New Roman"/>
        </w:rPr>
        <w:t xml:space="preserve"> reprezintăvoinţaexprimatăprintr-un document asumatprinsemnătură de un solicitant al sprijinuluifinanciar, prin care acesta se obligăsărespectecondiţiilegeneraleşispecifice de acordare a sprijinuluipentrufiecaremăsură/submăsură/pachet/</w:t>
      </w:r>
      <w:r w:rsidR="006E64D5" w:rsidRPr="00D86EAF">
        <w:rPr>
          <w:rFonts w:ascii="Times New Roman" w:hAnsi="Times New Roman" w:cs="Times New Roman"/>
        </w:rPr>
        <w:t xml:space="preserve">variant </w:t>
      </w:r>
      <w:r w:rsidRPr="00D86EAF">
        <w:rPr>
          <w:rFonts w:ascii="Times New Roman" w:hAnsi="Times New Roman" w:cs="Times New Roman"/>
        </w:rPr>
        <w:t>vizată, astfel cum sunt prevăzuteînfişelemăsurilor din PNDR 2014-2020 şidetaliateînlegislaţianaţională</w:t>
      </w:r>
    </w:p>
    <w:p w:rsidR="00B1786B" w:rsidRPr="00D86EAF" w:rsidRDefault="00B1786B" w:rsidP="00DA005D">
      <w:pPr>
        <w:spacing w:line="276" w:lineRule="auto"/>
        <w:jc w:val="both"/>
        <w:rPr>
          <w:rFonts w:ascii="Times New Roman" w:hAnsi="Times New Roman" w:cs="Times New Roman"/>
        </w:rPr>
      </w:pPr>
      <w:r w:rsidRPr="00D86EAF">
        <w:rPr>
          <w:rFonts w:ascii="Times New Roman" w:hAnsi="Times New Roman" w:cs="Times New Roman"/>
          <w:b/>
          <w:bCs/>
        </w:rPr>
        <w:t>Beneficiar</w:t>
      </w:r>
      <w:r w:rsidRPr="00D86EAF">
        <w:rPr>
          <w:rFonts w:ascii="Times New Roman" w:hAnsi="Times New Roman" w:cs="Times New Roman"/>
          <w:b/>
        </w:rPr>
        <w:t xml:space="preserve">– </w:t>
      </w:r>
      <w:r w:rsidRPr="00D86EAF">
        <w:rPr>
          <w:rFonts w:ascii="Times New Roman" w:hAnsi="Times New Roman" w:cs="Times New Roman"/>
        </w:rPr>
        <w:t xml:space="preserve">parteneriatulconstituit din </w:t>
      </w:r>
      <w:r w:rsidR="006E64D5" w:rsidRPr="00D86EAF">
        <w:rPr>
          <w:rFonts w:ascii="Times New Roman" w:hAnsi="Times New Roman" w:cs="Times New Roman"/>
        </w:rPr>
        <w:t xml:space="preserve">personae </w:t>
      </w:r>
      <w:r w:rsidRPr="00D86EAF">
        <w:rPr>
          <w:rFonts w:ascii="Times New Roman" w:hAnsi="Times New Roman" w:cs="Times New Roman"/>
        </w:rPr>
        <w:t xml:space="preserve">fizice, </w:t>
      </w:r>
      <w:r w:rsidR="006E64D5" w:rsidRPr="00D86EAF">
        <w:rPr>
          <w:rFonts w:ascii="Times New Roman" w:hAnsi="Times New Roman" w:cs="Times New Roman"/>
        </w:rPr>
        <w:t xml:space="preserve">personae </w:t>
      </w:r>
      <w:r w:rsidRPr="00D86EAF">
        <w:rPr>
          <w:rFonts w:ascii="Times New Roman" w:hAnsi="Times New Roman" w:cs="Times New Roman"/>
        </w:rPr>
        <w:t xml:space="preserve">juridice, </w:t>
      </w:r>
      <w:r w:rsidR="006E64D5" w:rsidRPr="00D86EAF">
        <w:rPr>
          <w:rFonts w:ascii="Times New Roman" w:hAnsi="Times New Roman" w:cs="Times New Roman"/>
        </w:rPr>
        <w:t xml:space="preserve">personae </w:t>
      </w:r>
      <w:r w:rsidRPr="00D86EAF">
        <w:rPr>
          <w:rFonts w:ascii="Times New Roman" w:hAnsi="Times New Roman" w:cs="Times New Roman"/>
        </w:rPr>
        <w:t>fiziceautorizate, întreprinderiindividuale, întreprinderi</w:t>
      </w:r>
      <w:r w:rsidR="006E64D5" w:rsidRPr="00D86EAF">
        <w:rPr>
          <w:rFonts w:ascii="Times New Roman" w:hAnsi="Times New Roman" w:cs="Times New Roman"/>
        </w:rPr>
        <w:t xml:space="preserve"> familial </w:t>
      </w:r>
      <w:r w:rsidRPr="00D86EAF">
        <w:rPr>
          <w:rFonts w:ascii="Times New Roman" w:hAnsi="Times New Roman" w:cs="Times New Roman"/>
        </w:rPr>
        <w:t>șioricealtăentitaterelevantă care a realizat un proiectşi care a încheiat un contract de finanţare cu AFIR, prinintermediulLiderului de proiect, pentruaccesareafonduriloreuropeneprin FE</w:t>
      </w:r>
      <w:r w:rsidR="00814926" w:rsidRPr="00D86EAF">
        <w:rPr>
          <w:rFonts w:ascii="Times New Roman" w:hAnsi="Times New Roman" w:cs="Times New Roman"/>
        </w:rPr>
        <w:t>ADR</w:t>
      </w:r>
    </w:p>
    <w:p w:rsidR="00925DF1" w:rsidRPr="00D86EAF" w:rsidRDefault="00925DF1" w:rsidP="00DA005D">
      <w:p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b/>
          <w:lang w:val="ro-RO"/>
        </w:rPr>
        <w:t xml:space="preserve">Cerere de finanțare - </w:t>
      </w:r>
      <w:r w:rsidRPr="00D86EAF">
        <w:rPr>
          <w:rFonts w:ascii="Times New Roman" w:eastAsia="Times New Roman" w:hAnsi="Times New Roman" w:cs="Times New Roman"/>
          <w:lang w:val="ro-RO"/>
        </w:rPr>
        <w:t>document depus de către un solicitant în vederea obținerii spri</w:t>
      </w:r>
      <w:r w:rsidR="00814926" w:rsidRPr="00D86EAF">
        <w:rPr>
          <w:rFonts w:ascii="Times New Roman" w:eastAsia="Times New Roman" w:hAnsi="Times New Roman" w:cs="Times New Roman"/>
          <w:lang w:val="ro-RO"/>
        </w:rPr>
        <w:t>jinului financiar nerambursabil</w:t>
      </w:r>
    </w:p>
    <w:p w:rsidR="00414293" w:rsidRPr="00D86EAF" w:rsidRDefault="00414293" w:rsidP="00DA005D">
      <w:p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b/>
          <w:lang w:val="ro-RO"/>
        </w:rPr>
        <w:t>Condiţia artificială</w:t>
      </w:r>
      <w:r w:rsidRPr="00D86EAF">
        <w:rPr>
          <w:rFonts w:ascii="Times New Roman" w:eastAsia="Times New Roman" w:hAnsi="Times New Roman" w:cs="Times New Roman"/>
          <w:lang w:val="ro-RO"/>
        </w:rPr>
        <w:t xml:space="preserve"> – reprezintă condiţia creată de solicitant/ beneficiar în vederea obţinerii unor avantaje care contravin obiectivelor legislaţiei în vigoare şi care conduce fie la neacordarea sprijinului, fie la recuperarea sumelor plătite până la momentul descoperirii acesteia, conform prevederilor art. 60 din Regulamentul nr 1306/ 2013, cu modifică</w:t>
      </w:r>
      <w:r w:rsidR="00FF68E8" w:rsidRPr="00D86EAF">
        <w:rPr>
          <w:rFonts w:ascii="Times New Roman" w:eastAsia="Times New Roman" w:hAnsi="Times New Roman" w:cs="Times New Roman"/>
          <w:lang w:val="ro-RO"/>
        </w:rPr>
        <w:t>rile și completările ulterioare</w:t>
      </w:r>
    </w:p>
    <w:p w:rsidR="00375F05" w:rsidRPr="00D86EAF" w:rsidRDefault="00375F05" w:rsidP="00DA005D">
      <w:pPr>
        <w:spacing w:line="276" w:lineRule="auto"/>
        <w:jc w:val="both"/>
        <w:rPr>
          <w:rFonts w:ascii="Times New Roman" w:hAnsi="Times New Roman" w:cs="Times New Roman"/>
        </w:rPr>
      </w:pPr>
      <w:r w:rsidRPr="00D86EAF">
        <w:rPr>
          <w:rFonts w:ascii="Times New Roman" w:hAnsi="Times New Roman" w:cs="Times New Roman"/>
          <w:b/>
        </w:rPr>
        <w:t>Cofinanțarepublică</w:t>
      </w:r>
      <w:r w:rsidRPr="00D86EAF">
        <w:rPr>
          <w:rFonts w:ascii="Times New Roman" w:hAnsi="Times New Roman" w:cs="Times New Roman"/>
        </w:rPr>
        <w:t xml:space="preserve"> – reprezintăfondurilenerambursabile</w:t>
      </w:r>
      <w:r w:rsidR="006E64D5" w:rsidRPr="00D86EAF">
        <w:rPr>
          <w:rFonts w:ascii="Times New Roman" w:hAnsi="Times New Roman" w:cs="Times New Roman"/>
        </w:rPr>
        <w:t xml:space="preserve"> allocate </w:t>
      </w:r>
      <w:r w:rsidRPr="00D86EAF">
        <w:rPr>
          <w:rFonts w:ascii="Times New Roman" w:hAnsi="Times New Roman" w:cs="Times New Roman"/>
        </w:rPr>
        <w:t xml:space="preserve">proiectelorprin FEADR </w:t>
      </w:r>
      <w:r w:rsidR="006E64D5" w:rsidRPr="00D86EAF">
        <w:rPr>
          <w:rFonts w:ascii="Times New Roman" w:hAnsi="Times New Roman" w:cs="Times New Roman"/>
        </w:rPr>
        <w:t>–</w:t>
      </w:r>
      <w:r w:rsidRPr="00D86EAF">
        <w:rPr>
          <w:rFonts w:ascii="Times New Roman" w:hAnsi="Times New Roman" w:cs="Times New Roman"/>
        </w:rPr>
        <w:t xml:space="preserve"> aceastaesteasigurataprincontribuțiaUniuniiEu</w:t>
      </w:r>
      <w:r w:rsidR="00FF68E8" w:rsidRPr="00D86EAF">
        <w:rPr>
          <w:rFonts w:ascii="Times New Roman" w:hAnsi="Times New Roman" w:cs="Times New Roman"/>
        </w:rPr>
        <w:t>ropeneși a GuvernuluiRomâniei</w:t>
      </w:r>
    </w:p>
    <w:p w:rsidR="00275A64" w:rsidRPr="00D86EAF" w:rsidRDefault="00275A64" w:rsidP="00DA005D">
      <w:pPr>
        <w:spacing w:line="276" w:lineRule="auto"/>
        <w:jc w:val="both"/>
        <w:rPr>
          <w:rFonts w:ascii="Times New Roman" w:hAnsi="Times New Roman" w:cs="Times New Roman"/>
        </w:rPr>
      </w:pPr>
      <w:r w:rsidRPr="00D86EAF">
        <w:rPr>
          <w:rFonts w:ascii="Times New Roman" w:hAnsi="Times New Roman" w:cs="Times New Roman"/>
          <w:b/>
        </w:rPr>
        <w:t>Conformitate</w:t>
      </w:r>
      <w:r w:rsidRPr="00D86EAF">
        <w:rPr>
          <w:rFonts w:ascii="Times New Roman" w:hAnsi="Times New Roman" w:cs="Times New Roman"/>
        </w:rPr>
        <w:t>- etapa de verificare a proiectuluiceconstă înverificarea</w:t>
      </w:r>
      <w:r w:rsidR="00264E7C" w:rsidRPr="00D86EAF">
        <w:rPr>
          <w:rFonts w:ascii="Times New Roman" w:hAnsi="Times New Roman" w:cs="Times New Roman"/>
        </w:rPr>
        <w:t>corectitudiniiintocmiriicere</w:t>
      </w:r>
      <w:r w:rsidR="00B53AE0" w:rsidRPr="00D86EAF">
        <w:rPr>
          <w:rFonts w:ascii="Times New Roman" w:hAnsi="Times New Roman" w:cs="Times New Roman"/>
        </w:rPr>
        <w:t>rii de finantare</w:t>
      </w:r>
      <w:r w:rsidR="00E5732C" w:rsidRPr="00D86EAF">
        <w:rPr>
          <w:rFonts w:ascii="Times New Roman" w:hAnsi="Times New Roman" w:cs="Times New Roman"/>
        </w:rPr>
        <w:t xml:space="preserve">, </w:t>
      </w:r>
      <w:r w:rsidR="00E5732C" w:rsidRPr="00D86EAF">
        <w:rPr>
          <w:rFonts w:ascii="Times New Roman" w:hAnsi="Times New Roman" w:cs="Times New Roman"/>
          <w:lang w:val="ro-RO"/>
        </w:rPr>
        <w:t>existentei tuturor documentelor menţionate şi că acestea îndeplinesc condiţiile cerute</w:t>
      </w:r>
    </w:p>
    <w:p w:rsidR="00375F05" w:rsidRPr="00D86EAF" w:rsidRDefault="00375F05" w:rsidP="00DA005D">
      <w:pPr>
        <w:spacing w:line="276" w:lineRule="auto"/>
        <w:jc w:val="both"/>
        <w:rPr>
          <w:rFonts w:ascii="Times New Roman" w:hAnsi="Times New Roman" w:cs="Times New Roman"/>
        </w:rPr>
      </w:pPr>
      <w:r w:rsidRPr="00D86EAF">
        <w:rPr>
          <w:rFonts w:ascii="Times New Roman" w:hAnsi="Times New Roman" w:cs="Times New Roman"/>
          <w:b/>
        </w:rPr>
        <w:t>Contract/Decizie de Finanțare</w:t>
      </w:r>
      <w:r w:rsidRPr="00D86EAF">
        <w:rPr>
          <w:rFonts w:ascii="Times New Roman" w:hAnsi="Times New Roman" w:cs="Times New Roman"/>
        </w:rPr>
        <w:t xml:space="preserve"> – reprezintădocumentuljuridicîncheiatîncondiţiilelegiiîntreAgenţiapentruFinanţareaInvestiţiilorRuraleşibeneficiar, prin care se stabilescobiectul, drepturileşiobligaţiilepărţilor, durata de execuție/valabilitate, valoarea, plata, precum şialtedispoziţiişicondiţiispecifice, prin care se acordăasistenţăfinanciarănerambursabilă din FEADR şi de la bugetul de stat, înscopulatingeriiobiectivelormăsur</w:t>
      </w:r>
      <w:r w:rsidR="00FF68E8" w:rsidRPr="00D86EAF">
        <w:rPr>
          <w:rFonts w:ascii="Times New Roman" w:hAnsi="Times New Roman" w:cs="Times New Roman"/>
        </w:rPr>
        <w:t>ilorcuprinseîn PNDR 2014-2020</w:t>
      </w:r>
    </w:p>
    <w:p w:rsidR="00B1786B" w:rsidRPr="00D86EAF" w:rsidRDefault="00B1786B" w:rsidP="00DA005D">
      <w:pPr>
        <w:spacing w:line="276" w:lineRule="auto"/>
        <w:jc w:val="both"/>
        <w:rPr>
          <w:rFonts w:ascii="Times New Roman" w:hAnsi="Times New Roman" w:cs="Times New Roman"/>
        </w:rPr>
      </w:pPr>
      <w:r w:rsidRPr="00D86EAF">
        <w:rPr>
          <w:rFonts w:ascii="Times New Roman" w:hAnsi="Times New Roman" w:cs="Times New Roman"/>
          <w:b/>
        </w:rPr>
        <w:t>Colaborator extern</w:t>
      </w:r>
      <w:r w:rsidR="006E64D5" w:rsidRPr="00D86EAF">
        <w:rPr>
          <w:rFonts w:ascii="Times New Roman" w:hAnsi="Times New Roman" w:cs="Times New Roman"/>
        </w:rPr>
        <w:t>–</w:t>
      </w:r>
      <w:r w:rsidRPr="00D86EAF">
        <w:rPr>
          <w:rFonts w:ascii="Times New Roman" w:hAnsi="Times New Roman" w:cs="Times New Roman"/>
        </w:rPr>
        <w:t xml:space="preserve"> persoanăfizică, persoanafizicăautorizată, II, IF saujuridicăcecolaborează cu Parteneriatul la o acțiune/ activitate</w:t>
      </w:r>
      <w:r w:rsidR="006E64D5" w:rsidRPr="00D86EAF">
        <w:rPr>
          <w:rFonts w:ascii="Times New Roman" w:hAnsi="Times New Roman" w:cs="Times New Roman"/>
        </w:rPr>
        <w:t xml:space="preserve"> specific </w:t>
      </w:r>
      <w:r w:rsidRPr="00D86EAF">
        <w:rPr>
          <w:rFonts w:ascii="Times New Roman" w:hAnsi="Times New Roman" w:cs="Times New Roman"/>
        </w:rPr>
        <w:t>acestuia, prinacordarea de expertizăspecificăce nu poate fi asigurată d</w:t>
      </w:r>
      <w:r w:rsidR="00FF68E8" w:rsidRPr="00D86EAF">
        <w:rPr>
          <w:rFonts w:ascii="Times New Roman" w:hAnsi="Times New Roman" w:cs="Times New Roman"/>
        </w:rPr>
        <w:t>e cătremembriiparteneriatului</w:t>
      </w:r>
    </w:p>
    <w:p w:rsidR="00B1786B" w:rsidRPr="00D86EAF" w:rsidRDefault="00B1786B" w:rsidP="00DA005D">
      <w:pPr>
        <w:spacing w:line="276" w:lineRule="auto"/>
        <w:jc w:val="both"/>
        <w:rPr>
          <w:rFonts w:ascii="Times New Roman" w:hAnsi="Times New Roman" w:cs="Times New Roman"/>
        </w:rPr>
      </w:pPr>
      <w:r w:rsidRPr="00D86EAF">
        <w:rPr>
          <w:rFonts w:ascii="Times New Roman" w:hAnsi="Times New Roman" w:cs="Times New Roman"/>
          <w:b/>
        </w:rPr>
        <w:t>Comercializareaproduseloragricole</w:t>
      </w:r>
      <w:r w:rsidRPr="00D86EAF">
        <w:rPr>
          <w:rFonts w:ascii="Times New Roman" w:hAnsi="Times New Roman" w:cs="Times New Roman"/>
        </w:rPr>
        <w:t>, conform definiţiei din R(UE) 651/2014 înseamnădeținereasauexpunereaunuiprodusagricolînvedereavânzării, a puneriiînvânzare, a livrăriisau a oricăreialteforme de introducere pe piață, cu excepțiaprimeivânzări de către un producătorprimarcătrerevânzătorisauprelucrătoriși a oricăreialteactivități de pregătire a produsuluipentruaceastăprimăvânzare; o vânzareefectuată de un producătorprimarcătreconsumatoriifinaliesteconsideratăcomercializare de produseagricoleîncazulîn care se desfășoarăînspații separate, rezervateacesteiactivități.</w:t>
      </w:r>
    </w:p>
    <w:p w:rsidR="00B1786B" w:rsidRPr="00D86EAF" w:rsidRDefault="00B1786B" w:rsidP="00DA005D">
      <w:pPr>
        <w:spacing w:line="276" w:lineRule="auto"/>
        <w:jc w:val="both"/>
        <w:rPr>
          <w:rFonts w:ascii="Times New Roman" w:hAnsi="Times New Roman" w:cs="Times New Roman"/>
        </w:rPr>
      </w:pPr>
      <w:r w:rsidRPr="00D86EAF">
        <w:rPr>
          <w:rFonts w:ascii="Times New Roman" w:hAnsi="Times New Roman" w:cs="Times New Roman"/>
          <w:b/>
        </w:rPr>
        <w:lastRenderedPageBreak/>
        <w:t>Conflict de interese</w:t>
      </w:r>
      <w:r w:rsidR="006E64D5" w:rsidRPr="00D86EAF">
        <w:rPr>
          <w:rFonts w:ascii="Times New Roman" w:hAnsi="Times New Roman" w:cs="Times New Roman"/>
        </w:rPr>
        <w:t>–</w:t>
      </w:r>
      <w:r w:rsidRPr="00D86EAF">
        <w:rPr>
          <w:rFonts w:ascii="Times New Roman" w:hAnsi="Times New Roman" w:cs="Times New Roman"/>
        </w:rPr>
        <w:t xml:space="preserve"> oricesituație care împiedicăpărțilecontractantesăaibă o atitudineprofesionistă, obiectivășiimparțialăsausă execute activitileprevăzuteîncontractul de finanțareîntr-o manierăprofesionistă, obiectivășiimparțială, din motive referitoare la familie, viațapersonală, , intereseeconomicesauoricealteinterese.Interesele anterior menționate</w:t>
      </w:r>
      <w:r w:rsidR="006E64D5" w:rsidRPr="00D86EAF">
        <w:rPr>
          <w:rFonts w:ascii="Times New Roman" w:hAnsi="Times New Roman" w:cs="Times New Roman"/>
        </w:rPr>
        <w:t xml:space="preserve"> include </w:t>
      </w:r>
      <w:r w:rsidRPr="00D86EAF">
        <w:rPr>
          <w:rFonts w:ascii="Times New Roman" w:hAnsi="Times New Roman" w:cs="Times New Roman"/>
        </w:rPr>
        <w:t>oriceavantajpentrupersoanaîncauză, soțul/soția, rude oriafinipână la gradul 4 inclusiv.Dispozițiilemenționatemai sus se aplicăpartenerilor, contractorilor, angajațilorbeneficiaruluiimplicațiînrealizareaprevederilorprezentului contract.</w:t>
      </w:r>
    </w:p>
    <w:p w:rsidR="00612716" w:rsidRPr="00D86EAF" w:rsidRDefault="00612716" w:rsidP="00DA005D">
      <w:pPr>
        <w:tabs>
          <w:tab w:val="left" w:pos="284"/>
          <w:tab w:val="left" w:pos="360"/>
          <w:tab w:val="left" w:pos="1440"/>
          <w:tab w:val="left" w:pos="9360"/>
        </w:tabs>
        <w:spacing w:line="276" w:lineRule="auto"/>
        <w:jc w:val="both"/>
        <w:rPr>
          <w:rFonts w:ascii="Times New Roman" w:eastAsia="Times New Roman" w:hAnsi="Times New Roman" w:cs="Times New Roman"/>
        </w:rPr>
      </w:pPr>
      <w:r w:rsidRPr="00D86EAF">
        <w:rPr>
          <w:rFonts w:ascii="Times New Roman" w:eastAsia="Times New Roman" w:hAnsi="Times New Roman" w:cs="Times New Roman"/>
          <w:b/>
          <w:bCs/>
        </w:rPr>
        <w:t>Derulareproiect</w:t>
      </w:r>
      <w:r w:rsidRPr="00D86EAF">
        <w:rPr>
          <w:rFonts w:ascii="Times New Roman" w:eastAsia="Times New Roman" w:hAnsi="Times New Roman" w:cs="Times New Roman"/>
        </w:rPr>
        <w:t>- reprezintătotalitateaactivitățilorefectuate de beneficiarul FEADR de la semnareacontractului/deciziei de finanțarepână la finalulperioadei de monitorizare a proiectului</w:t>
      </w:r>
    </w:p>
    <w:p w:rsidR="00D57A61" w:rsidRPr="00D86EAF" w:rsidRDefault="00D57A61"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b/>
          <w:lang w:val="ro-RO"/>
        </w:rPr>
        <w:t xml:space="preserve">Eligibilitate </w:t>
      </w:r>
      <w:r w:rsidRPr="00D86EAF">
        <w:rPr>
          <w:rFonts w:ascii="Times New Roman" w:eastAsia="Times New Roman" w:hAnsi="Times New Roman" w:cs="Times New Roman"/>
          <w:i/>
          <w:lang w:val="ro-RO"/>
        </w:rPr>
        <w:t xml:space="preserve">– </w:t>
      </w:r>
      <w:r w:rsidRPr="00D86EAF">
        <w:rPr>
          <w:rFonts w:ascii="Times New Roman" w:hAnsi="Times New Roman" w:cs="Times New Roman"/>
          <w:color w:val="000000"/>
          <w:lang w:val="ro-RO"/>
        </w:rPr>
        <w:t>suma criteriilor pe care un solicitant trebuie să le îndeplinească în vederea obținerii finanțării prin Măsurile/ Sub-măsurile din FEADR</w:t>
      </w:r>
      <w:r w:rsidRPr="00D86EAF">
        <w:rPr>
          <w:rFonts w:ascii="Times New Roman" w:eastAsia="Times New Roman" w:hAnsi="Times New Roman" w:cs="Times New Roman"/>
          <w:lang w:val="ro-RO"/>
        </w:rPr>
        <w:t>;</w:t>
      </w:r>
    </w:p>
    <w:p w:rsidR="00D57A61" w:rsidRPr="00D86EAF" w:rsidRDefault="00D57A61"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b/>
          <w:lang w:val="ro-RO"/>
        </w:rPr>
        <w:t>Evaluare</w:t>
      </w:r>
      <w:r w:rsidRPr="00D86EAF">
        <w:rPr>
          <w:rFonts w:ascii="Times New Roman" w:eastAsia="Times New Roman" w:hAnsi="Times New Roman" w:cs="Times New Roman"/>
          <w:lang w:val="ro-RO"/>
        </w:rPr>
        <w:t xml:space="preserve"> – acţiune procedurală prin care documentaţia ce însoţeşte cererea de finanţare este analizată pentru verificarea îndeplinirii criteriilor de eligibilitate şi pentru selectarea proiectului în vederea contractării;</w:t>
      </w:r>
    </w:p>
    <w:p w:rsidR="00C809B6" w:rsidRPr="00D86EAF" w:rsidRDefault="00C809B6" w:rsidP="00DA005D">
      <w:pPr>
        <w:tabs>
          <w:tab w:val="left" w:pos="284"/>
          <w:tab w:val="left" w:pos="360"/>
          <w:tab w:val="left" w:pos="1440"/>
          <w:tab w:val="left" w:pos="9360"/>
        </w:tabs>
        <w:spacing w:line="276" w:lineRule="auto"/>
        <w:jc w:val="both"/>
        <w:rPr>
          <w:rFonts w:ascii="Times New Roman" w:eastAsia="Times New Roman" w:hAnsi="Times New Roman" w:cs="Times New Roman"/>
        </w:rPr>
      </w:pPr>
      <w:r w:rsidRPr="00D86EAF">
        <w:rPr>
          <w:rFonts w:ascii="Times New Roman" w:eastAsia="Times New Roman" w:hAnsi="Times New Roman" w:cs="Times New Roman"/>
          <w:b/>
        </w:rPr>
        <w:t>Fermieri</w:t>
      </w:r>
      <w:r w:rsidR="00503A8B" w:rsidRPr="00D86EAF">
        <w:rPr>
          <w:rFonts w:ascii="Times New Roman" w:eastAsia="Times New Roman" w:hAnsi="Times New Roman" w:cs="Times New Roman"/>
        </w:rPr>
        <w:t xml:space="preserve">–personae </w:t>
      </w:r>
      <w:r w:rsidRPr="00D86EAF">
        <w:rPr>
          <w:rFonts w:ascii="Times New Roman" w:eastAsia="Times New Roman" w:hAnsi="Times New Roman" w:cs="Times New Roman"/>
        </w:rPr>
        <w:t xml:space="preserve">fizicesaujuridice (de drept public sauprivat) sau un grup de </w:t>
      </w:r>
      <w:r w:rsidR="00503A8B" w:rsidRPr="00D86EAF">
        <w:rPr>
          <w:rFonts w:ascii="Times New Roman" w:eastAsia="Times New Roman" w:hAnsi="Times New Roman" w:cs="Times New Roman"/>
        </w:rPr>
        <w:t xml:space="preserve">personae </w:t>
      </w:r>
      <w:r w:rsidRPr="00D86EAF">
        <w:rPr>
          <w:rFonts w:ascii="Times New Roman" w:eastAsia="Times New Roman" w:hAnsi="Times New Roman" w:cs="Times New Roman"/>
        </w:rPr>
        <w:t>fizicesaujuridice,indiferent de statutuljuridic pe care un astfel de grupşimembriisăiîldeţinîntemeiullegislaţieinaţionale, a căruiexploataţie se situează pe teritoriul RO şi care d</w:t>
      </w:r>
      <w:r w:rsidR="006D5EBF" w:rsidRPr="00D86EAF">
        <w:rPr>
          <w:rFonts w:ascii="Times New Roman" w:eastAsia="Times New Roman" w:hAnsi="Times New Roman" w:cs="Times New Roman"/>
        </w:rPr>
        <w:t>esfăşoară o activitateagricolă.</w:t>
      </w:r>
    </w:p>
    <w:p w:rsidR="006B5BBD" w:rsidRPr="00D86EAF" w:rsidRDefault="006B5BBD"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b/>
          <w:lang w:val="ro-RO"/>
        </w:rPr>
        <w:t>Ferma mică</w:t>
      </w:r>
      <w:r w:rsidRPr="00D86EAF">
        <w:rPr>
          <w:rFonts w:ascii="Times New Roman" w:eastAsia="Times New Roman" w:hAnsi="Times New Roman" w:cs="Times New Roman"/>
          <w:lang w:val="ro-RO"/>
        </w:rPr>
        <w:t xml:space="preserve"> - reprezintă exploataţia agricolă cu o dimensiune economica între 4.000 - 7.999 S.O. (valoarea producţiei standard).</w:t>
      </w:r>
    </w:p>
    <w:p w:rsidR="00375F05" w:rsidRPr="00D86EAF" w:rsidRDefault="006D5EBF" w:rsidP="00DA005D">
      <w:pPr>
        <w:spacing w:line="276" w:lineRule="auto"/>
        <w:jc w:val="both"/>
        <w:rPr>
          <w:rFonts w:ascii="Times New Roman" w:hAnsi="Times New Roman" w:cs="Times New Roman"/>
          <w:i/>
        </w:rPr>
      </w:pPr>
      <w:r w:rsidRPr="00D86EAF">
        <w:rPr>
          <w:rFonts w:ascii="Times New Roman" w:hAnsi="Times New Roman" w:cs="Times New Roman"/>
          <w:b/>
        </w:rPr>
        <w:t>Fișa</w:t>
      </w:r>
      <w:r w:rsidR="00375F05" w:rsidRPr="00D86EAF">
        <w:rPr>
          <w:rFonts w:ascii="Times New Roman" w:hAnsi="Times New Roman" w:cs="Times New Roman"/>
          <w:b/>
        </w:rPr>
        <w:t>măsurii</w:t>
      </w:r>
      <w:r w:rsidR="00375F05" w:rsidRPr="00D86EAF">
        <w:rPr>
          <w:rFonts w:ascii="Times New Roman" w:hAnsi="Times New Roman" w:cs="Times New Roman"/>
          <w:i/>
        </w:rPr>
        <w:t xml:space="preserve"> – </w:t>
      </w:r>
      <w:r w:rsidR="00375F05" w:rsidRPr="00D86EAF">
        <w:rPr>
          <w:rFonts w:ascii="Times New Roman" w:hAnsi="Times New Roman" w:cs="Times New Roman"/>
        </w:rPr>
        <w:t xml:space="preserve">reprezintădocumentul care descriemotivațiasprijinuluifinanciarnerambursabiloferit, obiectivelemăsurii, aria de aplicareșiacțiunileprevăzute, tipul de investiții/servicii, menționeazăcategoriile de </w:t>
      </w:r>
      <w:r w:rsidR="00503A8B" w:rsidRPr="00D86EAF">
        <w:rPr>
          <w:rFonts w:ascii="Times New Roman" w:hAnsi="Times New Roman" w:cs="Times New Roman"/>
        </w:rPr>
        <w:t xml:space="preserve">beneficiari </w:t>
      </w:r>
      <w:r w:rsidR="00375F05" w:rsidRPr="00D86EAF">
        <w:rPr>
          <w:rFonts w:ascii="Times New Roman" w:hAnsi="Times New Roman" w:cs="Times New Roman"/>
        </w:rPr>
        <w:t>șitipulșiintensitateasprijinului.</w:t>
      </w:r>
    </w:p>
    <w:p w:rsidR="00375F05" w:rsidRPr="00D86EAF" w:rsidRDefault="00375F05" w:rsidP="00DA005D">
      <w:pPr>
        <w:spacing w:line="276" w:lineRule="auto"/>
        <w:jc w:val="both"/>
        <w:rPr>
          <w:rFonts w:ascii="Times New Roman" w:hAnsi="Times New Roman" w:cs="Times New Roman"/>
        </w:rPr>
      </w:pPr>
      <w:r w:rsidRPr="00D86EAF">
        <w:rPr>
          <w:rFonts w:ascii="Times New Roman" w:hAnsi="Times New Roman" w:cs="Times New Roman"/>
          <w:b/>
        </w:rPr>
        <w:t>Fondurinerambursabile</w:t>
      </w:r>
      <w:r w:rsidRPr="00D86EAF">
        <w:rPr>
          <w:rFonts w:ascii="Times New Roman" w:hAnsi="Times New Roman" w:cs="Times New Roman"/>
          <w:i/>
        </w:rPr>
        <w:t xml:space="preserve"> – </w:t>
      </w:r>
      <w:r w:rsidRPr="00D86EAF">
        <w:rPr>
          <w:rFonts w:ascii="Times New Roman" w:hAnsi="Times New Roman" w:cs="Times New Roman"/>
        </w:rPr>
        <w:t>reprezintăfondurileacordateunei</w:t>
      </w:r>
      <w:r w:rsidR="00503A8B" w:rsidRPr="00D86EAF">
        <w:rPr>
          <w:rFonts w:ascii="Times New Roman" w:hAnsi="Times New Roman" w:cs="Times New Roman"/>
        </w:rPr>
        <w:t xml:space="preserve"> personae </w:t>
      </w:r>
      <w:r w:rsidRPr="00D86EAF">
        <w:rPr>
          <w:rFonts w:ascii="Times New Roman" w:hAnsi="Times New Roman" w:cs="Times New Roman"/>
        </w:rPr>
        <w:t>fizicesaujuridiceînbazaunorcriterii de eligibilitatepentrurealizarea de investiții/serviciiîncadrateîn aria de finanțare a Măsuriiși care nu trebuiereturnate – singureleexcepții sunt nerespectareaconditiilor</w:t>
      </w:r>
      <w:r w:rsidR="00503A8B" w:rsidRPr="00D86EAF">
        <w:rPr>
          <w:rFonts w:ascii="Times New Roman" w:hAnsi="Times New Roman" w:cs="Times New Roman"/>
        </w:rPr>
        <w:t xml:space="preserve"> contractual </w:t>
      </w:r>
      <w:r w:rsidRPr="00D86EAF">
        <w:rPr>
          <w:rFonts w:ascii="Times New Roman" w:hAnsi="Times New Roman" w:cs="Times New Roman"/>
        </w:rPr>
        <w:t>șinerealizareainvestiției/serviciului conform proiectuluiaprobat de AFIR.</w:t>
      </w:r>
    </w:p>
    <w:p w:rsidR="00E21637" w:rsidRPr="00D86EAF" w:rsidRDefault="00E21637" w:rsidP="00DA005D">
      <w:pPr>
        <w:spacing w:line="276" w:lineRule="auto"/>
        <w:jc w:val="both"/>
        <w:rPr>
          <w:rFonts w:ascii="Times New Roman" w:hAnsi="Times New Roman" w:cs="Times New Roman"/>
        </w:rPr>
      </w:pPr>
      <w:r w:rsidRPr="00D86EAF">
        <w:rPr>
          <w:rFonts w:ascii="Times New Roman" w:hAnsi="Times New Roman" w:cs="Times New Roman"/>
          <w:b/>
        </w:rPr>
        <w:t>Întreprindereparteneră</w:t>
      </w:r>
      <w:r w:rsidRPr="00D86EAF">
        <w:rPr>
          <w:rFonts w:ascii="Times New Roman" w:hAnsi="Times New Roman" w:cs="Times New Roman"/>
        </w:rPr>
        <w:t xml:space="preserve"> - întreprinderea care nu esteclasificată ca întreprinderelegatăşiîntre care existăurmătoarearelaţie: întreprinderea (din amonte) deţine, individual sauîncomun cu una orimaimulteîntreprinderi legate, 25% saumaimult din capitalul social ori din drepturile de vot ale uneialteîntreprinderi (din aval). Întreprinderealegatăesteîntreprinderea care deţinepeste 50% din capitalul social şi/saudrepturile de votînstructuraaltorîntreprinderi, înamontesauînaval.</w:t>
      </w:r>
    </w:p>
    <w:p w:rsidR="00E21637" w:rsidRPr="00D86EAF" w:rsidRDefault="00E21637" w:rsidP="00DA005D">
      <w:pPr>
        <w:spacing w:line="276" w:lineRule="auto"/>
        <w:jc w:val="both"/>
        <w:rPr>
          <w:rFonts w:ascii="Times New Roman" w:hAnsi="Times New Roman" w:cs="Times New Roman"/>
        </w:rPr>
      </w:pPr>
      <w:r w:rsidRPr="00D86EAF">
        <w:rPr>
          <w:rFonts w:ascii="Times New Roman" w:hAnsi="Times New Roman" w:cs="Times New Roman"/>
          <w:b/>
          <w:bCs/>
        </w:rPr>
        <w:t>Intermediar</w:t>
      </w:r>
      <w:r w:rsidRPr="00D86EAF">
        <w:rPr>
          <w:rFonts w:ascii="Times New Roman" w:hAnsi="Times New Roman" w:cs="Times New Roman"/>
        </w:rPr>
        <w:t>- aceaentitate care achiziționeazăprodusul de la fermierînscopulcomercializării. Procesatorul nu esteconsiderat</w:t>
      </w:r>
      <w:r w:rsidR="00503A8B" w:rsidRPr="00D86EAF">
        <w:rPr>
          <w:rFonts w:ascii="Times New Roman" w:hAnsi="Times New Roman" w:cs="Times New Roman"/>
        </w:rPr>
        <w:t xml:space="preserve"> intermediary </w:t>
      </w:r>
      <w:r w:rsidRPr="00D86EAF">
        <w:rPr>
          <w:rFonts w:ascii="Times New Roman" w:hAnsi="Times New Roman" w:cs="Times New Roman"/>
        </w:rPr>
        <w:t>dacăprocesează</w:t>
      </w:r>
      <w:r w:rsidR="00503A8B" w:rsidRPr="00D86EAF">
        <w:rPr>
          <w:rFonts w:ascii="Times New Roman" w:hAnsi="Times New Roman" w:cs="Times New Roman"/>
        </w:rPr>
        <w:t xml:space="preserve"> material </w:t>
      </w:r>
      <w:r w:rsidRPr="00D86EAF">
        <w:rPr>
          <w:rFonts w:ascii="Times New Roman" w:hAnsi="Times New Roman" w:cs="Times New Roman"/>
        </w:rPr>
        <w:t xml:space="preserve">primăpropriesauprocesareareprezintă o acțiune de prestare de serviciicătrefermier, cel din urmădeținândcontrolulasupraprodusuluișicondițiilor de comercializare (ex.: stabilireaprețului); </w:t>
      </w:r>
    </w:p>
    <w:p w:rsidR="00E21637" w:rsidRPr="00D86EAF" w:rsidRDefault="00E21637" w:rsidP="00DA005D">
      <w:pPr>
        <w:spacing w:line="276" w:lineRule="auto"/>
        <w:jc w:val="both"/>
        <w:rPr>
          <w:rFonts w:ascii="Times New Roman" w:hAnsi="Times New Roman" w:cs="Times New Roman"/>
        </w:rPr>
      </w:pPr>
      <w:r w:rsidRPr="00D86EAF">
        <w:rPr>
          <w:rFonts w:ascii="Times New Roman" w:hAnsi="Times New Roman" w:cs="Times New Roman"/>
        </w:rPr>
        <w:t>In cazulprocesării / comercializariiproductieimembrilorprinintermediulformelorasociative, entitatea care realizeazaprocesarea/comercializarea (forma asociativa) nu este</w:t>
      </w:r>
      <w:r w:rsidR="00503A8B" w:rsidRPr="00D86EAF">
        <w:rPr>
          <w:rFonts w:ascii="Times New Roman" w:hAnsi="Times New Roman" w:cs="Times New Roman"/>
        </w:rPr>
        <w:t xml:space="preserve"> considerate </w:t>
      </w:r>
      <w:r w:rsidRPr="00D86EAF">
        <w:rPr>
          <w:rFonts w:ascii="Times New Roman" w:hAnsi="Times New Roman" w:cs="Times New Roman"/>
        </w:rPr>
        <w:lastRenderedPageBreak/>
        <w:t>intermediar. Aceastăprevedereestevalabilășiîncazulprocesării / comercializăriiprinintermediulmembrilorparteneriatului.</w:t>
      </w:r>
    </w:p>
    <w:p w:rsidR="00612716" w:rsidRPr="00D86EAF" w:rsidRDefault="00612716" w:rsidP="00DA005D">
      <w:pPr>
        <w:spacing w:line="276" w:lineRule="auto"/>
        <w:jc w:val="both"/>
        <w:rPr>
          <w:rFonts w:ascii="Times New Roman" w:hAnsi="Times New Roman" w:cs="Times New Roman"/>
        </w:rPr>
      </w:pPr>
      <w:r w:rsidRPr="00D86EAF">
        <w:rPr>
          <w:rFonts w:ascii="Times New Roman" w:hAnsi="Times New Roman" w:cs="Times New Roman"/>
          <w:b/>
        </w:rPr>
        <w:t>Implementareproiect</w:t>
      </w:r>
      <w:r w:rsidRPr="00D86EAF">
        <w:rPr>
          <w:rFonts w:ascii="Times New Roman" w:hAnsi="Times New Roman" w:cs="Times New Roman"/>
        </w:rPr>
        <w:t>– reprezintătotalitateaactivitățilorefectuate de beneficiarul FEADR de la semnareacontractului/deciziei de finanțarepână la data depuneriiultimeitranșe de plată</w:t>
      </w:r>
    </w:p>
    <w:p w:rsidR="00DE5DF1" w:rsidRPr="00D86EAF" w:rsidRDefault="00DE5DF1" w:rsidP="00DA005D">
      <w:pPr>
        <w:spacing w:line="276" w:lineRule="auto"/>
        <w:jc w:val="both"/>
        <w:rPr>
          <w:rFonts w:ascii="Times New Roman" w:hAnsi="Times New Roman" w:cs="Times New Roman"/>
        </w:rPr>
      </w:pPr>
      <w:r w:rsidRPr="00D86EAF">
        <w:rPr>
          <w:rFonts w:ascii="Times New Roman" w:hAnsi="Times New Roman" w:cs="Times New Roman"/>
          <w:b/>
        </w:rPr>
        <w:t xml:space="preserve">Lanțscurt - </w:t>
      </w:r>
      <w:r w:rsidRPr="00D86EAF">
        <w:rPr>
          <w:rFonts w:ascii="Times New Roman" w:hAnsi="Times New Roman" w:cs="Times New Roman"/>
        </w:rPr>
        <w:t xml:space="preserve">configurație a lanțuluialimentar care nu implicămaimult de un </w:t>
      </w:r>
      <w:r w:rsidR="00503A8B" w:rsidRPr="00D86EAF">
        <w:rPr>
          <w:rFonts w:ascii="Times New Roman" w:hAnsi="Times New Roman" w:cs="Times New Roman"/>
        </w:rPr>
        <w:t xml:space="preserve">intermediary </w:t>
      </w:r>
      <w:r w:rsidRPr="00D86EAF">
        <w:rPr>
          <w:rFonts w:ascii="Times New Roman" w:hAnsi="Times New Roman" w:cs="Times New Roman"/>
        </w:rPr>
        <w:t>întreproducătorșiconsumator;</w:t>
      </w:r>
    </w:p>
    <w:p w:rsidR="00E21637" w:rsidRPr="00D86EAF" w:rsidRDefault="00E21637" w:rsidP="00DA005D">
      <w:pPr>
        <w:spacing w:line="276" w:lineRule="auto"/>
        <w:jc w:val="both"/>
        <w:rPr>
          <w:rFonts w:ascii="Times New Roman" w:hAnsi="Times New Roman" w:cs="Times New Roman"/>
        </w:rPr>
      </w:pPr>
      <w:r w:rsidRPr="00D86EAF">
        <w:rPr>
          <w:rFonts w:ascii="Times New Roman" w:hAnsi="Times New Roman" w:cs="Times New Roman"/>
          <w:b/>
        </w:rPr>
        <w:t>Lider de proiect</w:t>
      </w:r>
      <w:r w:rsidRPr="00D86EAF">
        <w:rPr>
          <w:rFonts w:ascii="Times New Roman" w:hAnsi="Times New Roman" w:cs="Times New Roman"/>
        </w:rPr>
        <w:t xml:space="preserve"> - este PFA, II, IF saupersoanajuridică (de drept public sauprivat) desemnatasareprezinteparteneriatulînrelatiacontractuala cu AFIR, conform legislatieiînvigoare</w:t>
      </w:r>
    </w:p>
    <w:p w:rsidR="006C576E" w:rsidRPr="00D86EAF" w:rsidRDefault="006C576E" w:rsidP="00DA005D">
      <w:pPr>
        <w:spacing w:line="276" w:lineRule="auto"/>
        <w:jc w:val="both"/>
        <w:rPr>
          <w:rFonts w:ascii="Times New Roman" w:hAnsi="Times New Roman" w:cs="Times New Roman"/>
        </w:rPr>
      </w:pPr>
      <w:r w:rsidRPr="00D86EAF">
        <w:rPr>
          <w:rFonts w:ascii="Times New Roman" w:hAnsi="Times New Roman" w:cs="Times New Roman"/>
          <w:b/>
        </w:rPr>
        <w:t>Măsură</w:t>
      </w:r>
      <w:r w:rsidRPr="00D86EAF">
        <w:rPr>
          <w:rFonts w:ascii="Times New Roman" w:hAnsi="Times New Roman" w:cs="Times New Roman"/>
        </w:rPr>
        <w:t xml:space="preserve"> – </w:t>
      </w:r>
      <w:commentRangeStart w:id="1"/>
      <w:r w:rsidR="00FF72B1" w:rsidRPr="00DF7C87">
        <w:rPr>
          <w:rFonts w:eastAsia="Calibri"/>
          <w:color w:val="000000"/>
        </w:rPr>
        <w:t>set de operațiuni care contribuie la realizarea uneia sau mai multora dintre prioritățile Uniunii Europene în materie de dezvoltare rurală</w:t>
      </w:r>
      <w:commentRangeEnd w:id="1"/>
      <w:r w:rsidR="00FF72B1">
        <w:rPr>
          <w:rStyle w:val="CommentReference"/>
        </w:rPr>
        <w:commentReference w:id="1"/>
      </w:r>
      <w:r w:rsidR="00702B52" w:rsidRPr="00D86EAF">
        <w:rPr>
          <w:rFonts w:ascii="Times New Roman" w:hAnsi="Times New Roman" w:cs="Times New Roman"/>
        </w:rPr>
        <w:t>.</w:t>
      </w:r>
    </w:p>
    <w:p w:rsidR="00E21637" w:rsidRPr="00D86EAF" w:rsidRDefault="00E21637" w:rsidP="00DA005D">
      <w:pPr>
        <w:spacing w:line="276" w:lineRule="auto"/>
        <w:jc w:val="both"/>
        <w:rPr>
          <w:rFonts w:ascii="Times New Roman" w:hAnsi="Times New Roman" w:cs="Times New Roman"/>
          <w:color w:val="000000" w:themeColor="text1"/>
          <w:lang w:val="ro-RO"/>
        </w:rPr>
      </w:pPr>
      <w:r w:rsidRPr="00D86EAF">
        <w:rPr>
          <w:rFonts w:ascii="Times New Roman" w:hAnsi="Times New Roman" w:cs="Times New Roman"/>
          <w:b/>
          <w:color w:val="000000" w:themeColor="text1"/>
          <w:lang w:val="ro-RO"/>
        </w:rPr>
        <w:t xml:space="preserve">"Piața locală" </w:t>
      </w:r>
      <w:r w:rsidRPr="00D86EAF">
        <w:rPr>
          <w:rFonts w:ascii="Times New Roman" w:hAnsi="Times New Roman" w:cs="Times New Roman"/>
          <w:color w:val="000000" w:themeColor="text1"/>
          <w:lang w:val="ro-RO"/>
        </w:rPr>
        <w:t>- este definită ca o rază de comercializare care nu depășește 75 km de la exploatația de origine a produsului. Distanța dintre exploatația de origine a produsului/produselor și punctul de comercializare se calculează prin intermediul GPS.Se va avea în vedere distanța rutieră cea mai scurtă.Dovada încadrării în limita de km menționată anterior nu este necesară. Distanța va fi verificată de AFIR. Solicitantul trebuie să se asigure înainte de depunerea proiectului că se încadrează în limita de mai sus și să menționeze în proiect distanța maximă dintre exploatația de origine a produsului/produselor și punctul de comercializare.</w:t>
      </w:r>
    </w:p>
    <w:p w:rsidR="000F3A92" w:rsidRPr="00D86EAF" w:rsidRDefault="000F3A92" w:rsidP="00DA005D">
      <w:pPr>
        <w:spacing w:line="276" w:lineRule="auto"/>
        <w:jc w:val="both"/>
        <w:rPr>
          <w:rFonts w:ascii="Times New Roman" w:hAnsi="Times New Roman" w:cs="Times New Roman"/>
          <w:color w:val="000000" w:themeColor="text1"/>
          <w:lang w:val="ro-RO"/>
        </w:rPr>
      </w:pPr>
      <w:r w:rsidRPr="00D86EAF">
        <w:rPr>
          <w:rFonts w:ascii="Times New Roman" w:hAnsi="Times New Roman" w:cs="Times New Roman"/>
          <w:b/>
          <w:color w:val="000000" w:themeColor="text1"/>
          <w:lang w:val="ro-RO"/>
        </w:rPr>
        <w:t>Partener</w:t>
      </w:r>
      <w:r w:rsidRPr="00D86EAF">
        <w:rPr>
          <w:rFonts w:ascii="Times New Roman" w:hAnsi="Times New Roman" w:cs="Times New Roman"/>
          <w:color w:val="000000" w:themeColor="text1"/>
          <w:lang w:val="ro-RO"/>
        </w:rPr>
        <w:t xml:space="preserve"> - persoană fizică sau juridică (de drept public sau privat), care acționează pentru atingerea scopului comun stabilit, în conformitate cu prevederile AP. Exemplu: o asociaţie profesională, organizaţie guvernamentală sau neguvernamentală, o înterprindere privată etc; </w:t>
      </w:r>
      <w:r w:rsidRPr="00D86EAF">
        <w:rPr>
          <w:rFonts w:ascii="Times New Roman" w:hAnsi="Times New Roman" w:cs="Times New Roman"/>
          <w:b/>
          <w:color w:val="000000" w:themeColor="text1"/>
          <w:lang w:val="ro-RO"/>
        </w:rPr>
        <w:t>Potenţial beneficiar</w:t>
      </w:r>
      <w:r w:rsidR="00045FB6" w:rsidRPr="00D86EAF">
        <w:rPr>
          <w:rFonts w:ascii="Times New Roman" w:hAnsi="Times New Roman" w:cs="Times New Roman"/>
          <w:b/>
          <w:color w:val="000000" w:themeColor="text1"/>
          <w:lang w:val="ro-RO"/>
        </w:rPr>
        <w:t>-</w:t>
      </w:r>
      <w:r w:rsidRPr="00D86EAF">
        <w:rPr>
          <w:rFonts w:ascii="Times New Roman" w:hAnsi="Times New Roman" w:cs="Times New Roman"/>
          <w:color w:val="000000" w:themeColor="text1"/>
          <w:lang w:val="ro-RO"/>
        </w:rPr>
        <w:t xml:space="preserve"> parteneriatul constituit din persoane fizice, persoane juridice, persoane fizice autorizate, întreprinderi individuale, întreprinderi familiale și orice altă entitate relevantă care este eligibil (care îndeplineşte toate condiţiile impuse prin PNDR) pentru accesarea fondurilor europene, dar care nu a încheiat încă un contract de finanţare cu AFIR;</w:t>
      </w:r>
    </w:p>
    <w:p w:rsidR="000F3A92" w:rsidRPr="00D86EAF" w:rsidRDefault="000F3A92" w:rsidP="00DA005D">
      <w:pPr>
        <w:spacing w:line="276" w:lineRule="auto"/>
        <w:jc w:val="both"/>
        <w:rPr>
          <w:rFonts w:ascii="Times New Roman" w:hAnsi="Times New Roman" w:cs="Times New Roman"/>
          <w:color w:val="000000" w:themeColor="text1"/>
          <w:lang w:val="ro-RO"/>
        </w:rPr>
      </w:pPr>
      <w:r w:rsidRPr="00D86EAF">
        <w:rPr>
          <w:rFonts w:ascii="Times New Roman" w:hAnsi="Times New Roman" w:cs="Times New Roman"/>
          <w:b/>
          <w:color w:val="000000" w:themeColor="text1"/>
          <w:lang w:val="ro-RO"/>
        </w:rPr>
        <w:t>Proiecte identice</w:t>
      </w:r>
      <w:r w:rsidR="00CC26C6" w:rsidRPr="00D86EAF">
        <w:rPr>
          <w:rFonts w:ascii="Times New Roman" w:hAnsi="Times New Roman" w:cs="Times New Roman"/>
          <w:color w:val="000000" w:themeColor="text1"/>
          <w:lang w:val="ro-RO"/>
        </w:rPr>
        <w:t xml:space="preserve">- </w:t>
      </w:r>
      <w:r w:rsidRPr="00D86EAF">
        <w:rPr>
          <w:rFonts w:ascii="Times New Roman" w:hAnsi="Times New Roman" w:cs="Times New Roman"/>
          <w:color w:val="000000" w:themeColor="text1"/>
          <w:lang w:val="ro-RO"/>
        </w:rPr>
        <w:t>proiecte depuse de același parteneriat care vizează aceeași temă, conținut și categorie de produse.</w:t>
      </w:r>
    </w:p>
    <w:p w:rsidR="00BA48E6" w:rsidRPr="00D86EAF" w:rsidRDefault="00E21637" w:rsidP="00DA005D">
      <w:pPr>
        <w:spacing w:line="276" w:lineRule="auto"/>
        <w:jc w:val="both"/>
        <w:rPr>
          <w:rFonts w:ascii="Times New Roman" w:hAnsi="Times New Roman" w:cs="Times New Roman"/>
          <w:color w:val="000000"/>
          <w:lang w:val="ro-RO"/>
        </w:rPr>
      </w:pPr>
      <w:r w:rsidRPr="00D86EAF">
        <w:rPr>
          <w:rFonts w:ascii="Times New Roman" w:hAnsi="Times New Roman" w:cs="Times New Roman"/>
          <w:b/>
          <w:color w:val="000000"/>
          <w:lang w:val="ro-RO"/>
        </w:rPr>
        <w:t>Solicitant</w:t>
      </w:r>
      <w:r w:rsidRPr="00D86EAF">
        <w:rPr>
          <w:rFonts w:ascii="Times New Roman" w:hAnsi="Times New Roman" w:cs="Times New Roman"/>
          <w:color w:val="000000"/>
          <w:lang w:val="ro-RO"/>
        </w:rPr>
        <w:t xml:space="preserve"> – parteneriatul constituit din persoane fizice, persoane juridice, persoane fizice autorizate, întreprinderi individuale, întreprinderi familiale și orice altă entitate relevantă care a depus un proiect pentru accesarea fondurilor europene, care nu a fost înca evaluat sau este în curs de evaluare.</w:t>
      </w:r>
    </w:p>
    <w:p w:rsidR="000653BD" w:rsidRPr="00D86EAF" w:rsidRDefault="006C576E" w:rsidP="00DA005D">
      <w:pPr>
        <w:spacing w:line="276" w:lineRule="auto"/>
        <w:jc w:val="both"/>
        <w:rPr>
          <w:rFonts w:ascii="Times New Roman" w:hAnsi="Times New Roman" w:cs="Times New Roman"/>
        </w:rPr>
      </w:pPr>
      <w:r w:rsidRPr="00D86EAF">
        <w:rPr>
          <w:rFonts w:ascii="Times New Roman" w:hAnsi="Times New Roman" w:cs="Times New Roman"/>
          <w:b/>
        </w:rPr>
        <w:t>Strategie de DezvoltareLocală</w:t>
      </w:r>
      <w:r w:rsidR="00702B52" w:rsidRPr="00D86EAF">
        <w:rPr>
          <w:rFonts w:ascii="Times New Roman" w:hAnsi="Times New Roman" w:cs="Times New Roman"/>
        </w:rPr>
        <w:t xml:space="preserve"> - d</w:t>
      </w:r>
      <w:r w:rsidRPr="00D86EAF">
        <w:rPr>
          <w:rFonts w:ascii="Times New Roman" w:hAnsi="Times New Roman" w:cs="Times New Roman"/>
        </w:rPr>
        <w:t>ocument cetrebuietransmis de potențialele GAL-uricătreAutoritatea de Management și care vasta la bazaselecțieiacestora. Prinacest document se stabilescactivitățileșiresurselenecesarepentrudezvoltareacomunitățilorruraleșimăsurilespecificezonei LEADER.</w:t>
      </w:r>
    </w:p>
    <w:p w:rsidR="00405E04" w:rsidRPr="00D86EAF" w:rsidRDefault="008369FC" w:rsidP="00405E04">
      <w:pPr>
        <w:spacing w:line="276" w:lineRule="auto"/>
        <w:jc w:val="both"/>
        <w:rPr>
          <w:rFonts w:ascii="Times New Roman" w:hAnsi="Times New Roman" w:cs="Times New Roman"/>
        </w:rPr>
      </w:pPr>
      <w:r w:rsidRPr="00D86EAF">
        <w:rPr>
          <w:rFonts w:ascii="Times New Roman" w:hAnsi="Times New Roman" w:cs="Times New Roman"/>
          <w:b/>
        </w:rPr>
        <w:t xml:space="preserve">Teritoriul GAL – </w:t>
      </w:r>
      <w:r w:rsidR="00405E04" w:rsidRPr="00D86EAF">
        <w:rPr>
          <w:rFonts w:ascii="Times New Roman" w:hAnsi="Times New Roman" w:cs="Times New Roman"/>
        </w:rPr>
        <w:t>teritoriu</w:t>
      </w:r>
      <w:r w:rsidR="00503A8B" w:rsidRPr="00D86EAF">
        <w:rPr>
          <w:rFonts w:ascii="Times New Roman" w:hAnsi="Times New Roman" w:cs="Times New Roman"/>
        </w:rPr>
        <w:t xml:space="preserve"> coherent </w:t>
      </w:r>
      <w:r w:rsidR="00405E04" w:rsidRPr="00D86EAF">
        <w:rPr>
          <w:rFonts w:ascii="Times New Roman" w:hAnsi="Times New Roman" w:cs="Times New Roman"/>
        </w:rPr>
        <w:t>siomogencecuprinde 11 localitati din judetulMehedinti: ComunaBreznitaMotru, ComunaButoiesti, ComunaDevesel, ComunaDumbrava,ComunaGreci, ComunaHinova, ComunaPrunisor, Comuna Simian, ComunaStangaceaua, ComunaTamna, ComunaVoloiac.</w:t>
      </w:r>
    </w:p>
    <w:p w:rsidR="006C576E" w:rsidRPr="00D86EAF" w:rsidRDefault="006C576E" w:rsidP="00DA005D">
      <w:pPr>
        <w:spacing w:line="276" w:lineRule="auto"/>
        <w:jc w:val="both"/>
        <w:rPr>
          <w:rFonts w:ascii="Times New Roman" w:eastAsia="Times New Roman" w:hAnsi="Times New Roman" w:cs="Times New Roman"/>
          <w:b/>
          <w:lang w:val="ro-RO"/>
        </w:rPr>
      </w:pPr>
      <w:r w:rsidRPr="00D86EAF">
        <w:rPr>
          <w:rFonts w:ascii="Times New Roman" w:hAnsi="Times New Roman" w:cs="Times New Roman"/>
          <w:b/>
        </w:rPr>
        <w:t>Zi</w:t>
      </w:r>
      <w:r w:rsidRPr="00D86EAF">
        <w:rPr>
          <w:rFonts w:ascii="Times New Roman" w:hAnsi="Times New Roman" w:cs="Times New Roman"/>
        </w:rPr>
        <w:t xml:space="preserve"> – zilucrătoare.</w:t>
      </w:r>
    </w:p>
    <w:p w:rsidR="002445C7" w:rsidRPr="00D86EAF" w:rsidRDefault="002445C7" w:rsidP="00DA005D">
      <w:pPr>
        <w:spacing w:line="276" w:lineRule="auto"/>
        <w:jc w:val="both"/>
        <w:rPr>
          <w:rFonts w:ascii="Times New Roman" w:hAnsi="Times New Roman" w:cs="Times New Roman"/>
        </w:rPr>
      </w:pPr>
    </w:p>
    <w:p w:rsidR="00FF6DE6" w:rsidRPr="00D86EAF" w:rsidRDefault="00FF6DE6" w:rsidP="00DA005D">
      <w:pPr>
        <w:spacing w:line="276" w:lineRule="auto"/>
        <w:jc w:val="both"/>
        <w:rPr>
          <w:rFonts w:ascii="Times New Roman" w:hAnsi="Times New Roman" w:cs="Times New Roman"/>
        </w:rPr>
      </w:pPr>
    </w:p>
    <w:p w:rsidR="00CA314F" w:rsidRPr="00D86EAF" w:rsidRDefault="00CA314F" w:rsidP="00DA005D">
      <w:pPr>
        <w:spacing w:line="276" w:lineRule="auto"/>
        <w:jc w:val="both"/>
        <w:rPr>
          <w:rFonts w:ascii="Times New Roman" w:hAnsi="Times New Roman" w:cs="Times New Roman"/>
        </w:rPr>
      </w:pPr>
    </w:p>
    <w:p w:rsidR="00CA314F" w:rsidRPr="00D86EAF" w:rsidRDefault="00CA314F" w:rsidP="00DA005D">
      <w:pPr>
        <w:spacing w:line="276" w:lineRule="auto"/>
        <w:jc w:val="both"/>
        <w:rPr>
          <w:rFonts w:ascii="Times New Roman" w:hAnsi="Times New Roman" w:cs="Times New Roman"/>
        </w:rPr>
      </w:pPr>
    </w:p>
    <w:p w:rsidR="00FF6DE6" w:rsidRPr="00D86EAF" w:rsidRDefault="00FF6DE6" w:rsidP="00DA005D">
      <w:pPr>
        <w:spacing w:line="276" w:lineRule="auto"/>
        <w:jc w:val="both"/>
        <w:rPr>
          <w:rFonts w:ascii="Times New Roman" w:hAnsi="Times New Roman" w:cs="Times New Roman"/>
        </w:rPr>
      </w:pPr>
    </w:p>
    <w:p w:rsidR="00E10BD7" w:rsidRPr="00D86EAF" w:rsidRDefault="00E10BD7" w:rsidP="00DA005D">
      <w:pPr>
        <w:tabs>
          <w:tab w:val="left" w:pos="284"/>
          <w:tab w:val="left" w:pos="360"/>
          <w:tab w:val="left" w:pos="1440"/>
          <w:tab w:val="left" w:pos="9360"/>
        </w:tabs>
        <w:spacing w:line="276" w:lineRule="auto"/>
        <w:jc w:val="both"/>
        <w:rPr>
          <w:rFonts w:ascii="Times New Roman" w:eastAsia="Times New Roman" w:hAnsi="Times New Roman" w:cs="Times New Roman"/>
          <w:b/>
          <w:i/>
          <w:lang w:val="ro-RO"/>
        </w:rPr>
      </w:pPr>
      <w:r w:rsidRPr="00D86EAF">
        <w:rPr>
          <w:rFonts w:ascii="Times New Roman" w:eastAsia="Times New Roman" w:hAnsi="Times New Roman" w:cs="Times New Roman"/>
          <w:b/>
          <w:i/>
          <w:lang w:val="ro-RO"/>
        </w:rPr>
        <w:t xml:space="preserve">Abrevieri: </w:t>
      </w:r>
    </w:p>
    <w:p w:rsidR="00414293" w:rsidRPr="00D86EAF" w:rsidRDefault="00414293"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b/>
          <w:lang w:val="ro-RO"/>
        </w:rPr>
        <w:t>APIA-</w:t>
      </w:r>
      <w:r w:rsidRPr="00D86EAF">
        <w:rPr>
          <w:rFonts w:ascii="Times New Roman" w:eastAsia="Times New Roman" w:hAnsi="Times New Roman" w:cs="Times New Roman"/>
          <w:lang w:val="ro-RO"/>
        </w:rPr>
        <w:t>Agenţia de Plaţi şi Intervenţie pentru Agricultură– reprezintă instituţia publică subordonată MADR care care este responsabilă cu derularea şi gestionarea fondurilor privind plăţile directe şi măsurile de piaţă şi unele măsuri finanţate din fonduri europene pentru agricultură, dezvoltare rurală şi pescuit, stabilite prin ordin al ministrului agriculturii, pădurilor şi dezvoltării rurale.</w:t>
      </w:r>
    </w:p>
    <w:p w:rsidR="00414293" w:rsidRPr="00D86EAF" w:rsidRDefault="00414293"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b/>
          <w:lang w:val="ro-RO"/>
        </w:rPr>
        <w:t>ANZ-</w:t>
      </w:r>
      <w:r w:rsidRPr="00D86EAF">
        <w:rPr>
          <w:rFonts w:ascii="Times New Roman" w:eastAsia="Times New Roman" w:hAnsi="Times New Roman" w:cs="Times New Roman"/>
          <w:lang w:val="ro-RO"/>
        </w:rPr>
        <w:t>Agenţia Naţională pentru Zootehnie– reprezintă autoritatea naţională din subordinea MADR, competentă în domeniul zootehnic privind exploatarea, ameliorarea şi reproducţia animalelor, inspecţia de stat în zootehnie, controlul la producătorii şi prim-cumpărătorii de lapte, conservarea şi managementul durabil al resurselor genetice la animale.</w:t>
      </w:r>
    </w:p>
    <w:p w:rsidR="00414293" w:rsidRPr="00D86EAF" w:rsidRDefault="00414293"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b/>
          <w:lang w:val="ro-RO"/>
        </w:rPr>
        <w:t>ANSVSA</w:t>
      </w:r>
      <w:r w:rsidRPr="00D86EAF">
        <w:rPr>
          <w:rFonts w:ascii="Times New Roman" w:eastAsia="Times New Roman" w:hAnsi="Times New Roman" w:cs="Times New Roman"/>
          <w:lang w:val="ro-RO"/>
        </w:rPr>
        <w:t>- Autoritatea Naţională Sanitară Veterinară şi pentru Siguranţa Alimentelor  – reprezintă autoritatea de reglementare şi control în domeniul sanitar-veterinar şi pentru siguranţaalimentelor, aflată în subordinea Guvernului şi în coordonarea ministrului agriculturii şi dezvoltării rurale.</w:t>
      </w:r>
    </w:p>
    <w:p w:rsidR="00E10BD7" w:rsidRPr="00D86EAF" w:rsidRDefault="00E10BD7" w:rsidP="00DA005D">
      <w:pPr>
        <w:tabs>
          <w:tab w:val="left" w:pos="284"/>
          <w:tab w:val="left" w:pos="360"/>
          <w:tab w:val="left" w:pos="1440"/>
          <w:tab w:val="left" w:pos="9360"/>
        </w:tabs>
        <w:spacing w:line="276" w:lineRule="auto"/>
        <w:jc w:val="both"/>
        <w:rPr>
          <w:rFonts w:ascii="Times New Roman" w:eastAsia="Times New Roman" w:hAnsi="Times New Roman" w:cs="Times New Roman"/>
          <w:b/>
          <w:i/>
          <w:lang w:val="ro-RO"/>
        </w:rPr>
      </w:pPr>
      <w:r w:rsidRPr="00D86EAF">
        <w:rPr>
          <w:rFonts w:ascii="Times New Roman" w:eastAsia="Times New Roman" w:hAnsi="Times New Roman" w:cs="Times New Roman"/>
          <w:b/>
          <w:lang w:val="ro-RO"/>
        </w:rPr>
        <w:t>AFIR</w:t>
      </w:r>
      <w:r w:rsidRPr="00D86EAF">
        <w:rPr>
          <w:rFonts w:ascii="Times New Roman" w:eastAsia="Times New Roman" w:hAnsi="Times New Roman" w:cs="Times New Roman"/>
          <w:lang w:val="ro-RO"/>
        </w:rPr>
        <w:t xml:space="preserve"> – Agenţia pentru Finanţarea Investiţiilor Rurale, instituţie publică cu personalitate juridică, subordonată Ministerului Agriculturii şi Dezvoltării Rurale – scopul AFIR îl constituie derularea Fondului European Agricol pentru Dezvoltare, atât din punct de vedere tehnic, cât și financiar</w:t>
      </w:r>
      <w:r w:rsidR="00702B52" w:rsidRPr="00D86EAF">
        <w:rPr>
          <w:rFonts w:ascii="Times New Roman" w:eastAsia="Times New Roman" w:hAnsi="Times New Roman" w:cs="Times New Roman"/>
          <w:lang w:val="ro-RO"/>
        </w:rPr>
        <w:t>.</w:t>
      </w:r>
    </w:p>
    <w:p w:rsidR="00E10BD7" w:rsidRPr="00D86EAF" w:rsidRDefault="00E10BD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b/>
          <w:lang w:val="ro-RO"/>
        </w:rPr>
        <w:t>CRFIR</w:t>
      </w:r>
      <w:r w:rsidRPr="00D86EAF">
        <w:rPr>
          <w:rFonts w:ascii="Times New Roman" w:eastAsia="Times New Roman" w:hAnsi="Times New Roman" w:cs="Times New Roman"/>
          <w:lang w:val="ro-RO"/>
        </w:rPr>
        <w:t xml:space="preserve"> – Centrele Regionale pentru Finanţarea Investiţiilor Rurale, structură organizatorică la nivelul regiunilor de dezvoltare ale României a AFIR (la nivel naţional există 8 centre regional</w:t>
      </w:r>
      <w:r w:rsidR="00702B52" w:rsidRPr="00D86EAF">
        <w:rPr>
          <w:rFonts w:ascii="Times New Roman" w:eastAsia="Times New Roman" w:hAnsi="Times New Roman" w:cs="Times New Roman"/>
          <w:lang w:val="ro-RO"/>
        </w:rPr>
        <w:t>e).</w:t>
      </w:r>
    </w:p>
    <w:p w:rsidR="00414293" w:rsidRPr="00D86EAF" w:rsidRDefault="00414293"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b/>
          <w:lang w:val="ro-RO"/>
        </w:rPr>
        <w:t>DSVSA</w:t>
      </w:r>
      <w:r w:rsidRPr="00D86EAF">
        <w:rPr>
          <w:rFonts w:ascii="Times New Roman" w:eastAsia="Times New Roman" w:hAnsi="Times New Roman" w:cs="Times New Roman"/>
          <w:lang w:val="ro-RO"/>
        </w:rPr>
        <w:t>-Direcţia Sanitară Veterinară şi pentru Siguranţa Alimentelor – reprezintă structura organizatorică la nivel judeţean a ANSVSA.</w:t>
      </w:r>
    </w:p>
    <w:p w:rsidR="00E10BD7" w:rsidRPr="00D86EAF" w:rsidRDefault="00E10BD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b/>
          <w:lang w:val="ro-RO"/>
        </w:rPr>
        <w:t>FEADR</w:t>
      </w:r>
      <w:r w:rsidRPr="00D86EAF">
        <w:rPr>
          <w:rFonts w:ascii="Times New Roman" w:eastAsia="Times New Roman" w:hAnsi="Times New Roman" w:cs="Times New Roman"/>
          <w:lang w:val="ro-RO"/>
        </w:rPr>
        <w:t xml:space="preserve"> – Fondul European Agricol pentru Dezvoltare Rurală, este un instrument de finanţare creat de Uniunea Europeană pentru implementarea Politicii Agricole Comune.</w:t>
      </w:r>
    </w:p>
    <w:p w:rsidR="00E10BD7" w:rsidRPr="00D86EAF" w:rsidRDefault="00E10BD7" w:rsidP="00DA005D">
      <w:pPr>
        <w:spacing w:line="276" w:lineRule="auto"/>
        <w:jc w:val="both"/>
        <w:rPr>
          <w:rFonts w:ascii="Times New Roman" w:hAnsi="Times New Roman" w:cs="Times New Roman"/>
        </w:rPr>
      </w:pPr>
      <w:r w:rsidRPr="00D86EAF">
        <w:rPr>
          <w:rFonts w:ascii="Times New Roman" w:hAnsi="Times New Roman" w:cs="Times New Roman"/>
          <w:b/>
        </w:rPr>
        <w:t xml:space="preserve">GAL </w:t>
      </w:r>
      <w:r w:rsidR="00702B52" w:rsidRPr="00D86EAF">
        <w:rPr>
          <w:rFonts w:ascii="Times New Roman" w:hAnsi="Times New Roman" w:cs="Times New Roman"/>
        </w:rPr>
        <w:t>–</w:t>
      </w:r>
      <w:r w:rsidR="00A94F1F" w:rsidRPr="00D86EAF">
        <w:rPr>
          <w:rFonts w:ascii="Times New Roman" w:hAnsi="Times New Roman" w:cs="Times New Roman"/>
        </w:rPr>
        <w:t xml:space="preserve">reprezintă un parteneriat local, alcătuit din reprezentanţi ai instituţiilorşiautorităţilorpublice locale, ai sectoruluiprivatşi ai societăţiiciviledintr-un teritoriuomogen, constituitpotrivitprevederilorOrdonanţeiGuvernului nr. 26/2000 cu privire la asociaţiişifundaţii, cu modificărileşicompletărileulterioare, care elaboreazășiimplementează o Strategie de DezvoltareLocală (SDL) </w:t>
      </w:r>
      <w:r w:rsidR="00702B52" w:rsidRPr="00D86EAF">
        <w:rPr>
          <w:rFonts w:ascii="Times New Roman" w:hAnsi="Times New Roman" w:cs="Times New Roman"/>
        </w:rPr>
        <w:t>selectată de către DGDR AM PNDR.</w:t>
      </w:r>
    </w:p>
    <w:p w:rsidR="00AC2797" w:rsidRPr="00D86EAF" w:rsidRDefault="00AC279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b/>
          <w:lang w:val="ro-RO"/>
        </w:rPr>
        <w:t>IACS</w:t>
      </w:r>
      <w:r w:rsidRPr="00D86EAF">
        <w:rPr>
          <w:rFonts w:ascii="Times New Roman" w:eastAsia="Times New Roman" w:hAnsi="Times New Roman" w:cs="Times New Roman"/>
          <w:lang w:val="ro-RO"/>
        </w:rPr>
        <w:t>- Sistemul Integrat de Administrare şi Control - reprezintă sistemul de administrare şi control al cererilor de plată ale fermierilor, gestionat de către APIA.</w:t>
      </w:r>
    </w:p>
    <w:p w:rsidR="00104F36" w:rsidRPr="00D86EAF" w:rsidRDefault="00104F36" w:rsidP="00DA005D">
      <w:pPr>
        <w:spacing w:line="276" w:lineRule="auto"/>
        <w:jc w:val="both"/>
        <w:rPr>
          <w:rFonts w:ascii="Times New Roman" w:hAnsi="Times New Roman" w:cs="Times New Roman"/>
          <w:lang w:val="ro-RO"/>
        </w:rPr>
      </w:pPr>
      <w:r w:rsidRPr="00D86EAF">
        <w:rPr>
          <w:rFonts w:ascii="Times New Roman" w:hAnsi="Times New Roman" w:cs="Times New Roman"/>
          <w:b/>
          <w:lang w:val="ro-RO"/>
        </w:rPr>
        <w:t>LEADER</w:t>
      </w:r>
      <w:r w:rsidRPr="00D86EAF">
        <w:rPr>
          <w:rFonts w:ascii="Times New Roman" w:hAnsi="Times New Roman" w:cs="Times New Roman"/>
          <w:lang w:val="ro-RO"/>
        </w:rPr>
        <w:t xml:space="preserve"> – Măsură din cadrul PNDR ce are ca obiectiv dezvoltarea comunităților rurale ca urmare a implementării strategiilor elaborate de către GAL. Provine din limba franceză „Liaisons Entre Actions de Developpement de l’Economie Rurale” – „Legături între Acțiuni pentru</w:t>
      </w:r>
      <w:r w:rsidR="00702B52" w:rsidRPr="00D86EAF">
        <w:rPr>
          <w:rFonts w:ascii="Times New Roman" w:hAnsi="Times New Roman" w:cs="Times New Roman"/>
          <w:lang w:val="ro-RO"/>
        </w:rPr>
        <w:t xml:space="preserve"> Dezvoltarea Economiei Rurale”.</w:t>
      </w:r>
    </w:p>
    <w:p w:rsidR="00E10BD7" w:rsidRPr="00D86EAF" w:rsidRDefault="00E10BD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b/>
          <w:lang w:val="ro-RO"/>
        </w:rPr>
        <w:t>MADR</w:t>
      </w:r>
      <w:r w:rsidRPr="00D86EAF">
        <w:rPr>
          <w:rFonts w:ascii="Times New Roman" w:eastAsia="Times New Roman" w:hAnsi="Times New Roman" w:cs="Times New Roman"/>
          <w:lang w:val="ro-RO"/>
        </w:rPr>
        <w:t xml:space="preserve"> – Ministerul Agr</w:t>
      </w:r>
      <w:r w:rsidR="00702B52" w:rsidRPr="00D86EAF">
        <w:rPr>
          <w:rFonts w:ascii="Times New Roman" w:eastAsia="Times New Roman" w:hAnsi="Times New Roman" w:cs="Times New Roman"/>
          <w:lang w:val="ro-RO"/>
        </w:rPr>
        <w:t>iculturii şi Dezvoltării Rurale.</w:t>
      </w:r>
    </w:p>
    <w:p w:rsidR="00E10BD7" w:rsidRPr="00D86EAF" w:rsidRDefault="00E10BD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b/>
          <w:lang w:val="ro-RO"/>
        </w:rPr>
        <w:t>OJFIR</w:t>
      </w:r>
      <w:r w:rsidRPr="00D86EAF">
        <w:rPr>
          <w:rFonts w:ascii="Times New Roman" w:eastAsia="Times New Roman" w:hAnsi="Times New Roman" w:cs="Times New Roman"/>
          <w:lang w:val="ro-RO"/>
        </w:rPr>
        <w:t xml:space="preserve"> – Oficiile Judeţene pentru Finanţarea Investiţiilor Rurale, structură organizatorică la nivel judeţean a AFIR (la nivel naţi</w:t>
      </w:r>
      <w:r w:rsidR="00702B52" w:rsidRPr="00D86EAF">
        <w:rPr>
          <w:rFonts w:ascii="Times New Roman" w:eastAsia="Times New Roman" w:hAnsi="Times New Roman" w:cs="Times New Roman"/>
          <w:lang w:val="ro-RO"/>
        </w:rPr>
        <w:t>onal există 41 Oficii judeţene).</w:t>
      </w:r>
    </w:p>
    <w:p w:rsidR="00C670F4" w:rsidRPr="00D86EAF" w:rsidRDefault="00C670F4"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b/>
          <w:lang w:val="ro-RO"/>
        </w:rPr>
        <w:t>PNA</w:t>
      </w:r>
      <w:r w:rsidRPr="00D86EAF">
        <w:rPr>
          <w:rFonts w:ascii="Times New Roman" w:eastAsia="Times New Roman" w:hAnsi="Times New Roman" w:cs="Times New Roman"/>
          <w:lang w:val="ro-RO"/>
        </w:rPr>
        <w:t xml:space="preserve">- Programul Naţional Apicol 2017-2019 - reprezintă programul al cărui scop de bază este realizarea sistemului informatic pentru identificarea stupilor, sprijinirea apicultorilor pentru </w:t>
      </w:r>
      <w:r w:rsidRPr="00D86EAF">
        <w:rPr>
          <w:rFonts w:ascii="Times New Roman" w:eastAsia="Times New Roman" w:hAnsi="Times New Roman" w:cs="Times New Roman"/>
          <w:lang w:val="ro-RO"/>
        </w:rPr>
        <w:lastRenderedPageBreak/>
        <w:t>achiziţionarea de medicamente, funduri de stupi pentru contr</w:t>
      </w:r>
      <w:r w:rsidR="00702B52" w:rsidRPr="00D86EAF">
        <w:rPr>
          <w:rFonts w:ascii="Times New Roman" w:eastAsia="Times New Roman" w:hAnsi="Times New Roman" w:cs="Times New Roman"/>
          <w:lang w:val="ro-RO"/>
        </w:rPr>
        <w:t>ol sau funduri de stupi antivarr</w:t>
      </w:r>
      <w:r w:rsidRPr="00D86EAF">
        <w:rPr>
          <w:rFonts w:ascii="Times New Roman" w:eastAsia="Times New Roman" w:hAnsi="Times New Roman" w:cs="Times New Roman"/>
          <w:lang w:val="ro-RO"/>
        </w:rPr>
        <w:t>oa, de mătci, roiuri pe faguri şi/ sau familii de albine, de stupi în vederea reformării stupilor uzaţi în urma deplasării acestora în pastoral, precum şi pentru decontarea analizelor fizico-chimice care să ateste calitatea mierii.</w:t>
      </w:r>
    </w:p>
    <w:p w:rsidR="00AC2797" w:rsidRPr="00D86EAF" w:rsidRDefault="00AC279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b/>
          <w:lang w:val="ro-RO"/>
        </w:rPr>
        <w:t>PNS-</w:t>
      </w:r>
      <w:r w:rsidRPr="00D86EAF">
        <w:rPr>
          <w:rFonts w:ascii="Times New Roman" w:eastAsia="Times New Roman" w:hAnsi="Times New Roman" w:cs="Times New Roman"/>
          <w:lang w:val="ro-RO"/>
        </w:rPr>
        <w:t>Programul Naţional de Sprijin al României în sectorul vitivinicol 2014-2018 - reprezintă documentul în baza căruia se acordă sprijinul financiar pentru sectorul vitivinicol din România care respectă în totalitate liniile directoare aferente măsurilor de restructurare/reconversie, investiţii şi promovare a vinurilor pe pieţele ţărilor terţe.</w:t>
      </w:r>
    </w:p>
    <w:p w:rsidR="00E10BD7" w:rsidRPr="00D86EAF" w:rsidRDefault="00E10BD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b/>
          <w:lang w:val="ro-RO"/>
        </w:rPr>
        <w:t>PNDR</w:t>
      </w:r>
      <w:r w:rsidRPr="00D86EAF">
        <w:rPr>
          <w:rFonts w:ascii="Times New Roman" w:eastAsia="Times New Roman" w:hAnsi="Times New Roman" w:cs="Times New Roman"/>
          <w:lang w:val="ro-RO"/>
        </w:rPr>
        <w:t xml:space="preserve"> – Programul Naţional de Dezvoltare Rurală este documentul pe baza căruia va putea fi accesat Fondul European Agricol pentru Dezvoltare Rurală şi care respectă liniile directoare strategice de dezvoltare rurală ale Uniunii Europene.</w:t>
      </w:r>
    </w:p>
    <w:p w:rsidR="00AC2797" w:rsidRPr="00D86EAF" w:rsidRDefault="00AC279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b/>
          <w:lang w:val="ro-RO"/>
        </w:rPr>
        <w:t>RNE-</w:t>
      </w:r>
      <w:r w:rsidRPr="00D86EAF">
        <w:rPr>
          <w:rFonts w:ascii="Times New Roman" w:eastAsia="Times New Roman" w:hAnsi="Times New Roman" w:cs="Times New Roman"/>
          <w:lang w:val="ro-RO"/>
        </w:rPr>
        <w:t>Registrul naţional al exploataţiilor - reprezintă colecţia de date în format electronic care cuprinde informaţiile de identificare a fiecărei exploataţii din România, registrul fiind gestionat decătre ANSVSA.</w:t>
      </w:r>
    </w:p>
    <w:p w:rsidR="00AC2797" w:rsidRPr="00D86EAF" w:rsidRDefault="00AC279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b/>
          <w:lang w:val="ro-RO"/>
        </w:rPr>
        <w:t>RUI</w:t>
      </w:r>
      <w:r w:rsidRPr="00D86EAF">
        <w:rPr>
          <w:rFonts w:ascii="Times New Roman" w:eastAsia="Times New Roman" w:hAnsi="Times New Roman" w:cs="Times New Roman"/>
          <w:lang w:val="ro-RO"/>
        </w:rPr>
        <w:t>- Registrul Unic de Identificare - reprezintă un element component al Sistemului integrat de administrare şi control şi care cuprinde informaţii referitoare la:</w:t>
      </w:r>
    </w:p>
    <w:p w:rsidR="00AC2797" w:rsidRPr="00D86EAF" w:rsidRDefault="00AC279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a)</w:t>
      </w:r>
      <w:r w:rsidRPr="00D86EAF">
        <w:rPr>
          <w:rFonts w:ascii="Times New Roman" w:eastAsia="Times New Roman" w:hAnsi="Times New Roman" w:cs="Times New Roman"/>
          <w:lang w:val="ro-RO"/>
        </w:rPr>
        <w:tab/>
        <w:t>identificarea agricultorilor;</w:t>
      </w:r>
    </w:p>
    <w:p w:rsidR="00AC2797" w:rsidRPr="00D86EAF" w:rsidRDefault="00AC279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b)</w:t>
      </w:r>
      <w:r w:rsidRPr="00D86EAF">
        <w:rPr>
          <w:rFonts w:ascii="Times New Roman" w:eastAsia="Times New Roman" w:hAnsi="Times New Roman" w:cs="Times New Roman"/>
          <w:lang w:val="ro-RO"/>
        </w:rPr>
        <w:tab/>
        <w:t>identificarea solicitanţilor care depun cereri de ajutor, inclusiv a solicitanţilor care depun cereri de finanţare pentru măsurile din PNDR;</w:t>
      </w:r>
    </w:p>
    <w:p w:rsidR="00AC2797" w:rsidRPr="00D86EAF" w:rsidRDefault="00AC279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c)</w:t>
      </w:r>
      <w:r w:rsidRPr="00D86EAF">
        <w:rPr>
          <w:rFonts w:ascii="Times New Roman" w:eastAsia="Times New Roman" w:hAnsi="Times New Roman" w:cs="Times New Roman"/>
          <w:lang w:val="ro-RO"/>
        </w:rPr>
        <w:tab/>
        <w:t>identificarea solicitanţilor pentru măsurile de piaţă, cota de lapte, comerţul exterior cu produse agricole şi promovarea acestora pe piaţa internă şi în ţări terţe;</w:t>
      </w:r>
    </w:p>
    <w:p w:rsidR="00AC2797" w:rsidRPr="00D86EAF" w:rsidRDefault="00AC279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d)</w:t>
      </w:r>
      <w:r w:rsidRPr="00D86EAF">
        <w:rPr>
          <w:rFonts w:ascii="Times New Roman" w:eastAsia="Times New Roman" w:hAnsi="Times New Roman" w:cs="Times New Roman"/>
          <w:lang w:val="ro-RO"/>
        </w:rPr>
        <w:tab/>
        <w:t>identificarea solicitanţilor pentru ajutoarele de stat, alţii decât cei prevăzuţi la lit. a)-c).</w:t>
      </w:r>
    </w:p>
    <w:p w:rsidR="000653BD" w:rsidRPr="00D86EAF" w:rsidRDefault="000653BD"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b/>
          <w:lang w:val="ro-RO"/>
        </w:rPr>
        <w:t>SDL</w:t>
      </w:r>
      <w:r w:rsidRPr="00D86EAF">
        <w:rPr>
          <w:rFonts w:ascii="Times New Roman" w:eastAsia="Times New Roman" w:hAnsi="Times New Roman" w:cs="Times New Roman"/>
          <w:lang w:val="ro-RO"/>
        </w:rPr>
        <w:t>- Strategie de Dezvoltare Locala</w:t>
      </w:r>
      <w:r w:rsidR="001B53EF" w:rsidRPr="00D86EAF">
        <w:rPr>
          <w:rFonts w:ascii="Times New Roman" w:eastAsia="Times New Roman" w:hAnsi="Times New Roman" w:cs="Times New Roman"/>
          <w:lang w:val="ro-RO"/>
        </w:rPr>
        <w:t>.</w:t>
      </w:r>
    </w:p>
    <w:p w:rsidR="00E10BD7" w:rsidRPr="00D86EAF" w:rsidRDefault="00E10BD7" w:rsidP="00DA005D">
      <w:pPr>
        <w:spacing w:line="276" w:lineRule="auto"/>
        <w:jc w:val="both"/>
        <w:rPr>
          <w:rFonts w:ascii="Times New Roman" w:eastAsia="Times New Roman" w:hAnsi="Times New Roman" w:cs="Times New Roman"/>
          <w:color w:val="000000"/>
          <w:lang w:val="ro-RO" w:eastAsia="ro-RO"/>
        </w:rPr>
      </w:pPr>
    </w:p>
    <w:p w:rsidR="008369FC" w:rsidRPr="00D86EAF" w:rsidRDefault="008369FC" w:rsidP="00DA005D">
      <w:pPr>
        <w:spacing w:line="276" w:lineRule="auto"/>
        <w:jc w:val="both"/>
        <w:rPr>
          <w:rFonts w:ascii="Times New Roman" w:hAnsi="Times New Roman" w:cs="Times New Roman"/>
        </w:rPr>
      </w:pPr>
    </w:p>
    <w:p w:rsidR="00837221" w:rsidRPr="00D86EAF" w:rsidRDefault="00837221" w:rsidP="00DA005D">
      <w:pPr>
        <w:pStyle w:val="Heading1"/>
        <w:numPr>
          <w:ilvl w:val="0"/>
          <w:numId w:val="4"/>
        </w:numPr>
        <w:spacing w:line="276" w:lineRule="auto"/>
        <w:rPr>
          <w:rFonts w:ascii="Times New Roman" w:hAnsi="Times New Roman"/>
        </w:rPr>
      </w:pPr>
      <w:bookmarkStart w:id="2" w:name="_Toc489441985"/>
      <w:r w:rsidRPr="00D86EAF">
        <w:rPr>
          <w:rFonts w:ascii="Times New Roman" w:hAnsi="Times New Roman"/>
        </w:rPr>
        <w:t>Prevederi generale</w:t>
      </w:r>
      <w:bookmarkEnd w:id="2"/>
    </w:p>
    <w:p w:rsidR="00786D4C" w:rsidRPr="00D86EAF" w:rsidRDefault="00786D4C" w:rsidP="00DA005D">
      <w:pPr>
        <w:spacing w:line="276" w:lineRule="auto"/>
        <w:jc w:val="both"/>
        <w:rPr>
          <w:rFonts w:ascii="Times New Roman" w:hAnsi="Times New Roman" w:cs="Times New Roman"/>
        </w:rPr>
      </w:pPr>
    </w:p>
    <w:p w:rsidR="00405E04" w:rsidRPr="00D86EAF" w:rsidRDefault="00405E04" w:rsidP="00405E04">
      <w:pPr>
        <w:spacing w:line="276" w:lineRule="auto"/>
        <w:jc w:val="both"/>
        <w:rPr>
          <w:rFonts w:ascii="Times New Roman" w:hAnsi="Times New Roman" w:cs="Times New Roman"/>
          <w:b/>
          <w:i/>
          <w:lang w:val="ro-RO"/>
        </w:rPr>
      </w:pPr>
      <w:r w:rsidRPr="00D86EAF">
        <w:rPr>
          <w:rFonts w:ascii="Times New Roman" w:hAnsi="Times New Roman" w:cs="Times New Roman"/>
          <w:b/>
          <w:i/>
          <w:lang w:val="ro-RO"/>
        </w:rPr>
        <w:t>Măsura M5/3A “INCURAJAREA ASOCIERII LA NIVEL LOCAL” se încadrează, conform Regulamentului (UE) 1305/ 2013, in  art.</w:t>
      </w:r>
      <w:r w:rsidRPr="00D86EAF">
        <w:rPr>
          <w:rFonts w:ascii="Times New Roman" w:hAnsi="Times New Roman" w:cs="Times New Roman"/>
          <w:b/>
          <w:i/>
        </w:rPr>
        <w:t xml:space="preserve"> 35 “Cooperare”</w:t>
      </w:r>
      <w:r w:rsidR="000203E4" w:rsidRPr="00D86EAF">
        <w:rPr>
          <w:rFonts w:ascii="Times New Roman" w:hAnsi="Times New Roman" w:cs="Times New Roman"/>
          <w:b/>
          <w:i/>
          <w:iCs/>
          <w:lang w:val="ro-RO"/>
        </w:rPr>
        <w:t xml:space="preserve"> alin. 2 lit. d) si e)</w:t>
      </w:r>
      <w:r w:rsidRPr="00D86EAF">
        <w:rPr>
          <w:rFonts w:ascii="Times New Roman" w:hAnsi="Times New Roman" w:cs="Times New Roman"/>
          <w:b/>
          <w:i/>
          <w:lang w:val="ro-RO"/>
        </w:rPr>
        <w:t xml:space="preserve">și contribuie la domeniul de intervenție DI 3A </w:t>
      </w:r>
      <w:r w:rsidRPr="00D86EAF">
        <w:rPr>
          <w:rFonts w:ascii="Times New Roman" w:hAnsi="Times New Roman" w:cs="Times New Roman"/>
          <w:b/>
          <w:i/>
          <w:iCs/>
          <w:lang w:val="ro-RO"/>
        </w:rPr>
        <w:t>„Îmbunătățirea competitivității producătorilor primari printr-o mai bună integrare a acestora în lanțul agroalimentar prin intermediul schemelor de calitate, al creșterii valorii adăugate a produselor agricole, al promovării pe piețele locale și în cadrul circuitelor scurte de aprovizionare, al grupurilor și organizațiilor de producători și al organizațiilor interprofesionale".</w:t>
      </w:r>
    </w:p>
    <w:p w:rsidR="00405E04" w:rsidRPr="00D86EAF" w:rsidRDefault="00405E04" w:rsidP="00405E04">
      <w:pPr>
        <w:spacing w:line="276" w:lineRule="auto"/>
        <w:jc w:val="both"/>
        <w:rPr>
          <w:rFonts w:ascii="Times New Roman" w:hAnsi="Times New Roman" w:cs="Times New Roman"/>
          <w:b/>
        </w:rPr>
      </w:pPr>
    </w:p>
    <w:p w:rsidR="00405E04" w:rsidRPr="00D86EAF" w:rsidRDefault="00405E04" w:rsidP="00405E04">
      <w:pPr>
        <w:spacing w:line="276" w:lineRule="auto"/>
        <w:jc w:val="both"/>
        <w:rPr>
          <w:rFonts w:ascii="Times New Roman" w:hAnsi="Times New Roman" w:cs="Times New Roman"/>
          <w:b/>
        </w:rPr>
      </w:pPr>
      <w:r w:rsidRPr="00D86EAF">
        <w:rPr>
          <w:rFonts w:ascii="Times New Roman" w:hAnsi="Times New Roman" w:cs="Times New Roman"/>
          <w:b/>
        </w:rPr>
        <w:t>Măsuracontribuie la prioritatea “</w:t>
      </w:r>
      <w:r w:rsidRPr="00D86EAF">
        <w:rPr>
          <w:rFonts w:ascii="Times New Roman" w:hAnsi="Times New Roman" w:cs="Times New Roman"/>
          <w:i/>
        </w:rPr>
        <w:t xml:space="preserve">P3. Promovareaorganizăriilanțuluialimentar, inclusiv a sectoarelor de prelucrareșicomercializare a produseloragricole, a bunăstăriianimalelorși a gestionăriiriscurilorînagricultura” </w:t>
      </w:r>
      <w:r w:rsidRPr="00D86EAF">
        <w:rPr>
          <w:rFonts w:ascii="Times New Roman" w:hAnsi="Times New Roman" w:cs="Times New Roman"/>
          <w:b/>
        </w:rPr>
        <w:t>prevăzuta la art. 5, Reg. (UE) nr. 1305/2013</w:t>
      </w:r>
      <w:r w:rsidR="00312AB1" w:rsidRPr="00D86EAF">
        <w:rPr>
          <w:rFonts w:ascii="Times New Roman" w:hAnsi="Times New Roman" w:cs="Times New Roman"/>
          <w:b/>
        </w:rPr>
        <w:t>.</w:t>
      </w:r>
    </w:p>
    <w:p w:rsidR="00405E04" w:rsidRPr="00D86EAF" w:rsidRDefault="00405E04" w:rsidP="00405E04">
      <w:pPr>
        <w:spacing w:line="276" w:lineRule="auto"/>
        <w:jc w:val="both"/>
        <w:rPr>
          <w:rFonts w:ascii="Times New Roman" w:hAnsi="Times New Roman" w:cs="Times New Roman"/>
          <w:i/>
        </w:rPr>
      </w:pPr>
    </w:p>
    <w:p w:rsidR="00405E04" w:rsidRPr="00D86EAF" w:rsidRDefault="00405E04" w:rsidP="00405E04">
      <w:pPr>
        <w:spacing w:line="276" w:lineRule="auto"/>
        <w:jc w:val="both"/>
        <w:rPr>
          <w:rFonts w:ascii="Times New Roman" w:hAnsi="Times New Roman" w:cs="Times New Roman"/>
        </w:rPr>
      </w:pPr>
      <w:r w:rsidRPr="00D86EAF">
        <w:rPr>
          <w:rFonts w:ascii="Times New Roman" w:hAnsi="Times New Roman" w:cs="Times New Roman"/>
        </w:rPr>
        <w:t>Masura</w:t>
      </w:r>
      <w:r w:rsidRPr="00D86EAF">
        <w:rPr>
          <w:rFonts w:ascii="Times New Roman" w:hAnsi="Times New Roman" w:cs="Times New Roman"/>
          <w:b/>
        </w:rPr>
        <w:t xml:space="preserve">M5/3A “INCURAJAREA ASOCIERII LA NIVEL LOCAL” </w:t>
      </w:r>
      <w:r w:rsidRPr="00D86EAF">
        <w:rPr>
          <w:rFonts w:ascii="Times New Roman" w:hAnsi="Times New Roman" w:cs="Times New Roman"/>
        </w:rPr>
        <w:t xml:space="preserve">vizeazasprijinireacooperariidintreactoriînsectorulagro-alimentar, inclusiv din sectorulpomicol, cu scopul de a comercializaprodusele din lanțurilescurte de aprovizionare, formeleasociative la care aderăfermieriidovedind un rol important </w:t>
      </w:r>
      <w:r w:rsidRPr="00D86EAF">
        <w:rPr>
          <w:rFonts w:ascii="Times New Roman" w:hAnsi="Times New Roman" w:cs="Times New Roman"/>
        </w:rPr>
        <w:lastRenderedPageBreak/>
        <w:t>ȋnabordareaprovocărilorpieţeişidezvoltăriiafacerilor, ca producţieşicomercializare, pe piaţalocală.</w:t>
      </w:r>
    </w:p>
    <w:p w:rsidR="00405E04" w:rsidRPr="00D86EAF" w:rsidRDefault="00405E04" w:rsidP="00405E04">
      <w:pPr>
        <w:spacing w:line="276" w:lineRule="auto"/>
        <w:jc w:val="both"/>
        <w:rPr>
          <w:rFonts w:ascii="Times New Roman" w:hAnsi="Times New Roman" w:cs="Times New Roman"/>
        </w:rPr>
      </w:pPr>
      <w:r w:rsidRPr="00D86EAF">
        <w:rPr>
          <w:rFonts w:ascii="Times New Roman" w:hAnsi="Times New Roman" w:cs="Times New Roman"/>
        </w:rPr>
        <w:t>Sprijinulacordatîncadrulacesteimăsurivacontribui, totodata la facilitareautilizariimetodelorinovatoare de comercializare a produselorşiatragereaunorcategoriinoi de consumatori. Viabilitateaeconomică, urmată de dezvoltareaexploatațiilor (cu efectepozitive multiple la nivel socio - economic înmediul rural), reprezintăprincipalulobiectiv al asocierii. Asociereapentruproducție, procesareși marketing, saucelpuținpentru una din acestecomponente, poatecreșteșansele de dezvoltare ale producătorilorșipoatemodificastructuraecosistemuluiagriculturiiromânești. Cooperareavaajuta la rezolvareaproblemelor legate de nivelulfoarte mare de fragmentare din sectorulagricol local, cu o ponderefoarte mare a fermelormici, ș</w:t>
      </w:r>
      <w:r w:rsidR="00CA314F" w:rsidRPr="00D86EAF">
        <w:rPr>
          <w:rFonts w:ascii="Times New Roman" w:hAnsi="Times New Roman" w:cs="Times New Roman"/>
        </w:rPr>
        <w:t>i</w:t>
      </w:r>
      <w:r w:rsidRPr="00D86EAF">
        <w:rPr>
          <w:rFonts w:ascii="Times New Roman" w:hAnsi="Times New Roman" w:cs="Times New Roman"/>
        </w:rPr>
        <w:t>vapromovaentităţile care colaborează pentruidentificareaunorsoluţiinoiș</w:t>
      </w:r>
      <w:r w:rsidR="000932FF" w:rsidRPr="00D86EAF">
        <w:rPr>
          <w:rFonts w:ascii="Times New Roman" w:hAnsi="Times New Roman" w:cs="Times New Roman"/>
        </w:rPr>
        <w:t xml:space="preserve">I </w:t>
      </w:r>
      <w:r w:rsidRPr="00D86EAF">
        <w:rPr>
          <w:rFonts w:ascii="Times New Roman" w:hAnsi="Times New Roman" w:cs="Times New Roman"/>
        </w:rPr>
        <w:t>economii de scară.</w:t>
      </w:r>
    </w:p>
    <w:p w:rsidR="00405E04" w:rsidRPr="00D86EAF" w:rsidRDefault="00405E04" w:rsidP="00405E04">
      <w:pPr>
        <w:spacing w:line="276" w:lineRule="auto"/>
        <w:jc w:val="both"/>
        <w:rPr>
          <w:rFonts w:ascii="Times New Roman" w:hAnsi="Times New Roman" w:cs="Times New Roman"/>
          <w:lang w:val="ro-RO"/>
        </w:rPr>
      </w:pPr>
      <w:r w:rsidRPr="00D86EAF">
        <w:rPr>
          <w:rFonts w:ascii="Times New Roman" w:hAnsi="Times New Roman" w:cs="Times New Roman"/>
          <w:lang w:val="ro-RO"/>
        </w:rPr>
        <w:t>Adaptarea producției la cerințele pieței poate fi accelerată semnificativ de asocierea producătorilor agricoli, care are drept consecință conștientizarea acestora asupra importantei aplicării unor tehnologii de producție unitare, corespunzătoare solicitărilor procesatorilor sau comerțului cu ridicata.</w:t>
      </w:r>
    </w:p>
    <w:p w:rsidR="00405E04" w:rsidRPr="00D86EAF" w:rsidRDefault="00405E04" w:rsidP="00405E04">
      <w:pPr>
        <w:spacing w:line="276" w:lineRule="auto"/>
        <w:jc w:val="both"/>
        <w:rPr>
          <w:rFonts w:ascii="Times New Roman" w:hAnsi="Times New Roman" w:cs="Times New Roman"/>
        </w:rPr>
      </w:pPr>
      <w:r w:rsidRPr="00D86EAF">
        <w:rPr>
          <w:rFonts w:ascii="Times New Roman" w:hAnsi="Times New Roman" w:cs="Times New Roman"/>
        </w:rPr>
        <w:t>Prinasociereafermierilor de la nivelulteritoriului GAL, productiaobtinuta in cadrulformeiasociative, va fi mai mare decatproductiacumulata a fiecaruifermierdacasi-ardesfasuraactivitatea individual, comercializareava fi mai mare si implicit vorobtineveniturimairidicate. Toateacestea  se vorreflectaȋnstimulareapotenţialuluiresurselor locale, ȋnpromovareaspirituluiasociativ, ȋncrearea de locuri de muncă, ȋnridicareanivelului de trai al populaţiei, ȋndezvoltareaşiameliorareacondiţiilor social-economice ale teritoriului GAL, ȋn particular, şi la nivel de regiune, ȋn general. Princooperare, miciiproducători pot identificanoimodalităţi de comercializare a unuivolummai mare de produsepropriişi de atragere a unornoicategorii de consumatori. Comercializareaproduseloralimentareobținute la nivel local, prinlanțuriscurteș</w:t>
      </w:r>
      <w:r w:rsidR="00CA314F" w:rsidRPr="00D86EAF">
        <w:rPr>
          <w:rFonts w:ascii="Times New Roman" w:hAnsi="Times New Roman" w:cs="Times New Roman"/>
        </w:rPr>
        <w:t>i</w:t>
      </w:r>
      <w:r w:rsidRPr="00D86EAF">
        <w:rPr>
          <w:rFonts w:ascii="Times New Roman" w:hAnsi="Times New Roman" w:cs="Times New Roman"/>
        </w:rPr>
        <w:t>prinpiețe locale trebuiesă devină o componentă importantă a sectoruluiagroalimentar din teritoriul GAL. Conform analizei SWOT, lanțurilealimentare locale trebuie consolidate ș</w:t>
      </w:r>
      <w:r w:rsidR="000932FF" w:rsidRPr="00D86EAF">
        <w:rPr>
          <w:rFonts w:ascii="Times New Roman" w:hAnsi="Times New Roman" w:cs="Times New Roman"/>
        </w:rPr>
        <w:t xml:space="preserve">I </w:t>
      </w:r>
      <w:r w:rsidRPr="00D86EAF">
        <w:rPr>
          <w:rFonts w:ascii="Times New Roman" w:hAnsi="Times New Roman" w:cs="Times New Roman"/>
        </w:rPr>
        <w:t>diversificate, fiindnecesaraorganizarealorș</w:t>
      </w:r>
      <w:r w:rsidR="000932FF" w:rsidRPr="00D86EAF">
        <w:rPr>
          <w:rFonts w:ascii="Times New Roman" w:hAnsi="Times New Roman" w:cs="Times New Roman"/>
        </w:rPr>
        <w:t xml:space="preserve">I </w:t>
      </w:r>
      <w:r w:rsidRPr="00D86EAF">
        <w:rPr>
          <w:rFonts w:ascii="Times New Roman" w:hAnsi="Times New Roman" w:cs="Times New Roman"/>
        </w:rPr>
        <w:t>concentrarea pe calitate, siguranță alimentară și pe continuitateaaprovizionării. Pentru a putearăspundepreferințelorconsumatorilorș</w:t>
      </w:r>
      <w:r w:rsidR="000932FF" w:rsidRPr="00D86EAF">
        <w:rPr>
          <w:rFonts w:ascii="Times New Roman" w:hAnsi="Times New Roman" w:cs="Times New Roman"/>
        </w:rPr>
        <w:t xml:space="preserve">I </w:t>
      </w:r>
      <w:r w:rsidRPr="00D86EAF">
        <w:rPr>
          <w:rFonts w:ascii="Times New Roman" w:hAnsi="Times New Roman" w:cs="Times New Roman"/>
        </w:rPr>
        <w:t xml:space="preserve">pentru o maibună integrare pe piață a micilorproducători, nivelul de </w:t>
      </w:r>
      <w:r w:rsidR="000932FF" w:rsidRPr="00D86EAF">
        <w:rPr>
          <w:rFonts w:ascii="Times New Roman" w:hAnsi="Times New Roman" w:cs="Times New Roman"/>
        </w:rPr>
        <w:t xml:space="preserve">profesionalism </w:t>
      </w:r>
      <w:r w:rsidRPr="00D86EAF">
        <w:rPr>
          <w:rFonts w:ascii="Times New Roman" w:hAnsi="Times New Roman" w:cs="Times New Roman"/>
        </w:rPr>
        <w:t xml:space="preserve">trebuiesporit, iaractivitățile de promovaretrebuieîmbunătățite. Valoareaadaugata a masuriieste data si  de următoareleelemente: sustinereauneidezvoltari participative a structuriiasociative, ce se vaconcentra pe asigurareaviabilitatiieconomice a acesteia in </w:t>
      </w:r>
      <w:r w:rsidR="000932FF" w:rsidRPr="00D86EAF">
        <w:rPr>
          <w:rFonts w:ascii="Times New Roman" w:hAnsi="Times New Roman" w:cs="Times New Roman"/>
        </w:rPr>
        <w:t xml:space="preserve">contextual </w:t>
      </w:r>
      <w:r w:rsidRPr="00D86EAF">
        <w:rPr>
          <w:rFonts w:ascii="Times New Roman" w:hAnsi="Times New Roman" w:cs="Times New Roman"/>
        </w:rPr>
        <w:t>asigurariifunctiilornecesarepentrumembrii (productie, depozitare, procesare, desfacereetc); focalizarea pe sustinereamicilorproducatori, fermelormici; posibilitatea de negociere a unui</w:t>
      </w:r>
      <w:r w:rsidR="000932FF" w:rsidRPr="00D86EAF">
        <w:rPr>
          <w:rFonts w:ascii="Times New Roman" w:hAnsi="Times New Roman" w:cs="Times New Roman"/>
        </w:rPr>
        <w:t xml:space="preserve"> prêt </w:t>
      </w:r>
      <w:r w:rsidRPr="00D86EAF">
        <w:rPr>
          <w:rFonts w:ascii="Times New Roman" w:hAnsi="Times New Roman" w:cs="Times New Roman"/>
        </w:rPr>
        <w:t>mai bun al produselor; un branding și un marketing mai bun al produselor; dezvoltareaunui model sustenabil de integrare a produselor locale pe piață; creareaunuicadrupropicetransferului de informațierelevantăpentrufermieri; efectulasupraopțiuniloroferiteconsumatorilor (diversificareaofertei de produseromânești, proaspeteșisănătoase); oferirea de servicii diverse cătremembri (serviciitehnice, de informare, de promovareșiconsultanță).</w:t>
      </w:r>
    </w:p>
    <w:p w:rsidR="00405E04" w:rsidRPr="00D86EAF" w:rsidRDefault="00405E04" w:rsidP="00405E04">
      <w:pPr>
        <w:spacing w:line="276" w:lineRule="auto"/>
        <w:jc w:val="both"/>
        <w:rPr>
          <w:rFonts w:ascii="Times New Roman" w:hAnsi="Times New Roman" w:cs="Times New Roman"/>
        </w:rPr>
      </w:pPr>
    </w:p>
    <w:p w:rsidR="00405E04" w:rsidRPr="00D86EAF" w:rsidRDefault="00405E04" w:rsidP="00405E04">
      <w:pPr>
        <w:spacing w:line="276" w:lineRule="auto"/>
        <w:jc w:val="both"/>
        <w:rPr>
          <w:rFonts w:ascii="Times New Roman" w:hAnsi="Times New Roman" w:cs="Times New Roman"/>
        </w:rPr>
      </w:pPr>
      <w:r w:rsidRPr="00D86EAF">
        <w:rPr>
          <w:rFonts w:ascii="Times New Roman" w:hAnsi="Times New Roman" w:cs="Times New Roman"/>
        </w:rPr>
        <w:lastRenderedPageBreak/>
        <w:t>Masuraeste</w:t>
      </w:r>
      <w:r w:rsidR="000932FF" w:rsidRPr="00D86EAF">
        <w:rPr>
          <w:rFonts w:ascii="Times New Roman" w:hAnsi="Times New Roman" w:cs="Times New Roman"/>
        </w:rPr>
        <w:t xml:space="preserve"> relevant </w:t>
      </w:r>
      <w:r w:rsidRPr="00D86EAF">
        <w:rPr>
          <w:rFonts w:ascii="Times New Roman" w:hAnsi="Times New Roman" w:cs="Times New Roman"/>
        </w:rPr>
        <w:t>pentruteritoriu GAL, contribuind direct la dezvoltareaeconomica a teritoriului GAL printr-o serie de actiuni care conduc la:</w:t>
      </w:r>
    </w:p>
    <w:p w:rsidR="00405E04" w:rsidRPr="00D86EAF" w:rsidRDefault="000932FF" w:rsidP="00405E04">
      <w:pPr>
        <w:pStyle w:val="ListParagraph"/>
        <w:numPr>
          <w:ilvl w:val="0"/>
          <w:numId w:val="13"/>
        </w:numPr>
        <w:spacing w:line="276" w:lineRule="auto"/>
        <w:jc w:val="both"/>
        <w:rPr>
          <w:rFonts w:ascii="Times New Roman" w:hAnsi="Times New Roman" w:cs="Times New Roman"/>
        </w:rPr>
      </w:pPr>
      <w:r w:rsidRPr="00D86EAF">
        <w:rPr>
          <w:rFonts w:ascii="Times New Roman" w:hAnsi="Times New Roman" w:cs="Times New Roman"/>
        </w:rPr>
        <w:t>I</w:t>
      </w:r>
      <w:r w:rsidR="00405E04" w:rsidRPr="00D86EAF">
        <w:rPr>
          <w:rFonts w:ascii="Times New Roman" w:hAnsi="Times New Roman" w:cs="Times New Roman"/>
        </w:rPr>
        <w:t xml:space="preserve">ncurajareaasocieriisicooperarii in teritoriul GAL; </w:t>
      </w:r>
    </w:p>
    <w:p w:rsidR="00405E04" w:rsidRPr="00D86EAF" w:rsidRDefault="000932FF" w:rsidP="00405E04">
      <w:pPr>
        <w:pStyle w:val="ListParagraph"/>
        <w:numPr>
          <w:ilvl w:val="0"/>
          <w:numId w:val="13"/>
        </w:numPr>
        <w:spacing w:line="276" w:lineRule="auto"/>
        <w:jc w:val="both"/>
        <w:rPr>
          <w:rFonts w:ascii="Times New Roman" w:hAnsi="Times New Roman" w:cs="Times New Roman"/>
        </w:rPr>
      </w:pPr>
      <w:r w:rsidRPr="00D86EAF">
        <w:rPr>
          <w:rFonts w:ascii="Times New Roman" w:hAnsi="Times New Roman" w:cs="Times New Roman"/>
        </w:rPr>
        <w:t>C</w:t>
      </w:r>
      <w:r w:rsidR="00405E04" w:rsidRPr="00D86EAF">
        <w:rPr>
          <w:rFonts w:ascii="Times New Roman" w:hAnsi="Times New Roman" w:cs="Times New Roman"/>
        </w:rPr>
        <w:t>reareasipromovarealanțuri</w:t>
      </w:r>
      <w:r w:rsidR="00234F62" w:rsidRPr="00D86EAF">
        <w:rPr>
          <w:rFonts w:ascii="Times New Roman" w:hAnsi="Times New Roman" w:cs="Times New Roman"/>
        </w:rPr>
        <w:t xml:space="preserve">lor </w:t>
      </w:r>
      <w:r w:rsidR="00405E04" w:rsidRPr="00D86EAF">
        <w:rPr>
          <w:rFonts w:ascii="Times New Roman" w:hAnsi="Times New Roman" w:cs="Times New Roman"/>
        </w:rPr>
        <w:t xml:space="preserve">scurte de aprovizionare; </w:t>
      </w:r>
    </w:p>
    <w:p w:rsidR="00405E04" w:rsidRPr="00D86EAF" w:rsidRDefault="00405E04" w:rsidP="00405E04">
      <w:pPr>
        <w:pStyle w:val="ListParagraph"/>
        <w:numPr>
          <w:ilvl w:val="0"/>
          <w:numId w:val="13"/>
        </w:numPr>
        <w:spacing w:line="276" w:lineRule="auto"/>
        <w:jc w:val="both"/>
        <w:rPr>
          <w:rFonts w:ascii="Times New Roman" w:hAnsi="Times New Roman" w:cs="Times New Roman"/>
        </w:rPr>
      </w:pPr>
      <w:r w:rsidRPr="00D86EAF">
        <w:rPr>
          <w:rFonts w:ascii="Times New Roman" w:hAnsi="Times New Roman" w:cs="Times New Roman"/>
        </w:rPr>
        <w:t xml:space="preserve">integrarea pe piata a producatorilorprinadaptareaproductiei la cerintelepieteisicomercializareaei la comun;  </w:t>
      </w:r>
    </w:p>
    <w:p w:rsidR="00405E04" w:rsidRPr="00D86EAF" w:rsidRDefault="00405E04" w:rsidP="00405E04">
      <w:pPr>
        <w:pStyle w:val="ListParagraph"/>
        <w:numPr>
          <w:ilvl w:val="0"/>
          <w:numId w:val="13"/>
        </w:numPr>
        <w:spacing w:line="276" w:lineRule="auto"/>
        <w:jc w:val="both"/>
        <w:rPr>
          <w:rFonts w:ascii="Times New Roman" w:hAnsi="Times New Roman" w:cs="Times New Roman"/>
        </w:rPr>
      </w:pPr>
      <w:r w:rsidRPr="00D86EAF">
        <w:rPr>
          <w:rFonts w:ascii="Times New Roman" w:hAnsi="Times New Roman" w:cs="Times New Roman"/>
        </w:rPr>
        <w:t>crestereaveniturilorobtinute din comercializareaproduseloragricole locale obtinute la nivel local;</w:t>
      </w:r>
    </w:p>
    <w:p w:rsidR="00405E04" w:rsidRPr="00D86EAF" w:rsidRDefault="00405E04" w:rsidP="00405E04">
      <w:pPr>
        <w:pStyle w:val="ListParagraph"/>
        <w:numPr>
          <w:ilvl w:val="0"/>
          <w:numId w:val="13"/>
        </w:numPr>
        <w:spacing w:line="276" w:lineRule="auto"/>
        <w:jc w:val="both"/>
        <w:rPr>
          <w:rFonts w:ascii="Times New Roman" w:hAnsi="Times New Roman" w:cs="Times New Roman"/>
        </w:rPr>
      </w:pPr>
      <w:r w:rsidRPr="00D86EAF">
        <w:rPr>
          <w:rFonts w:ascii="Times New Roman" w:hAnsi="Times New Roman" w:cs="Times New Roman"/>
        </w:rPr>
        <w:t>imbunatatireamanagementuluiexploatatiilor;</w:t>
      </w:r>
    </w:p>
    <w:p w:rsidR="00405E04" w:rsidRPr="00D86EAF" w:rsidRDefault="00405E04" w:rsidP="00405E04">
      <w:pPr>
        <w:spacing w:line="276" w:lineRule="auto"/>
        <w:jc w:val="both"/>
        <w:rPr>
          <w:rFonts w:ascii="Times New Roman" w:hAnsi="Times New Roman" w:cs="Times New Roman"/>
        </w:rPr>
      </w:pPr>
    </w:p>
    <w:p w:rsidR="00405E04" w:rsidRPr="00D86EAF" w:rsidRDefault="00405E04" w:rsidP="00405E04">
      <w:pPr>
        <w:spacing w:line="276" w:lineRule="auto"/>
        <w:jc w:val="both"/>
        <w:rPr>
          <w:rFonts w:ascii="Times New Roman" w:hAnsi="Times New Roman" w:cs="Times New Roman"/>
        </w:rPr>
      </w:pPr>
      <w:r w:rsidRPr="00D86EAF">
        <w:rPr>
          <w:rFonts w:ascii="Times New Roman" w:hAnsi="Times New Roman" w:cs="Times New Roman"/>
        </w:rPr>
        <w:t xml:space="preserve">In cadrulteritoriului GAL Ada Kaleh, dupa cum s-a prezentat in analizateritoriuluisi la nivelulanalizei SWOT, pestedouatreimi din populatiaactiva a zoneiactiveaza in domeniulagro-zootehnic. Insamajoritateaacestora sunt fermierifoartemici, care lucreaza individual si care din lipsacunostintelorprivindavantajeleasocieriisau din cauzaaspecteloreconomiceşi legislative (insuficienţasurselor de finanţarepentruîncepereauneiactivităţieconomice, modificarea continua a legislatiei) sunt reticenti in fata procesului de asociere. De asemenea, nivelul de fragmentare al exploatațiiloragricolefiindunulfoarteridicat, afecteazărentabilitateaacestoraprinprismamaimultorcanale: posibilitățilereduse de implicare pe piață la nivel individual, costuritotalemediimaimariîncomparație cu fermeledezvoltate, capacitate redusă de a beneficia de economii de scală, resursefinanciareinsuficientepentrucontractareaunorcreditepentruinvestițiiînmașinisauutilajeagricole etc. </w:t>
      </w:r>
    </w:p>
    <w:p w:rsidR="00405E04" w:rsidRPr="00D86EAF" w:rsidRDefault="00405E04" w:rsidP="00405E04">
      <w:pPr>
        <w:spacing w:line="276" w:lineRule="auto"/>
        <w:jc w:val="both"/>
        <w:rPr>
          <w:rFonts w:ascii="Times New Roman" w:hAnsi="Times New Roman" w:cs="Times New Roman"/>
        </w:rPr>
      </w:pPr>
      <w:r w:rsidRPr="00D86EAF">
        <w:rPr>
          <w:rFonts w:ascii="Times New Roman" w:hAnsi="Times New Roman" w:cs="Times New Roman"/>
        </w:rPr>
        <w:t xml:space="preserve">Lipsaformelor de asociere din teritoriul GAL Ada Kaleh se explica, in mare parte, prinreticentasiinteresulscazut al producatoriloragricoli fata de formeleasociative, din cauzaniveluluiredus de constientizaresi a absenteiinformatiilor cu privire la avantajelerezultateprinasociere, a graduluidiferit de pregatire a persoanelorasteptatesaparticipe la formeleasociative (intelegereadiferita a scopurilorsiprincipiilor de functionare ale acestora) si a mentalitatii legate de asociereaobligatorie (de exemplu, fostele CAP-uri). Acestea nu se formează de la sine, au nevoie de sprijinindividualizat </w:t>
      </w:r>
      <w:r w:rsidR="00234F62" w:rsidRPr="00D86EAF">
        <w:rPr>
          <w:rFonts w:ascii="Times New Roman" w:hAnsi="Times New Roman" w:cs="Times New Roman"/>
        </w:rPr>
        <w:t>–</w:t>
      </w:r>
      <w:r w:rsidRPr="00D86EAF">
        <w:rPr>
          <w:rFonts w:ascii="Times New Roman" w:hAnsi="Times New Roman" w:cs="Times New Roman"/>
        </w:rPr>
        <w:t xml:space="preserve"> pentrufiecare forma de organizare, pe toatădurataconstituiriișiconsolidării, pânăcândorganizațiadevinesuficient de stabilășisolidă din punct de vedere economic.</w:t>
      </w:r>
    </w:p>
    <w:p w:rsidR="00405E04" w:rsidRPr="00D86EAF" w:rsidRDefault="00405E04" w:rsidP="00405E04">
      <w:pPr>
        <w:spacing w:line="276" w:lineRule="auto"/>
        <w:jc w:val="both"/>
        <w:rPr>
          <w:rFonts w:ascii="Times New Roman" w:hAnsi="Times New Roman" w:cs="Times New Roman"/>
        </w:rPr>
      </w:pPr>
      <w:r w:rsidRPr="00D86EAF">
        <w:rPr>
          <w:rFonts w:ascii="Times New Roman" w:hAnsi="Times New Roman" w:cs="Times New Roman"/>
        </w:rPr>
        <w:t>La nivelulteritoriului sunt fermieri care fac parte din forme</w:t>
      </w:r>
      <w:r w:rsidR="00234F62" w:rsidRPr="00D86EAF">
        <w:rPr>
          <w:rFonts w:ascii="Times New Roman" w:hAnsi="Times New Roman" w:cs="Times New Roman"/>
        </w:rPr>
        <w:t xml:space="preserve"> associative </w:t>
      </w:r>
      <w:r w:rsidRPr="00D86EAF">
        <w:rPr>
          <w:rFonts w:ascii="Times New Roman" w:hAnsi="Times New Roman" w:cs="Times New Roman"/>
        </w:rPr>
        <w:t>aflate la distantemari fata de acestiaceea de face siimplicareaacestorasa fie redusa. Aparitia de formeasociative la nivelulteritoriuluiaraduce plus-valoareteritoriuluisiarimbunataticooperareapentrucreareaunuicadrupropicetransferului de informație</w:t>
      </w:r>
      <w:r w:rsidR="00234F62" w:rsidRPr="00D86EAF">
        <w:rPr>
          <w:rFonts w:ascii="Times New Roman" w:hAnsi="Times New Roman" w:cs="Times New Roman"/>
        </w:rPr>
        <w:t xml:space="preserve"> relevant </w:t>
      </w:r>
      <w:r w:rsidRPr="00D86EAF">
        <w:rPr>
          <w:rFonts w:ascii="Times New Roman" w:hAnsi="Times New Roman" w:cs="Times New Roman"/>
        </w:rPr>
        <w:t>pentrufermierisipromovareaproduselor locale.</w:t>
      </w:r>
    </w:p>
    <w:p w:rsidR="003671AA" w:rsidRPr="00D86EAF" w:rsidRDefault="00656767" w:rsidP="00DA005D">
      <w:pPr>
        <w:spacing w:line="276" w:lineRule="auto"/>
        <w:jc w:val="both"/>
        <w:rPr>
          <w:rFonts w:ascii="Times New Roman" w:hAnsi="Times New Roman" w:cs="Times New Roman"/>
          <w:i/>
        </w:rPr>
      </w:pPr>
      <w:r w:rsidRPr="00D86EAF">
        <w:rPr>
          <w:rFonts w:ascii="Times New Roman" w:hAnsi="Times New Roman" w:cs="Times New Roman"/>
          <w:b/>
        </w:rPr>
        <w:t>Masuracontribuie la obiectivul de dezvoltarerurală al</w:t>
      </w:r>
      <w:r w:rsidR="003671AA" w:rsidRPr="00D86EAF">
        <w:rPr>
          <w:rFonts w:ascii="Times New Roman" w:hAnsi="Times New Roman" w:cs="Times New Roman"/>
          <w:b/>
        </w:rPr>
        <w:t xml:space="preserve"> Reg. (UE) nr. 1305/2013, art. 4</w:t>
      </w:r>
      <w:r w:rsidRPr="00D86EAF">
        <w:rPr>
          <w:rFonts w:ascii="Times New Roman" w:hAnsi="Times New Roman" w:cs="Times New Roman"/>
          <w:b/>
          <w:i/>
        </w:rPr>
        <w:t>“</w:t>
      </w:r>
      <w:r w:rsidR="00176DB1" w:rsidRPr="00D86EAF">
        <w:rPr>
          <w:rFonts w:ascii="Times New Roman" w:hAnsi="Times New Roman" w:cs="Times New Roman"/>
          <w:i/>
        </w:rPr>
        <w:t>O1. Favorizareacompetitivitatiiagriculturii</w:t>
      </w:r>
      <w:r w:rsidRPr="00D86EAF">
        <w:rPr>
          <w:rFonts w:ascii="Times New Roman" w:hAnsi="Times New Roman" w:cs="Times New Roman"/>
          <w:i/>
        </w:rPr>
        <w:t>”</w:t>
      </w:r>
      <w:r w:rsidR="003671AA" w:rsidRPr="00D86EAF">
        <w:rPr>
          <w:rFonts w:ascii="Times New Roman" w:hAnsi="Times New Roman" w:cs="Times New Roman"/>
          <w:i/>
        </w:rPr>
        <w:t>.</w:t>
      </w:r>
    </w:p>
    <w:p w:rsidR="00765C16" w:rsidRPr="00D86EAF" w:rsidRDefault="00894A9C" w:rsidP="00DA005D">
      <w:pPr>
        <w:spacing w:line="276" w:lineRule="auto"/>
        <w:jc w:val="both"/>
        <w:rPr>
          <w:rFonts w:ascii="Times New Roman" w:eastAsia="Times New Roman" w:hAnsi="Times New Roman" w:cs="Times New Roman"/>
          <w:b/>
          <w:color w:val="000000"/>
        </w:rPr>
      </w:pPr>
      <w:r w:rsidRPr="00D86EAF">
        <w:rPr>
          <w:rFonts w:ascii="Times New Roman" w:hAnsi="Times New Roman" w:cs="Times New Roman"/>
          <w:b/>
          <w:bCs/>
          <w:lang w:val="ro-RO"/>
        </w:rPr>
        <w:t>Contrib</w:t>
      </w:r>
      <w:r w:rsidR="00765C16" w:rsidRPr="00D86EAF">
        <w:rPr>
          <w:rFonts w:ascii="Times New Roman" w:hAnsi="Times New Roman" w:cs="Times New Roman"/>
          <w:b/>
          <w:bCs/>
          <w:lang w:val="ro-RO"/>
        </w:rPr>
        <w:t xml:space="preserve">uţia publică totală a Măsurii </w:t>
      </w:r>
      <w:r w:rsidR="00B1786B" w:rsidRPr="00D86EAF">
        <w:rPr>
          <w:rFonts w:ascii="Times New Roman" w:hAnsi="Times New Roman" w:cs="Times New Roman"/>
          <w:b/>
          <w:bCs/>
          <w:lang w:val="ro-RO"/>
        </w:rPr>
        <w:t>M5/3A</w:t>
      </w:r>
      <w:r w:rsidR="00765C16" w:rsidRPr="00D86EAF">
        <w:rPr>
          <w:rFonts w:ascii="Times New Roman" w:hAnsi="Times New Roman" w:cs="Times New Roman"/>
          <w:b/>
          <w:lang w:val="ro-RO"/>
        </w:rPr>
        <w:t xml:space="preserve">este de </w:t>
      </w:r>
      <w:r w:rsidR="00587054" w:rsidRPr="00D86EAF">
        <w:rPr>
          <w:rFonts w:ascii="Times New Roman" w:eastAsia="Times New Roman" w:hAnsi="Times New Roman" w:cs="Times New Roman"/>
          <w:b/>
          <w:bCs/>
          <w:color w:val="000000"/>
          <w:lang w:val="ro-RO"/>
        </w:rPr>
        <w:t>87.642,09</w:t>
      </w:r>
      <w:r w:rsidRPr="00D86EAF">
        <w:rPr>
          <w:rFonts w:ascii="Times New Roman" w:hAnsi="Times New Roman" w:cs="Times New Roman"/>
          <w:b/>
          <w:lang w:val="ro-RO"/>
        </w:rPr>
        <w:t xml:space="preserve">Euro. </w:t>
      </w:r>
    </w:p>
    <w:p w:rsidR="00DF5A9D" w:rsidRPr="00D86EAF" w:rsidRDefault="00894A9C" w:rsidP="00DA005D">
      <w:pPr>
        <w:spacing w:line="276" w:lineRule="auto"/>
        <w:jc w:val="both"/>
        <w:rPr>
          <w:rFonts w:ascii="Times New Roman" w:hAnsi="Times New Roman" w:cs="Times New Roman"/>
          <w:spacing w:val="1"/>
        </w:rPr>
      </w:pPr>
      <w:r w:rsidRPr="00D86EAF">
        <w:rPr>
          <w:rFonts w:ascii="Times New Roman" w:hAnsi="Times New Roman" w:cs="Times New Roman"/>
          <w:b/>
          <w:bCs/>
          <w:lang w:val="ro-RO"/>
        </w:rPr>
        <w:t>Tipul sprijinului:</w:t>
      </w:r>
    </w:p>
    <w:p w:rsidR="00DF5A9D" w:rsidRPr="00D86EAF" w:rsidRDefault="00DF5A9D" w:rsidP="00DA005D">
      <w:pPr>
        <w:pStyle w:val="ListParagraph"/>
        <w:numPr>
          <w:ilvl w:val="0"/>
          <w:numId w:val="14"/>
        </w:numPr>
        <w:spacing w:line="276" w:lineRule="auto"/>
        <w:jc w:val="both"/>
        <w:rPr>
          <w:rFonts w:ascii="Times New Roman" w:hAnsi="Times New Roman" w:cs="Times New Roman"/>
          <w:bCs/>
        </w:rPr>
      </w:pPr>
      <w:r w:rsidRPr="00D86EAF">
        <w:rPr>
          <w:rFonts w:ascii="Times New Roman" w:hAnsi="Times New Roman" w:cs="Times New Roman"/>
          <w:bCs/>
        </w:rPr>
        <w:t>Rambursareacheltuieliloreligibilesuportateşiplătiteefectiv in conformitate cu prevederile art. 67 al Reg. (UE) nr. 1303/2013.</w:t>
      </w:r>
    </w:p>
    <w:p w:rsidR="00DF5A9D" w:rsidRPr="00D86EAF" w:rsidRDefault="00DF5A9D" w:rsidP="00DA005D">
      <w:pPr>
        <w:pStyle w:val="ListParagraph"/>
        <w:numPr>
          <w:ilvl w:val="0"/>
          <w:numId w:val="14"/>
        </w:numPr>
        <w:spacing w:line="276" w:lineRule="auto"/>
        <w:jc w:val="both"/>
        <w:rPr>
          <w:rFonts w:ascii="Times New Roman" w:hAnsi="Times New Roman" w:cs="Times New Roman"/>
          <w:bCs/>
        </w:rPr>
      </w:pPr>
      <w:r w:rsidRPr="00D86EAF">
        <w:rPr>
          <w:rFonts w:ascii="Times New Roman" w:hAnsi="Times New Roman" w:cs="Times New Roman"/>
          <w:bCs/>
        </w:rPr>
        <w:lastRenderedPageBreak/>
        <w:t>Plata înavans, cu condițiaconstituiriiuneigaranțiibancaresau a uneigaranțiiechivalentecorespunzătoareprocentului de 100% din valoareaavansului, înconformitate cu art. 45 (4) și art. 63 ale R. (UE) nr.1305/2013.</w:t>
      </w:r>
    </w:p>
    <w:p w:rsidR="00D6227A" w:rsidRPr="00D86EAF" w:rsidRDefault="00D6227A" w:rsidP="00DA005D">
      <w:pPr>
        <w:pStyle w:val="ListParagraph"/>
        <w:autoSpaceDE w:val="0"/>
        <w:autoSpaceDN w:val="0"/>
        <w:adjustRightInd w:val="0"/>
        <w:spacing w:line="276" w:lineRule="auto"/>
        <w:jc w:val="both"/>
        <w:rPr>
          <w:rFonts w:ascii="Times New Roman" w:hAnsi="Times New Roman" w:cs="Times New Roman"/>
          <w:color w:val="000000"/>
          <w:lang w:val="es-ES"/>
        </w:rPr>
      </w:pPr>
    </w:p>
    <w:p w:rsidR="006743DD" w:rsidRPr="00D86EAF" w:rsidRDefault="006743DD" w:rsidP="00DA005D">
      <w:pPr>
        <w:spacing w:line="276" w:lineRule="auto"/>
        <w:jc w:val="both"/>
        <w:rPr>
          <w:rFonts w:ascii="Times New Roman" w:hAnsi="Times New Roman" w:cs="Times New Roman"/>
          <w:b/>
          <w:bCs/>
          <w:lang w:val="ro-RO"/>
        </w:rPr>
      </w:pPr>
      <w:r w:rsidRPr="00D86EAF">
        <w:rPr>
          <w:rFonts w:ascii="Times New Roman" w:hAnsi="Times New Roman" w:cs="Times New Roman"/>
          <w:b/>
          <w:bCs/>
          <w:lang w:val="ro-RO"/>
        </w:rPr>
        <w:t>Legislaţia naţională şi eur</w:t>
      </w:r>
      <w:r w:rsidR="00DF5A9D" w:rsidRPr="00D86EAF">
        <w:rPr>
          <w:rFonts w:ascii="Times New Roman" w:hAnsi="Times New Roman" w:cs="Times New Roman"/>
          <w:b/>
          <w:bCs/>
          <w:lang w:val="ro-RO"/>
        </w:rPr>
        <w:t>opeană aplicabilă Măsurii M5/3</w:t>
      </w:r>
      <w:r w:rsidR="001B53EF" w:rsidRPr="00D86EAF">
        <w:rPr>
          <w:rFonts w:ascii="Times New Roman" w:hAnsi="Times New Roman" w:cs="Times New Roman"/>
          <w:b/>
          <w:bCs/>
          <w:lang w:val="ro-RO"/>
        </w:rPr>
        <w:t>A</w:t>
      </w:r>
      <w:r w:rsidRPr="00D86EAF">
        <w:rPr>
          <w:rFonts w:ascii="Times New Roman" w:hAnsi="Times New Roman" w:cs="Times New Roman"/>
          <w:b/>
          <w:bCs/>
          <w:lang w:val="ro-RO"/>
        </w:rPr>
        <w:t>:</w:t>
      </w:r>
    </w:p>
    <w:p w:rsidR="006743DD" w:rsidRPr="00D86EAF" w:rsidRDefault="006743DD" w:rsidP="00DA005D">
      <w:pPr>
        <w:spacing w:line="276" w:lineRule="auto"/>
        <w:ind w:left="360"/>
        <w:jc w:val="both"/>
        <w:rPr>
          <w:rFonts w:ascii="Times New Roman" w:hAnsi="Times New Roman" w:cs="Times New Roman"/>
          <w:b/>
          <w:bCs/>
        </w:rPr>
      </w:pPr>
      <w:r w:rsidRPr="00D86EAF">
        <w:rPr>
          <w:rFonts w:ascii="Times New Roman" w:hAnsi="Times New Roman" w:cs="Times New Roman"/>
          <w:b/>
          <w:bCs/>
        </w:rPr>
        <w:t>Legislatieeuropeana:</w:t>
      </w:r>
    </w:p>
    <w:p w:rsidR="00DF5A9D" w:rsidRPr="00D86EAF" w:rsidRDefault="00DF5A9D" w:rsidP="00DA005D">
      <w:pPr>
        <w:pStyle w:val="ListParagraph"/>
        <w:numPr>
          <w:ilvl w:val="0"/>
          <w:numId w:val="12"/>
        </w:numPr>
        <w:spacing w:line="276" w:lineRule="auto"/>
        <w:jc w:val="both"/>
        <w:rPr>
          <w:rFonts w:ascii="Times New Roman" w:hAnsi="Times New Roman" w:cs="Times New Roman"/>
        </w:rPr>
      </w:pPr>
      <w:r w:rsidRPr="00D86EAF">
        <w:rPr>
          <w:rFonts w:ascii="Times New Roman" w:hAnsi="Times New Roman" w:cs="Times New Roman"/>
        </w:rPr>
        <w:t>Regulamentul nr. 1435/2003 privindstatutulsocietății cooperative europene (SCE);</w:t>
      </w:r>
    </w:p>
    <w:p w:rsidR="005A7FBF" w:rsidRPr="00D86EAF"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Directiva 2008/90/CE a Consiliului privind comercializarea materialului de înmulțire și plantare fructifer destinat producției de fructe</w:t>
      </w:r>
    </w:p>
    <w:p w:rsidR="005A7FBF" w:rsidRPr="00D86EAF"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Documentul Comitetului Comunitar RICA</w:t>
      </w:r>
      <w:r w:rsidRPr="00D86EAF">
        <w:rPr>
          <w:rFonts w:ascii="Times New Roman" w:eastAsia="Calibri" w:hAnsi="Times New Roman" w:cs="Times New Roman"/>
          <w:lang w:val="ro-RO"/>
        </w:rPr>
        <w:t>‐</w:t>
      </w:r>
      <w:r w:rsidRPr="00D86EAF">
        <w:rPr>
          <w:rFonts w:ascii="Times New Roman" w:eastAsia="Times New Roman" w:hAnsi="Times New Roman" w:cs="Times New Roman"/>
          <w:lang w:val="ro-RO"/>
        </w:rPr>
        <w:t xml:space="preserve"> RICC 1500 Rev.3/2010 Manual de tipologie </w:t>
      </w:r>
    </w:p>
    <w:p w:rsidR="005A7FBF" w:rsidRPr="00D86EAF"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Documentul EUROSTAT CPSA/SB/714/2013 – Formatul de transmitere a SO 2010</w:t>
      </w:r>
    </w:p>
    <w:p w:rsidR="005A7FBF" w:rsidRPr="00D86EAF"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Recomandarea 2003/361/CE din 6 mai 2003 privind definirea microîntreprinderilor şi a întreprinderilor mici şi mijlocii</w:t>
      </w:r>
    </w:p>
    <w:p w:rsidR="005A7FBF" w:rsidRPr="00D86EAF"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Regulamentul (CE) nr. 1444/2002 de modificare a Deciziei 2000/115/CE a Comisiei privind definițiile caracteristicilor, excepțiile de la aceste definiții precum și regiunile și circumscripțiile în care se întreprind anchetele privind structura exploatațiilor agricole, cu modificările şi completările ulterioare</w:t>
      </w:r>
    </w:p>
    <w:p w:rsidR="005A7FBF" w:rsidRPr="00D86EAF"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Regulamentul (CE) nr. 868/2008 privind fișa exploatației care urmează a fi utilizată în scopul determinării veniturilor exploatațiilor agricole și analizării activității economice a acestor exploatații, cu modificările şi completările ulterioare</w:t>
      </w:r>
    </w:p>
    <w:p w:rsidR="005A7FBF" w:rsidRPr="00D86EAF"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Regulamentul (CE) nr. 1242/2008 al Comisiei de stabilire a unei tipologii comunitare pentru exploatații agricole, cu modificările şi completările ulterioare</w:t>
      </w:r>
    </w:p>
    <w:p w:rsidR="005A7FBF" w:rsidRPr="00D86EAF"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Regulamentul (UE) nr. 1303/2013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cu modificările şi completările ulterioare</w:t>
      </w:r>
    </w:p>
    <w:p w:rsidR="005A7FBF" w:rsidRPr="00D86EAF"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bCs/>
          <w:lang w:val="ro-RO"/>
        </w:rPr>
        <w:t>Regulamentul (UE) nr. 1305/2013 privind sprijinul pentru dezvoltare rurală acordat din Fondul european agricol pentru dezvoltare rurală (FEADR) și de abrogare a Regulamentului (CE) nr. 1698/2005 al Consiliului, cu modificările şi completările ulterioare</w:t>
      </w:r>
    </w:p>
    <w:p w:rsidR="005A7FBF" w:rsidRPr="00D86EAF" w:rsidRDefault="005A7FBF" w:rsidP="00DA005D">
      <w:pPr>
        <w:pStyle w:val="ListParagraph"/>
        <w:numPr>
          <w:ilvl w:val="0"/>
          <w:numId w:val="12"/>
        </w:numPr>
        <w:spacing w:line="276" w:lineRule="auto"/>
        <w:jc w:val="both"/>
        <w:rPr>
          <w:rFonts w:ascii="Times New Roman" w:eastAsia="Times New Roman" w:hAnsi="Times New Roman" w:cs="Times New Roman"/>
          <w:bCs/>
          <w:lang w:val="ro-RO"/>
        </w:rPr>
      </w:pPr>
      <w:r w:rsidRPr="00D86EAF">
        <w:rPr>
          <w:rFonts w:ascii="Times New Roman" w:eastAsia="Times New Roman" w:hAnsi="Times New Roman" w:cs="Times New Roman"/>
          <w:lang w:val="ro-RO"/>
        </w:rPr>
        <w:t>Regulamentul (UE) nr. 1306/2013 al Parlamentului European Și al Consiliului privind finanțarea, gestionarea și monitorizarea politicii agricole comune și de abrogare a Regulamentelor (CEE) nr. 352/78, (CE) nr. 165/94, (CE) nr. 2799/98, (CE) nr. 814/2000, (CE) nr. 1290/2005 și (CE) nr. 485/2008 ale Consiliului, cu modificările şi completările ulterioare</w:t>
      </w:r>
    </w:p>
    <w:p w:rsidR="005A7FBF" w:rsidRPr="00D86EAF"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 xml:space="preserve">Regulamentul (UE) nr. 1307/2013 al Parlamentului European și al Consiliului de stabilire a unor norme privind plățile directe acordate fermierilor prin scheme de sprijin în cadrul politicii agricole comune și de abrogare a Regulamentului (CE) nr. </w:t>
      </w:r>
      <w:r w:rsidRPr="00D86EAF">
        <w:rPr>
          <w:rFonts w:ascii="Times New Roman" w:eastAsia="Times New Roman" w:hAnsi="Times New Roman" w:cs="Times New Roman"/>
          <w:lang w:val="ro-RO"/>
        </w:rPr>
        <w:lastRenderedPageBreak/>
        <w:t>637/2008 al Consiliului și a Regulamentului (CE) nr. 73/2009 al Consiliului, cu modificările şi completările ulterioare</w:t>
      </w:r>
    </w:p>
    <w:p w:rsidR="005A7FBF" w:rsidRPr="00D86EAF"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Regulamentul (UE) nr. 1310/2013 al Parlamentului European și al Consiliului de stabilire a anumitor dispoziții tranzitorii privind sprijinul pentru dezvoltare rurală acordat din Fondul european agricol pentru dezvoltare rurală (FEADR), de modificare a Regulamentului (UE) nr. 1305/2013 al Parlamentului European și al Consiliului în ceea ce privește resursele și repartizarea acestora pentru anul 2014 și de modificare a Regulamentului (CE) nr. 73/2009 al Consiliului și a Regulamentelor (UE) nr. 1307/2013, (UE) nr. 1306/2013 și (UE) nr. 1308/2013 ale Parlamentului European și ale Consiliului în ceea ce privește aplicarea acestora în anul 2014, cu modificările şi completările ulterioare</w:t>
      </w:r>
    </w:p>
    <w:p w:rsidR="005A7FBF" w:rsidRPr="00D86EAF"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Regulamentul (UE) nr. 1407/2013 al Comisiei privind aplicarea articolelor 107 și 108 din Tratatul privind funcționarea Uniunii Europene ajutoarelor de minimis Text cu relevanță pentru SEE, cu modificările şi completările ulterioare</w:t>
      </w:r>
    </w:p>
    <w:p w:rsidR="005A7FBF" w:rsidRPr="00D86EAF"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Regulamentul delegat (UE) nr. 807/2014 de completare a Regulamentului (UE) nr. 1305/2013 al Parlamentului European și al Consiliului privind sprijinul pentru dezvoltare rurală acordat din Fondul european agricol pentru dezvoltare rurală (FEADR) și de introducere a unor dispoziții tranzitorii, cu modificările şi completările ulterioare</w:t>
      </w:r>
    </w:p>
    <w:p w:rsidR="005A7FBF" w:rsidRPr="00D86EAF"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Regulamentul de punere în aplicare (UE) nr. 808/2014 al Comisiei de stabilire a normelor de aplicare a Regulamentului (UE) nr. 1305/2013 al Parlamentului European și al Consiliului privind sprijinul pentru dezvoltare rurală acordat din Fondul european agricol pentru dezvoltare rurală (FEADR), cu modificările şi completările ulterioare</w:t>
      </w:r>
    </w:p>
    <w:p w:rsidR="005A7FBF" w:rsidRPr="00D86EAF"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Regulamentul de punere în aplicare (UE) nr. 809/2014 al Comisiei de stabilire a normelor de aplicare a Regulamentului (UE) nr. 1306/2013 al Parlamentului European și al Consiliului în ceea ce privește sistemul integrat de administrare și control, măsurile de dezvoltare rurală și ecocondiționalitatea, cu modificările şi completările ulterioare</w:t>
      </w:r>
    </w:p>
    <w:p w:rsidR="005A7FBF" w:rsidRPr="00D86EAF"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Regulamentul de punere în aplicare (UE) nr. 908/2014 al Comisiei de stabilire a normelor de aplicare a Regulamentului (UE) nr. 1306/2013 al Parlamentului European și al Consiliului în ceea ce privește agențiile de plăți și alte organisme, gestiunea financiară, verificarea conturilor, normele referitoare la controale, valorile mobiliare și transparența, cu modificările şi completările ulterioare</w:t>
      </w:r>
    </w:p>
    <w:p w:rsidR="005A7FBF" w:rsidRPr="00D86EAF" w:rsidRDefault="005A7FBF" w:rsidP="00DA005D">
      <w:pPr>
        <w:pStyle w:val="ListParagraph"/>
        <w:spacing w:line="276" w:lineRule="auto"/>
        <w:jc w:val="both"/>
        <w:rPr>
          <w:rFonts w:ascii="Times New Roman" w:hAnsi="Times New Roman" w:cs="Times New Roman"/>
        </w:rPr>
      </w:pPr>
    </w:p>
    <w:p w:rsidR="006743DD" w:rsidRPr="00D86EAF" w:rsidRDefault="006743DD" w:rsidP="00DA005D">
      <w:pPr>
        <w:spacing w:line="276" w:lineRule="auto"/>
        <w:jc w:val="both"/>
        <w:rPr>
          <w:rFonts w:ascii="Times New Roman" w:hAnsi="Times New Roman" w:cs="Times New Roman"/>
          <w:b/>
          <w:bCs/>
        </w:rPr>
      </w:pPr>
    </w:p>
    <w:p w:rsidR="006743DD" w:rsidRPr="00D86EAF" w:rsidRDefault="006743DD" w:rsidP="00DA005D">
      <w:pPr>
        <w:pStyle w:val="ListParagraph"/>
        <w:spacing w:line="276" w:lineRule="auto"/>
        <w:jc w:val="both"/>
        <w:rPr>
          <w:rFonts w:ascii="Times New Roman" w:hAnsi="Times New Roman" w:cs="Times New Roman"/>
          <w:b/>
          <w:bCs/>
        </w:rPr>
      </w:pPr>
      <w:r w:rsidRPr="00D86EAF">
        <w:rPr>
          <w:rFonts w:ascii="Times New Roman" w:hAnsi="Times New Roman" w:cs="Times New Roman"/>
          <w:b/>
          <w:bCs/>
        </w:rPr>
        <w:t>LegislatieNationala:</w:t>
      </w:r>
    </w:p>
    <w:p w:rsidR="005A7FBF" w:rsidRPr="00D86EAF" w:rsidRDefault="005A7FBF" w:rsidP="00DA005D">
      <w:pPr>
        <w:pStyle w:val="ListParagraph"/>
        <w:numPr>
          <w:ilvl w:val="0"/>
          <w:numId w:val="16"/>
        </w:numPr>
        <w:spacing w:line="276" w:lineRule="auto"/>
        <w:jc w:val="both"/>
        <w:rPr>
          <w:rFonts w:ascii="Times New Roman" w:hAnsi="Times New Roman" w:cs="Times New Roman"/>
        </w:rPr>
      </w:pPr>
      <w:r w:rsidRPr="00D86EAF">
        <w:rPr>
          <w:rFonts w:ascii="Times New Roman" w:hAnsi="Times New Roman" w:cs="Times New Roman"/>
        </w:rPr>
        <w:t>Ordonanța nr. 26/2000 cu privire la asociațiișifundații</w:t>
      </w:r>
    </w:p>
    <w:p w:rsidR="00916C30" w:rsidRPr="00D86EAF" w:rsidRDefault="00916C30" w:rsidP="00DA005D">
      <w:pPr>
        <w:pStyle w:val="ListParagraph"/>
        <w:numPr>
          <w:ilvl w:val="0"/>
          <w:numId w:val="16"/>
        </w:numPr>
        <w:spacing w:line="276" w:lineRule="auto"/>
        <w:jc w:val="both"/>
        <w:rPr>
          <w:rFonts w:ascii="Times New Roman" w:hAnsi="Times New Roman" w:cs="Times New Roman"/>
          <w:bCs/>
        </w:rPr>
      </w:pPr>
      <w:r w:rsidRPr="00D86EAF">
        <w:rPr>
          <w:rFonts w:ascii="Times New Roman" w:hAnsi="Times New Roman" w:cs="Times New Roman"/>
          <w:bCs/>
        </w:rPr>
        <w:t>Legea 1/2005 privindorganizareasifunctionareacooperatieirepublicata 2014. Lege nr. 1/2005 republicata 2014</w:t>
      </w:r>
    </w:p>
    <w:p w:rsidR="00916C30" w:rsidRPr="00D86EAF" w:rsidRDefault="00916C30" w:rsidP="00DA005D">
      <w:pPr>
        <w:pStyle w:val="ListParagraph"/>
        <w:numPr>
          <w:ilvl w:val="0"/>
          <w:numId w:val="16"/>
        </w:numPr>
        <w:spacing w:line="276" w:lineRule="auto"/>
        <w:jc w:val="both"/>
        <w:rPr>
          <w:rFonts w:ascii="Times New Roman" w:hAnsi="Times New Roman" w:cs="Times New Roman"/>
        </w:rPr>
      </w:pPr>
      <w:r w:rsidRPr="00D86EAF">
        <w:rPr>
          <w:rFonts w:ascii="Times New Roman" w:hAnsi="Times New Roman" w:cs="Times New Roman"/>
        </w:rPr>
        <w:t>Legeacooperațieiagricole nr. 566/2004</w:t>
      </w:r>
    </w:p>
    <w:p w:rsidR="00916C30" w:rsidRPr="00D86EAF" w:rsidRDefault="00916C30" w:rsidP="00DA005D">
      <w:pPr>
        <w:pStyle w:val="ListParagraph"/>
        <w:numPr>
          <w:ilvl w:val="0"/>
          <w:numId w:val="16"/>
        </w:numPr>
        <w:spacing w:line="276" w:lineRule="auto"/>
        <w:jc w:val="both"/>
        <w:rPr>
          <w:rFonts w:ascii="Times New Roman" w:hAnsi="Times New Roman" w:cs="Times New Roman"/>
        </w:rPr>
      </w:pPr>
      <w:r w:rsidRPr="00D86EAF">
        <w:rPr>
          <w:rFonts w:ascii="Times New Roman" w:hAnsi="Times New Roman" w:cs="Times New Roman"/>
        </w:rPr>
        <w:t>Ordonanța nr. 37/2005 privindrecunoaștereașifuncționareagrupurilor de producători, pentrucomercializareaproduseloragricoleșisilvice</w:t>
      </w:r>
    </w:p>
    <w:p w:rsidR="00916C30" w:rsidRPr="00D86EAF" w:rsidRDefault="00916C30" w:rsidP="00DA005D">
      <w:pPr>
        <w:pStyle w:val="ListParagraph"/>
        <w:numPr>
          <w:ilvl w:val="0"/>
          <w:numId w:val="16"/>
        </w:numPr>
        <w:spacing w:line="276" w:lineRule="auto"/>
        <w:jc w:val="both"/>
        <w:rPr>
          <w:rFonts w:ascii="Times New Roman" w:hAnsi="Times New Roman" w:cs="Times New Roman"/>
        </w:rPr>
      </w:pPr>
      <w:r w:rsidRPr="00D86EAF">
        <w:rPr>
          <w:rFonts w:ascii="Times New Roman" w:hAnsi="Times New Roman" w:cs="Times New Roman"/>
        </w:rPr>
        <w:lastRenderedPageBreak/>
        <w:t>Ordinulministruluiagriculturii, pădurilorșidezvoltăriirurale nr. 171/2006 privindaprobareaNormelor de aplicare a OrdonanţeiGuvernului nr. 37/2005</w:t>
      </w:r>
    </w:p>
    <w:p w:rsidR="005A7FBF" w:rsidRPr="00D86EAF"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Hotărârea Guvernului nr. 885/ 1995 privind unele măsuri de organizare unitară a evidenţei acţionarilor şi acţiunilor societăţilor comerciale, cu modificările şi completările ulterioare</w:t>
      </w:r>
    </w:p>
    <w:p w:rsidR="005A7FBF" w:rsidRPr="00D86EAF"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Hotărârea Guvernului nr. 844/ 2002 privind aprobarea nomenclatoarelor calificărilor profesionale pentru care se asigură pregătirea prin învăţământul preuniversitar, precum şi durata de şcolarizare, cu modificările şi completările ulterioare</w:t>
      </w:r>
    </w:p>
    <w:p w:rsidR="005A7FBF" w:rsidRPr="00D86EAF"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Hotărârea Guvernului nr. 522/ 2003 pentru aprobarea Normelor metodologice de aplicare a prevederilor Ordonanţei Guvernului nr. 129/2000 privind formarea profesională a adulţilor, cu modificările şi completările ulterioare</w:t>
      </w:r>
    </w:p>
    <w:p w:rsidR="005A7FBF" w:rsidRPr="00D86EAF" w:rsidRDefault="005A7FBF" w:rsidP="00DA005D">
      <w:pPr>
        <w:pStyle w:val="ListParagraph"/>
        <w:numPr>
          <w:ilvl w:val="0"/>
          <w:numId w:val="15"/>
        </w:numPr>
        <w:spacing w:line="276" w:lineRule="auto"/>
        <w:jc w:val="both"/>
        <w:rPr>
          <w:rFonts w:ascii="Times New Roman" w:hAnsi="Times New Roman" w:cs="Times New Roman"/>
          <w:lang w:val="ro-RO" w:eastAsia="ro-RO"/>
        </w:rPr>
      </w:pPr>
      <w:r w:rsidRPr="00D86EAF">
        <w:rPr>
          <w:rFonts w:ascii="Times New Roman" w:hAnsi="Times New Roman" w:cs="Times New Roman"/>
          <w:lang w:val="ro-RO" w:eastAsia="ro-RO"/>
        </w:rPr>
        <w:t xml:space="preserve">Hotararea Guvernului nr. 156/ 2004 pentru aprobarea Normelor metodologice de aplicare a Legii pomiculturii nr. </w:t>
      </w:r>
      <w:hyperlink r:id="rId14" w:tooltip="ABROGATA - a POMICULTURII (act publicat in M.Of. 541 din 28-iul-2003)" w:history="1">
        <w:r w:rsidRPr="00D86EAF">
          <w:rPr>
            <w:rFonts w:ascii="Times New Roman" w:hAnsi="Times New Roman" w:cs="Times New Roman"/>
            <w:lang w:val="ro-RO" w:eastAsia="ro-RO"/>
          </w:rPr>
          <w:t>348/2003</w:t>
        </w:r>
      </w:hyperlink>
      <w:r w:rsidRPr="00D86EAF">
        <w:rPr>
          <w:rFonts w:ascii="Times New Roman" w:hAnsi="Times New Roman" w:cs="Times New Roman"/>
          <w:lang w:val="ro-RO" w:eastAsia="ro-RO"/>
        </w:rPr>
        <w:t xml:space="preserve"> cu modificările și completările ulterioare</w:t>
      </w:r>
    </w:p>
    <w:p w:rsidR="005A7FBF" w:rsidRPr="00D86EAF"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Hotărârea Guvernului nr. 918/ 2013 privind aprobarea Cadrului naţional al calificărilor, cu modificările şi completările ulterioare</w:t>
      </w:r>
    </w:p>
    <w:p w:rsidR="005A7FBF" w:rsidRPr="00D86EAF"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Hotărârea Guvernului nr. 1050/ 2013 pentru aprobarea Programului naţional apicol pentru perioada 2014-2016, a normelor de aplicare, precum şi a valorii sprijinului financiar, cu modificările şi completările ulterioare.</w:t>
      </w:r>
    </w:p>
    <w:p w:rsidR="005A7FBF" w:rsidRPr="00D86EAF"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Hotărârea Guvernului nr. 580/ 2014 privind aprobarea Nomenclatorului domeniilor şi al specializărilor/programelor de studii universitare şi a structurii instituţiilor de învăţământ superior pentru anul universitar 2014-2015, precum şi aprobarea titlurilor conferite absolvenţilor învăţământului universitar de licenţă înmatriculaţi în anul I în anii universitari 2011-2012, 2012-2013 şi 2013-2014, cu modificările şi completările ulterioare.</w:t>
      </w:r>
    </w:p>
    <w:p w:rsidR="005A7FBF" w:rsidRPr="00D86EAF"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Hotărârea Guvernului nr. 218/ 2015 privind registrul agricol pentru perioada 2015-2019, cu modificările şi completările ulterioare.</w:t>
      </w:r>
    </w:p>
    <w:p w:rsidR="005A7FBF" w:rsidRPr="00D86EAF"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Hotărârea Guvernului nr. 226/ 2015 privind stabilirea cadrului general de implementare a măsurilor programului naţional de dezvoltare rurală cofinanţate din Fondul European Agricol pentru Dezvoltare Rurală şi de la bugetul de stat, cu modificările şi completările ulterioare.</w:t>
      </w:r>
    </w:p>
    <w:p w:rsidR="005A7FBF" w:rsidRPr="00D86EAF" w:rsidRDefault="005A7FBF" w:rsidP="00DA005D">
      <w:pPr>
        <w:pStyle w:val="ListParagraph"/>
        <w:numPr>
          <w:ilvl w:val="0"/>
          <w:numId w:val="15"/>
        </w:numPr>
        <w:spacing w:line="276" w:lineRule="auto"/>
        <w:jc w:val="both"/>
        <w:rPr>
          <w:rFonts w:ascii="Times New Roman" w:eastAsia="Times New Roman" w:hAnsi="Times New Roman" w:cs="Times New Roman"/>
          <w:b/>
          <w:lang w:val="ro-RO"/>
        </w:rPr>
      </w:pPr>
      <w:r w:rsidRPr="00D86EAF">
        <w:rPr>
          <w:rFonts w:ascii="Times New Roman" w:eastAsia="Times New Roman" w:hAnsi="Times New Roman" w:cs="Times New Roman"/>
          <w:lang w:val="ro-RO"/>
        </w:rPr>
        <w:t>Legea nr. 31/ 1990 privind societăţile comerciale – Republicare, cu modificările şi completările ulterioare</w:t>
      </w:r>
    </w:p>
    <w:p w:rsidR="005A7FBF" w:rsidRPr="00D86EAF" w:rsidRDefault="005A7FBF" w:rsidP="00DA005D">
      <w:pPr>
        <w:pStyle w:val="ListParagraph"/>
        <w:numPr>
          <w:ilvl w:val="0"/>
          <w:numId w:val="15"/>
        </w:numPr>
        <w:spacing w:line="276" w:lineRule="auto"/>
        <w:jc w:val="both"/>
        <w:rPr>
          <w:rFonts w:ascii="Times New Roman" w:eastAsia="Times New Roman" w:hAnsi="Times New Roman" w:cs="Times New Roman"/>
          <w:b/>
          <w:lang w:val="ro-RO"/>
        </w:rPr>
      </w:pPr>
      <w:r w:rsidRPr="00D86EAF">
        <w:rPr>
          <w:rFonts w:ascii="Times New Roman" w:eastAsia="Times New Roman" w:hAnsi="Times New Roman" w:cs="Times New Roman"/>
          <w:lang w:val="ro-RO"/>
        </w:rPr>
        <w:t>Legea nr. 50/ 1991 privind autorizarea executării lucrărilor de construcţii - Republicare, cu modificările şi completările ulterioare</w:t>
      </w:r>
    </w:p>
    <w:p w:rsidR="005A7FBF" w:rsidRPr="00D86EAF"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Legea nr 82/ 1991 a contabilităţii – Republicare, cu modificările şi completările ulterioare</w:t>
      </w:r>
    </w:p>
    <w:p w:rsidR="005A7FBF" w:rsidRPr="00D86EAF"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Legea nr. 266/2002 privind producerea, prelucrarea, controlul şi certificarea calităţii, comercializarea seminţelor şi a materialului săditor, precum şi testarea şi înregistrarea soiurilor de plante republicată, cu modificările şi completările ulterioare.</w:t>
      </w:r>
    </w:p>
    <w:p w:rsidR="005A7FBF" w:rsidRPr="00D86EAF" w:rsidRDefault="005A7FBF" w:rsidP="00DA005D">
      <w:pPr>
        <w:pStyle w:val="ListParagraph"/>
        <w:numPr>
          <w:ilvl w:val="0"/>
          <w:numId w:val="15"/>
        </w:numPr>
        <w:spacing w:line="276" w:lineRule="auto"/>
        <w:jc w:val="both"/>
        <w:rPr>
          <w:rFonts w:ascii="Times New Roman" w:eastAsia="Times New Roman" w:hAnsi="Times New Roman" w:cs="Times New Roman"/>
          <w:lang w:val="ro-RO" w:eastAsia="ja-JP"/>
        </w:rPr>
      </w:pPr>
      <w:r w:rsidRPr="00D86EAF">
        <w:rPr>
          <w:rFonts w:ascii="Times New Roman" w:eastAsia="Times New Roman" w:hAnsi="Times New Roman" w:cs="Times New Roman"/>
          <w:lang w:val="ro-RO"/>
        </w:rPr>
        <w:t xml:space="preserve">Legii nr. </w:t>
      </w:r>
      <w:hyperlink r:id="rId15" w:tooltip="ABROGATA - a POMICULTURII (act publicat in M.Of. 541 din 28-iul-2003)" w:history="1">
        <w:r w:rsidRPr="00D86EAF">
          <w:rPr>
            <w:rFonts w:ascii="Times New Roman" w:eastAsia="Times New Roman" w:hAnsi="Times New Roman" w:cs="Times New Roman"/>
            <w:color w:val="0000FF"/>
            <w:u w:val="single"/>
            <w:lang w:val="ro-RO"/>
          </w:rPr>
          <w:t>348/2003</w:t>
        </w:r>
      </w:hyperlink>
      <w:r w:rsidRPr="00D86EAF">
        <w:rPr>
          <w:rFonts w:ascii="Times New Roman" w:eastAsia="Times New Roman" w:hAnsi="Times New Roman" w:cs="Times New Roman"/>
          <w:lang w:val="ro-RO"/>
        </w:rPr>
        <w:t xml:space="preserve"> a pomiculturii cu modificările și completările ulterioare</w:t>
      </w:r>
    </w:p>
    <w:p w:rsidR="005A7FBF" w:rsidRPr="00D86EAF"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Legea nr. 571/ 2003 privind Codul Fiscal, cu modificările şi completările ulterioare</w:t>
      </w:r>
    </w:p>
    <w:p w:rsidR="005A7FBF" w:rsidRPr="00D86EAF"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Legea nr. 346/ 2004 privind stimularea înfiinţării şi dezvoltării întreprinderilor mici şi mijlocii, cu modificările şi completările ulterioare</w:t>
      </w:r>
    </w:p>
    <w:p w:rsidR="005A7FBF" w:rsidRPr="00D86EAF"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lastRenderedPageBreak/>
        <w:t>Legea nr. 1/ 2011 a educaţiei naţionale, cu modificările şi completările ulterioare</w:t>
      </w:r>
    </w:p>
    <w:p w:rsidR="005A7FBF" w:rsidRPr="00D86EAF"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eastAsia="ja-JP"/>
        </w:rPr>
        <w:t>Legea nr. 383/ 2013 a apiculturii</w:t>
      </w:r>
      <w:r w:rsidRPr="00D86EAF">
        <w:rPr>
          <w:rFonts w:ascii="Times New Roman" w:eastAsia="Times New Roman" w:hAnsi="Times New Roman" w:cs="Times New Roman"/>
          <w:lang w:val="ro-RO"/>
        </w:rPr>
        <w:t>, cu modificările şi completările ulterioare</w:t>
      </w:r>
    </w:p>
    <w:p w:rsidR="005A7FBF" w:rsidRPr="00D86EAF"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eastAsia="ja-JP"/>
        </w:rPr>
        <w:t>Legea nr. 164/ 2015 a viei şi vinului în sistemul organizării comune a pieţei vitivinicole</w:t>
      </w:r>
      <w:r w:rsidRPr="00D86EAF">
        <w:rPr>
          <w:rFonts w:ascii="Times New Roman" w:eastAsia="Times New Roman" w:hAnsi="Times New Roman" w:cs="Times New Roman"/>
          <w:lang w:val="ro-RO"/>
        </w:rPr>
        <w:t>, cu modificările şi completările ulterioare</w:t>
      </w:r>
    </w:p>
    <w:p w:rsidR="005A7FBF" w:rsidRPr="00D86EAF" w:rsidRDefault="005A7FBF" w:rsidP="00DA005D">
      <w:pPr>
        <w:pStyle w:val="ListParagraph"/>
        <w:numPr>
          <w:ilvl w:val="0"/>
          <w:numId w:val="15"/>
        </w:numPr>
        <w:spacing w:line="276" w:lineRule="auto"/>
        <w:jc w:val="both"/>
        <w:rPr>
          <w:rFonts w:ascii="Times New Roman" w:eastAsia="Times New Roman" w:hAnsi="Times New Roman" w:cs="Times New Roman"/>
          <w:lang w:val="ro-RO" w:eastAsia="ja-JP"/>
        </w:rPr>
      </w:pPr>
      <w:r w:rsidRPr="00D86EAF">
        <w:rPr>
          <w:rFonts w:ascii="Times New Roman" w:eastAsia="Times New Roman" w:hAnsi="Times New Roman" w:cs="Times New Roman"/>
          <w:lang w:val="ro-RO" w:eastAsia="ja-JP"/>
        </w:rPr>
        <w:t>Ordinul nr. 550/ 2002 pentru aprobarea Regulilor şi normelor tehnice privind producerea, controlul, certificarea calităţii şi comercializarea materialului de înmulţire viticol</w:t>
      </w:r>
      <w:r w:rsidRPr="00D86EAF">
        <w:rPr>
          <w:rFonts w:ascii="Times New Roman" w:eastAsia="Times New Roman" w:hAnsi="Times New Roman" w:cs="Times New Roman"/>
          <w:lang w:val="ro-RO"/>
        </w:rPr>
        <w:t>, cu modificările şi completările ulterioare</w:t>
      </w:r>
    </w:p>
    <w:p w:rsidR="005A7FBF" w:rsidRPr="00D86EAF"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Ordinul comun al ministrului educației și cercetării și al ministrului muncii și solidarității sociale nr. 3228/ 2002 privind echivalarea nivelurilor de calificare din învăţământul profesional, liceal - filiera tehnologică şi vocaţională - şi postliceal, cu modificările şi completările ulterioare</w:t>
      </w:r>
    </w:p>
    <w:p w:rsidR="005A7FBF" w:rsidRPr="00D86EAF"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Ordinul ministrului agriculturii, alimentației și pădurilor nr. 397/2003 pentru aprobarea Nominalizării arealelor viticole şi încadrării localităţilor pe regiuni viticole, podgorii şi centre viticole, cu modificările şi completările ulterioare</w:t>
      </w:r>
    </w:p>
    <w:p w:rsidR="005A7FBF" w:rsidRPr="00D86EAF"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Ordinul nr. 537/ 2003 pentru aprobarea documentelor privind plantarea şi/sau defrişarea viţei de vie şi inventarul plantaţiilor viticole, cu modificările și completările ulterioare</w:t>
      </w:r>
    </w:p>
    <w:p w:rsidR="005A7FBF" w:rsidRPr="00D86EAF"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Ordinul nr. 564/ 2003 pentru aprobarea Regulilor şi normelor tehnice interne privind producerea în vederea comercializării, prelucrarea, controlul şi/sau certificarea calităţii seminţelor şi a materialului săditor din unele specii de plante produse şi comercializate pe teritoriul României, cu modificările şi completările ulterioare</w:t>
      </w:r>
    </w:p>
    <w:p w:rsidR="005A7FBF" w:rsidRPr="00D86EAF"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Ordinul comun al ministrului educației și cercetării și al ministrului muncii, solidarității sociale și familiei nr. 4543/ 2004 pentru aprobarea Procedurii de evaluare şi certificare a competenţelor profesionale obţinute pe alte căi decât cele formale, cu modificările şi completările ulterioare</w:t>
      </w:r>
    </w:p>
    <w:p w:rsidR="005A7FBF" w:rsidRPr="00D86EAF" w:rsidRDefault="005A7FBF" w:rsidP="00DA005D">
      <w:pPr>
        <w:pStyle w:val="ListParagraph"/>
        <w:numPr>
          <w:ilvl w:val="0"/>
          <w:numId w:val="15"/>
        </w:numPr>
        <w:spacing w:line="276" w:lineRule="auto"/>
        <w:jc w:val="both"/>
        <w:rPr>
          <w:rFonts w:ascii="Times New Roman" w:eastAsia="Times New Roman" w:hAnsi="Times New Roman" w:cs="Times New Roman"/>
          <w:b/>
          <w:lang w:val="ro-RO"/>
        </w:rPr>
      </w:pPr>
      <w:r w:rsidRPr="00D86EAF">
        <w:rPr>
          <w:rFonts w:ascii="Times New Roman" w:eastAsia="Times New Roman" w:hAnsi="Times New Roman" w:cs="Times New Roman"/>
          <w:lang w:val="ro-RO"/>
        </w:rPr>
        <w:t>Ordinul ministrului agriculturii, pădurilor și dezvoltării rurale nr. 732/ 2005 pentru aprobarea Listei denumirilor de origine controlată (DOC) pentru vinurile liniştite, admise pentru utilizare în România, a Listei denumirilor de origine controlată pentru vinurile spumante, admise pentru utilizare în România, a Listei indicaţiilor geografice pentru vinurile liniştite, admise pentru utilizare în România, a Listei indicaţiilor geografice pentru vinurile aromatizate, admise pentru utilizare în România, a Listei menţiunilor tradiţionale ale vinurilor, admise pentru utilizare în România, şi a Listei denumirilor de origine controlată (DOC) pentru vinurile petiante, admise pentru utilizare în România, cu modificările şi completările ulterioare</w:t>
      </w:r>
    </w:p>
    <w:p w:rsidR="005A7FBF" w:rsidRPr="00D86EAF" w:rsidRDefault="005A7FBF" w:rsidP="00DA005D">
      <w:pPr>
        <w:pStyle w:val="ListParagraph"/>
        <w:numPr>
          <w:ilvl w:val="0"/>
          <w:numId w:val="15"/>
        </w:numPr>
        <w:spacing w:line="276" w:lineRule="auto"/>
        <w:jc w:val="both"/>
        <w:rPr>
          <w:rFonts w:ascii="Times New Roman" w:eastAsia="Times New Roman" w:hAnsi="Times New Roman" w:cs="Times New Roman"/>
          <w:b/>
          <w:lang w:val="ro-RO"/>
        </w:rPr>
      </w:pPr>
      <w:r w:rsidRPr="00D86EAF">
        <w:rPr>
          <w:rFonts w:ascii="Times New Roman" w:eastAsia="Times New Roman" w:hAnsi="Times New Roman" w:cs="Times New Roman"/>
          <w:lang w:val="ro-RO"/>
        </w:rPr>
        <w:t>Ordinul ministrului agriculturii, pădurilor și dezvoltării rurale nr. 1269/ 2005 pentru aprobarea Regulilor şi normelor tehnice privind producerea, controlul calităţii şi/sau comercializarea materialului de înmulţire şi plantare legumicol, altul decât seminţele, cu modificările şi completările ulterioare</w:t>
      </w:r>
    </w:p>
    <w:p w:rsidR="005A7FBF" w:rsidRPr="00D86EAF" w:rsidRDefault="005A7FBF" w:rsidP="00DA005D">
      <w:pPr>
        <w:pStyle w:val="ListParagraph"/>
        <w:numPr>
          <w:ilvl w:val="0"/>
          <w:numId w:val="15"/>
        </w:numPr>
        <w:spacing w:line="276" w:lineRule="auto"/>
        <w:jc w:val="both"/>
        <w:rPr>
          <w:rFonts w:ascii="Times New Roman" w:eastAsia="Times New Roman" w:hAnsi="Times New Roman" w:cs="Times New Roman"/>
          <w:b/>
          <w:lang w:val="ro-RO"/>
        </w:rPr>
      </w:pPr>
      <w:r w:rsidRPr="00D86EAF">
        <w:rPr>
          <w:rFonts w:ascii="Times New Roman" w:eastAsia="Times New Roman" w:hAnsi="Times New Roman" w:cs="Times New Roman"/>
          <w:lang w:val="ro-RO"/>
        </w:rPr>
        <w:t>Ordinul nr. 1270/ 2005 privind aprobarea Codului de bune practici agricole pentru protecţia apelor împotriva poluării cu nitraţi din surse agricole, cu modificările şi completările ulterioare</w:t>
      </w:r>
    </w:p>
    <w:p w:rsidR="005A7FBF" w:rsidRPr="00D86EAF"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lastRenderedPageBreak/>
        <w:t xml:space="preserve">Ordinul ministrului economiei și finanțelor nr. 2371/ 2007 pentru aprobarea modelului şi conţinutului unor formulare prevăzute la titlul III din Legea nr. </w:t>
      </w:r>
      <w:hyperlink r:id="rId16" w:history="1">
        <w:r w:rsidRPr="00D86EAF">
          <w:rPr>
            <w:rFonts w:ascii="Times New Roman" w:eastAsia="Times New Roman" w:hAnsi="Times New Roman" w:cs="Times New Roman"/>
            <w:lang w:val="ro-RO"/>
          </w:rPr>
          <w:t>571/2003</w:t>
        </w:r>
      </w:hyperlink>
      <w:r w:rsidRPr="00D86EAF">
        <w:rPr>
          <w:rFonts w:ascii="Times New Roman" w:eastAsia="Times New Roman" w:hAnsi="Times New Roman" w:cs="Times New Roman"/>
          <w:lang w:val="ro-RO"/>
        </w:rPr>
        <w:t xml:space="preserve"> privind </w:t>
      </w:r>
      <w:hyperlink r:id="rId17" w:history="1">
        <w:r w:rsidRPr="00D86EAF">
          <w:rPr>
            <w:rFonts w:ascii="Times New Roman" w:eastAsia="Times New Roman" w:hAnsi="Times New Roman" w:cs="Times New Roman"/>
            <w:lang w:val="ro-RO"/>
          </w:rPr>
          <w:t>Codul fiscal</w:t>
        </w:r>
      </w:hyperlink>
      <w:r w:rsidRPr="00D86EAF">
        <w:rPr>
          <w:rFonts w:ascii="Times New Roman" w:eastAsia="Times New Roman" w:hAnsi="Times New Roman" w:cs="Times New Roman"/>
          <w:lang w:val="ro-RO"/>
        </w:rPr>
        <w:t>, cu modificările şi completările ulterioare</w:t>
      </w:r>
    </w:p>
    <w:p w:rsidR="005A7FBF" w:rsidRPr="00D86EAF"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Ordinul ministrului agriculturii, pădurilor și dezvoltării rurale nr. 355/2007 privind aprobarea criteriilor de încadrare, delimitării şi listei unităţilor administrativ-teritoriale din zona montană defavorizată, cu modificările şi completările ulterioare.</w:t>
      </w:r>
    </w:p>
    <w:p w:rsidR="005A7FBF" w:rsidRPr="00D86EAF" w:rsidRDefault="005A7FBF" w:rsidP="00DA005D">
      <w:pPr>
        <w:pStyle w:val="ListParagraph"/>
        <w:numPr>
          <w:ilvl w:val="0"/>
          <w:numId w:val="15"/>
        </w:numPr>
        <w:spacing w:line="276" w:lineRule="auto"/>
        <w:jc w:val="both"/>
        <w:rPr>
          <w:rFonts w:ascii="Times New Roman" w:eastAsia="Times New Roman" w:hAnsi="Times New Roman" w:cs="Times New Roman"/>
          <w:b/>
          <w:bCs/>
          <w:lang w:val="ro-RO"/>
        </w:rPr>
      </w:pPr>
      <w:r w:rsidRPr="00D86EAF">
        <w:rPr>
          <w:rFonts w:ascii="Times New Roman" w:eastAsia="Times New Roman" w:hAnsi="Times New Roman" w:cs="Times New Roman"/>
          <w:bCs/>
          <w:lang w:val="ro-RO"/>
        </w:rPr>
        <w:t xml:space="preserve">Ordinul </w:t>
      </w:r>
      <w:r w:rsidRPr="00D86EAF">
        <w:rPr>
          <w:rFonts w:ascii="Times New Roman" w:eastAsia="Times New Roman" w:hAnsi="Times New Roman" w:cs="Times New Roman"/>
          <w:lang w:val="ro-RO"/>
        </w:rPr>
        <w:t xml:space="preserve">ministrului economiei și finanțelor </w:t>
      </w:r>
      <w:r w:rsidRPr="00D86EAF">
        <w:rPr>
          <w:rFonts w:ascii="Times New Roman" w:eastAsia="Times New Roman" w:hAnsi="Times New Roman" w:cs="Times New Roman"/>
          <w:bCs/>
          <w:lang w:val="ro-RO"/>
        </w:rPr>
        <w:t>nr. 858/ 2008 privind depunerea declaraţiilor fiscale prin mijloace electronice de transmitere la distanţă</w:t>
      </w:r>
      <w:r w:rsidRPr="00D86EAF">
        <w:rPr>
          <w:rFonts w:ascii="Times New Roman" w:eastAsia="Times New Roman" w:hAnsi="Times New Roman" w:cs="Times New Roman"/>
          <w:lang w:val="ro-RO"/>
        </w:rPr>
        <w:t>, cu modificările şi completările ulterioare</w:t>
      </w:r>
    </w:p>
    <w:p w:rsidR="005A7FBF" w:rsidRPr="00D86EAF"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Ordinul nr. 769/ 2009 privind aprobarea Metodologiei de înregistrare a operatorilor economici şi eliberare a autorizaţiei pentru producerea, prelucrarea şi/sau comercializarea seminţelor şi materialului săditor</w:t>
      </w:r>
    </w:p>
    <w:p w:rsidR="005A7FBF" w:rsidRPr="00D86EAF"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Ordinul președintelui Autorității Sanitare Veterinare și pentru Siguranța Alimentelor nr. 16/ 2010 pentru aprobarea Normei sanitare veterinare privind procedura de înregistrare/autorizare sanitar-veterinară a unităţilor/centrelor de colectare/exploataţiilor de origine şi a mijloacelor de transport din domeniul sănătăţii şi al bunăstării animalelor, a unităţilor implicate în depozitarea şi neutralizarea subproduselor de origine animală care nu sunt destinate consumului uman şi a produselor procesate, cu modificările şi completările ulterioare</w:t>
      </w:r>
    </w:p>
    <w:p w:rsidR="005A7FBF" w:rsidRPr="00D86EAF"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Ordinul președintelui Autorității Sanitare Veterinare și pentru Siguranța Alimentelor nr. 40/ 2010 privind aprobarea Normei sanitare veterinare pentru implementarea procesului de identificare şi înregistrare a suinelor, ovinelor, caprinelor şi bovinelor, cu modificările şi completările ulterioare</w:t>
      </w:r>
    </w:p>
    <w:p w:rsidR="005A7FBF" w:rsidRPr="00D86EAF"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Ordinul nr. 82/ 2010 privind comercializarea materialului de înmulţire şi plantare fructifer destinat producţiei de fructe, pe teritoriul României, cu modificările şi completările ulterioare</w:t>
      </w:r>
    </w:p>
    <w:p w:rsidR="005A7FBF" w:rsidRPr="00D86EAF"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Ordinul ministrului agriculturii, pădurilor și dezvoltării rurale nr. 150/ 2010 privind comercializarea seminţelor de plante oleaginoase şi pentru fibre, cu modificările şi completările ulterioare</w:t>
      </w:r>
    </w:p>
    <w:p w:rsidR="005A7FBF" w:rsidRPr="00D86EAF"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Ordinul ministrului agriculturii, pădurilor și dezvoltării rurale nr. 155/ 2010 privind producerea în vederea comercializării şi comercializarea seminţelor de plante furajere, cu modificările şi completările ulterioare</w:t>
      </w:r>
    </w:p>
    <w:p w:rsidR="005A7FBF" w:rsidRPr="00D86EAF"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Ordinul ministrului agriculturii, pădurilor și dezvoltării rurale nr. 22/ 2011 privind reorganizarea Registrului fermelor, care devine Registrul unic de identificare, în vederea accesării măsurilor reglementate de politica agricolă comună, cu modificările şi completările ulterioare</w:t>
      </w:r>
    </w:p>
    <w:p w:rsidR="005A7FBF" w:rsidRPr="00D86EAF"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Ordinul ministrului agriculturii, pădurilor și dezvoltării rurale nr. 59/ 2011 pentru aprobarea procedurilor privind cerinţele specifice pentru producerea, certificarea şi comercializarea seminţelor de cereale, plante oleaginoase şi pentru fibre şi plante furajere în România, cu modificările şi completările ulterioare</w:t>
      </w:r>
    </w:p>
    <w:p w:rsidR="005A7FBF" w:rsidRPr="00D86EAF"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Ordinul ministrului agriculturii, pădurilor și dezvoltării rurale nr. 119/ 2011 pentru aprobarea sistemului unitar de identificare a stupinelor şi stupilor, cu modificările şi completările ulterioare</w:t>
      </w:r>
    </w:p>
    <w:p w:rsidR="005A7FBF" w:rsidRPr="00D86EAF"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lastRenderedPageBreak/>
        <w:t>Ordinul ministrului finanțelor publice nr. 65/ 2015 privind principalele aspecte legate de întocmirea şi depunerea situaţiilor financiare anuale şi a raportărilor contabile anuale ale operatorilor economici la unităţile teritoriale ale Ministerului Finanţelor Publice, cu modificările şi completările ulterioare</w:t>
      </w:r>
    </w:p>
    <w:p w:rsidR="005A7FBF" w:rsidRPr="00D86EAF"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Ordinul nr. 170/ 2015 pentru aprobarea Reglementărilor contabile privind contabilitatea în partidă simplă, cu modificările şi completările ulterioare</w:t>
      </w:r>
    </w:p>
    <w:p w:rsidR="005A7FBF" w:rsidRPr="00D86EAF"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Ordinul MADR nr 763/ 2015 privind aprobarea Regulamentului de organizare și funcționare al procesului de selecție și al procesului de verificare a contestațiilor pentru proiectele aferente măsurilor din Programul Național de Dezvoltare Rurală 2014-2020 (PNDR), cu modificările și completările ulterioare</w:t>
      </w:r>
    </w:p>
    <w:p w:rsidR="005A7FBF" w:rsidRPr="00D86EAF"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Ordinul nr. 2634/ 2015 privind documentele financiar-contabile, cu modificările şi completările ulterioare</w:t>
      </w:r>
    </w:p>
    <w:p w:rsidR="005A7FBF" w:rsidRPr="00D86EAF"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Ordonanţa Guvernului nr. 129/ 2000 privind formarea profesională a adulţilor - Republicare, cu modificările şi completările ulterioare.</w:t>
      </w:r>
    </w:p>
    <w:p w:rsidR="005A7FBF" w:rsidRPr="00D86EAF"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Ordonanţa Guvernului nr. 27/ 2002 privind reglementarea activităţii de soluţionare a petiţiilor, aprobatăcu modificările şi completările ulterioare</w:t>
      </w:r>
    </w:p>
    <w:p w:rsidR="005A7FBF" w:rsidRPr="00D86EAF"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bCs/>
          <w:lang w:val="ro-RO"/>
        </w:rPr>
        <w:t xml:space="preserve">Ordonanţa </w:t>
      </w:r>
      <w:r w:rsidRPr="00D86EAF">
        <w:rPr>
          <w:rFonts w:ascii="Times New Roman" w:eastAsia="Times New Roman" w:hAnsi="Times New Roman" w:cs="Times New Roman"/>
          <w:lang w:val="ro-RO"/>
        </w:rPr>
        <w:t>Guvernului</w:t>
      </w:r>
      <w:r w:rsidRPr="00D86EAF">
        <w:rPr>
          <w:rFonts w:ascii="Times New Roman" w:eastAsia="Times New Roman" w:hAnsi="Times New Roman" w:cs="Times New Roman"/>
          <w:bCs/>
          <w:lang w:val="ro-RO"/>
        </w:rPr>
        <w:t xml:space="preserve"> nr.</w:t>
      </w:r>
      <w:hyperlink r:id="rId18" w:history="1">
        <w:r w:rsidRPr="00D86EAF">
          <w:rPr>
            <w:rFonts w:ascii="Times New Roman" w:eastAsia="Times New Roman" w:hAnsi="Times New Roman" w:cs="Times New Roman"/>
            <w:color w:val="000000"/>
            <w:u w:val="single"/>
            <w:lang w:val="ro-RO"/>
          </w:rPr>
          <w:t>92</w:t>
        </w:r>
        <w:r w:rsidRPr="00D86EAF">
          <w:rPr>
            <w:rFonts w:ascii="Times New Roman" w:eastAsia="Times New Roman" w:hAnsi="Times New Roman" w:cs="Times New Roman"/>
            <w:color w:val="000000"/>
            <w:u w:val="single"/>
            <w:lang w:val="ro-RO" w:eastAsia="ja-JP"/>
          </w:rPr>
          <w:t>/</w:t>
        </w:r>
        <w:r w:rsidRPr="00D86EAF">
          <w:rPr>
            <w:rFonts w:ascii="Times New Roman" w:eastAsia="Times New Roman" w:hAnsi="Times New Roman" w:cs="Times New Roman"/>
            <w:color w:val="000000"/>
            <w:u w:val="single"/>
            <w:lang w:val="ro-RO"/>
          </w:rPr>
          <w:t xml:space="preserve"> 2003</w:t>
        </w:r>
      </w:hyperlink>
      <w:r w:rsidRPr="00D86EAF">
        <w:rPr>
          <w:rFonts w:ascii="Times New Roman" w:eastAsia="Times New Roman" w:hAnsi="Times New Roman" w:cs="Times New Roman"/>
          <w:bCs/>
          <w:lang w:val="ro-RO"/>
        </w:rPr>
        <w:t xml:space="preserve"> privind Codul de procedură fiscală - Republicare</w:t>
      </w:r>
      <w:r w:rsidRPr="00D86EAF">
        <w:rPr>
          <w:rFonts w:ascii="Times New Roman" w:eastAsia="Times New Roman" w:hAnsi="Times New Roman" w:cs="Times New Roman"/>
          <w:lang w:val="ro-RO"/>
        </w:rPr>
        <w:t>, cu modificările şi completările ulterioare</w:t>
      </w:r>
    </w:p>
    <w:p w:rsidR="005A7FBF" w:rsidRPr="00D86EAF"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Ordonanţa de urgenţă a Guvernului nr. 44/ 2008 privind desfăşurarea activităţilor economice de către persoanele fizice autorizate, întreprinderile individuale şi întreprinderile familiale, cu modificările şi completările ulterioare</w:t>
      </w:r>
    </w:p>
    <w:p w:rsidR="005A7FBF" w:rsidRPr="00D86EAF"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Ordonanţa de urgenţă a Guvernului nr. 6/ 2011 pentru stimularea înfiinţării şi dezvoltării microîntreprinderilor de către întreprinzătorii debutanţi în afaceri, cu modificările şi completările ulterioare</w:t>
      </w:r>
    </w:p>
    <w:p w:rsidR="005A7FBF" w:rsidRPr="00D86EAF"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Ordonanţa de urgenţă a Guvernului nr. 66/ 2011 privind prevenirea, constatarea şi sancţionarea neregulilor apărute în obţinerea şi utilizarea fondurilor europene şi/sau a fondurilor publice naţionale aferente acestora, cu modificările şi completările ulterioare</w:t>
      </w:r>
    </w:p>
    <w:p w:rsidR="005A7FBF" w:rsidRPr="00D86EAF"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Ordonanţă de urgenţă a Guvernului nr. 43/ 2013 privind unele măsuri pentru dezvoltarea şi susţinerea fermelor de familie şi facilitarea accesului la finanţare al fermierilor, cu modificările şi completările ulterioare</w:t>
      </w:r>
    </w:p>
    <w:p w:rsidR="005A7FBF" w:rsidRPr="00D86EAF"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Programul Național de Dezvoltare Rurală 2014-2020</w:t>
      </w:r>
    </w:p>
    <w:p w:rsidR="005A7FBF" w:rsidRPr="00D86EAF"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Programul Naţional de Sprijin al  României în Sectorul Vitivinicol 2014 – 2018.</w:t>
      </w:r>
    </w:p>
    <w:p w:rsidR="006743DD" w:rsidRPr="00D86EAF" w:rsidRDefault="006743DD" w:rsidP="00DA005D">
      <w:pPr>
        <w:pStyle w:val="ListParagraph"/>
        <w:numPr>
          <w:ilvl w:val="0"/>
          <w:numId w:val="12"/>
        </w:numPr>
        <w:spacing w:line="276" w:lineRule="auto"/>
        <w:jc w:val="both"/>
        <w:rPr>
          <w:rFonts w:ascii="Times New Roman" w:hAnsi="Times New Roman" w:cs="Times New Roman"/>
          <w:bCs/>
        </w:rPr>
      </w:pPr>
      <w:r w:rsidRPr="00D86EAF">
        <w:rPr>
          <w:rFonts w:ascii="Times New Roman" w:hAnsi="Times New Roman" w:cs="Times New Roman"/>
          <w:bCs/>
        </w:rPr>
        <w:t>Ordinul MADR 107/2017 privindaprobareaschemei de ajutor de minimis "Sprijinpentruimplementareaacțiunilorîncadrulstrategiei de dezvoltarelocală";</w:t>
      </w:r>
    </w:p>
    <w:p w:rsidR="006743DD" w:rsidRPr="00D86EAF" w:rsidRDefault="006743DD" w:rsidP="00DA005D">
      <w:pPr>
        <w:pStyle w:val="ListParagraph"/>
        <w:numPr>
          <w:ilvl w:val="0"/>
          <w:numId w:val="12"/>
        </w:numPr>
        <w:spacing w:line="276" w:lineRule="auto"/>
        <w:jc w:val="both"/>
        <w:rPr>
          <w:rFonts w:ascii="Times New Roman" w:hAnsi="Times New Roman" w:cs="Times New Roman"/>
          <w:bCs/>
        </w:rPr>
      </w:pPr>
      <w:r w:rsidRPr="00D86EAF">
        <w:rPr>
          <w:rFonts w:ascii="Times New Roman" w:hAnsi="Times New Roman" w:cs="Times New Roman"/>
          <w:bCs/>
        </w:rPr>
        <w:t>Ordinul MADR nr. 2243/ 2015 privindaprobareaRegulamentului de organizaresifunctionare al procesului de selectiesi al procesului de verificare a contestatiilorpentruproiecteleaferentemasurilor din PNDR 2014-2020;</w:t>
      </w:r>
    </w:p>
    <w:p w:rsidR="006743DD" w:rsidRPr="00D86EAF" w:rsidRDefault="006743DD" w:rsidP="00DA005D">
      <w:pPr>
        <w:pStyle w:val="ListParagraph"/>
        <w:numPr>
          <w:ilvl w:val="0"/>
          <w:numId w:val="12"/>
        </w:numPr>
        <w:spacing w:line="276" w:lineRule="auto"/>
        <w:jc w:val="both"/>
        <w:rPr>
          <w:rFonts w:ascii="Times New Roman" w:hAnsi="Times New Roman" w:cs="Times New Roman"/>
          <w:bCs/>
        </w:rPr>
      </w:pPr>
      <w:r w:rsidRPr="00D86EAF">
        <w:rPr>
          <w:rFonts w:ascii="Times New Roman" w:hAnsi="Times New Roman" w:cs="Times New Roman"/>
          <w:bCs/>
        </w:rPr>
        <w:t>Ordinulministruluiagriculturiișidezvoltăriirurale nr. 30 din 16 februarie 2017 privindmodificareașicompletarea OMADR nr. 763/2015, privindaprobareaRegulamentului de organizareșifuncționare a procesului de selecțieși a procesului de soluționare a contestațiilorpentruproiecteleaferentemăsurilor din PNDR 2014-2020;</w:t>
      </w:r>
    </w:p>
    <w:p w:rsidR="006743DD" w:rsidRPr="00D86EAF" w:rsidRDefault="006743DD" w:rsidP="00DA005D">
      <w:pPr>
        <w:pStyle w:val="ListParagraph"/>
        <w:numPr>
          <w:ilvl w:val="0"/>
          <w:numId w:val="12"/>
        </w:numPr>
        <w:spacing w:line="276" w:lineRule="auto"/>
        <w:jc w:val="both"/>
        <w:rPr>
          <w:rFonts w:ascii="Times New Roman" w:hAnsi="Times New Roman" w:cs="Times New Roman"/>
          <w:bCs/>
        </w:rPr>
      </w:pPr>
      <w:r w:rsidRPr="00D86EAF">
        <w:rPr>
          <w:rFonts w:ascii="Times New Roman" w:hAnsi="Times New Roman" w:cs="Times New Roman"/>
          <w:bCs/>
        </w:rPr>
        <w:lastRenderedPageBreak/>
        <w:t>Ordin</w:t>
      </w:r>
      <w:r w:rsidR="004D5114" w:rsidRPr="00D86EAF">
        <w:rPr>
          <w:rFonts w:ascii="Times New Roman" w:hAnsi="Times New Roman" w:cs="Times New Roman"/>
          <w:bCs/>
        </w:rPr>
        <w:t>ul</w:t>
      </w:r>
      <w:r w:rsidRPr="00D86EAF">
        <w:rPr>
          <w:rFonts w:ascii="Times New Roman" w:hAnsi="Times New Roman" w:cs="Times New Roman"/>
          <w:bCs/>
        </w:rPr>
        <w:t xml:space="preserve"> MADR nr</w:t>
      </w:r>
      <w:r w:rsidR="004D5114" w:rsidRPr="00D86EAF">
        <w:rPr>
          <w:rFonts w:ascii="Times New Roman" w:hAnsi="Times New Roman" w:cs="Times New Roman"/>
          <w:bCs/>
        </w:rPr>
        <w:t>.</w:t>
      </w:r>
      <w:r w:rsidRPr="00D86EAF">
        <w:rPr>
          <w:rFonts w:ascii="Times New Roman" w:hAnsi="Times New Roman" w:cs="Times New Roman"/>
          <w:bCs/>
        </w:rPr>
        <w:t xml:space="preserve"> 154 din 18.05.2017 privindmodificareașicompletareaOrdinuluiministruluiagriculturiișidezvoltăriirurale nr. 763/2015 privindaprobareaRegulamentului de organizareșifuncționare al procesului de selecțieși al procesului de verificare a contestațiilorpentruproiecteleaferentemăsurilor din ProgramulNațional de DezvoltareRurală 2014-2020 (PNDR);</w:t>
      </w:r>
    </w:p>
    <w:p w:rsidR="006743DD" w:rsidRPr="00D86EAF" w:rsidRDefault="004D5114" w:rsidP="00DA005D">
      <w:pPr>
        <w:pStyle w:val="ListParagraph"/>
        <w:numPr>
          <w:ilvl w:val="0"/>
          <w:numId w:val="12"/>
        </w:numPr>
        <w:spacing w:line="276" w:lineRule="auto"/>
        <w:jc w:val="both"/>
        <w:rPr>
          <w:rFonts w:ascii="Times New Roman" w:hAnsi="Times New Roman" w:cs="Times New Roman"/>
          <w:bCs/>
        </w:rPr>
      </w:pPr>
      <w:r w:rsidRPr="00D86EAF">
        <w:rPr>
          <w:rFonts w:ascii="Times New Roman" w:hAnsi="Times New Roman" w:cs="Times New Roman"/>
          <w:bCs/>
        </w:rPr>
        <w:t>Ordinul</w:t>
      </w:r>
      <w:r w:rsidR="006743DD" w:rsidRPr="00D86EAF">
        <w:rPr>
          <w:rFonts w:ascii="Times New Roman" w:hAnsi="Times New Roman" w:cs="Times New Roman"/>
          <w:bCs/>
        </w:rPr>
        <w:t xml:space="preserve"> MADR nr. 987 din 08.12.2016 privindmodificareaşicompletareaOrdinuluiministruluiagriculturiişidezvoltăriirurale nr.763/2015 privindaprobareaRegulamentului de organizareşifuncţionare al procesului de selecţieşi al procesului de verificare a contestaţiilorpentruproiecteleaferentemăsurilor din ProgramulNaţional de DezvoltareRurală 2014-2020 (PNDR);</w:t>
      </w:r>
    </w:p>
    <w:p w:rsidR="006743DD" w:rsidRPr="00D86EAF" w:rsidRDefault="006743DD" w:rsidP="00DA005D">
      <w:pPr>
        <w:pStyle w:val="ListParagraph"/>
        <w:numPr>
          <w:ilvl w:val="0"/>
          <w:numId w:val="12"/>
        </w:numPr>
        <w:spacing w:line="276" w:lineRule="auto"/>
        <w:jc w:val="both"/>
        <w:rPr>
          <w:rFonts w:ascii="Times New Roman" w:hAnsi="Times New Roman" w:cs="Times New Roman"/>
          <w:bCs/>
        </w:rPr>
      </w:pPr>
      <w:r w:rsidRPr="00D86EAF">
        <w:rPr>
          <w:rFonts w:ascii="Times New Roman" w:hAnsi="Times New Roman" w:cs="Times New Roman"/>
          <w:bCs/>
        </w:rPr>
        <w:t>Ordin</w:t>
      </w:r>
      <w:r w:rsidR="004D5114" w:rsidRPr="00D86EAF">
        <w:rPr>
          <w:rFonts w:ascii="Times New Roman" w:hAnsi="Times New Roman" w:cs="Times New Roman"/>
          <w:bCs/>
        </w:rPr>
        <w:t>ul</w:t>
      </w:r>
      <w:r w:rsidRPr="00D86EAF">
        <w:rPr>
          <w:rFonts w:ascii="Times New Roman" w:hAnsi="Times New Roman" w:cs="Times New Roman"/>
          <w:bCs/>
        </w:rPr>
        <w:t xml:space="preserve"> MADR nr. 856 din 19.07.2016 privindmodificareașicompletareaOrdinuluiministruluiagriculturiișidezvoltăriirurale nr. 763/2015 privindaprobareaRegulamentului de organizareșifuncționare al procesului de selecțieși al procesului de verificare a contestațiilorpentruproiecteaferentemăsurilor din ProgramulNațional de DezvoltareRurală 2014 -2020 (PNDR);</w:t>
      </w:r>
    </w:p>
    <w:p w:rsidR="006743DD" w:rsidRPr="00D86EAF" w:rsidRDefault="006743DD" w:rsidP="00DA005D">
      <w:pPr>
        <w:pStyle w:val="ListParagraph"/>
        <w:numPr>
          <w:ilvl w:val="0"/>
          <w:numId w:val="12"/>
        </w:numPr>
        <w:spacing w:line="276" w:lineRule="auto"/>
        <w:jc w:val="both"/>
        <w:rPr>
          <w:rFonts w:ascii="Times New Roman" w:hAnsi="Times New Roman" w:cs="Times New Roman"/>
          <w:bCs/>
        </w:rPr>
      </w:pPr>
      <w:r w:rsidRPr="00D86EAF">
        <w:rPr>
          <w:rFonts w:ascii="Times New Roman" w:hAnsi="Times New Roman" w:cs="Times New Roman"/>
          <w:bCs/>
        </w:rPr>
        <w:t>Ordin</w:t>
      </w:r>
      <w:r w:rsidR="004D5114" w:rsidRPr="00D86EAF">
        <w:rPr>
          <w:rFonts w:ascii="Times New Roman" w:hAnsi="Times New Roman" w:cs="Times New Roman"/>
          <w:bCs/>
        </w:rPr>
        <w:t>ul</w:t>
      </w:r>
      <w:r w:rsidRPr="00D86EAF">
        <w:rPr>
          <w:rFonts w:ascii="Times New Roman" w:hAnsi="Times New Roman" w:cs="Times New Roman"/>
          <w:bCs/>
        </w:rPr>
        <w:t xml:space="preserve"> MADR nr. 477 din 7 aprilie 2016 privindmodificareaanexei nr.1 șianexei nr.3 din anexa la Ordinulministruluiagriculturiișidezvoltăriirurale nr. 763/2015 privindaprobareaRegulamentului de organizareșifuncționare al procesului de selecțieși al procesului de verificare a contestațiilorpentruproiecteleaferentemasurilor din Programul National de DezvoltareRurala 2014-2020 (PNDR);</w:t>
      </w:r>
    </w:p>
    <w:p w:rsidR="006743DD" w:rsidRPr="00D86EAF" w:rsidRDefault="006743DD" w:rsidP="00DA005D">
      <w:pPr>
        <w:pStyle w:val="ListParagraph"/>
        <w:numPr>
          <w:ilvl w:val="0"/>
          <w:numId w:val="12"/>
        </w:numPr>
        <w:spacing w:line="276" w:lineRule="auto"/>
        <w:jc w:val="both"/>
        <w:rPr>
          <w:rFonts w:ascii="Times New Roman" w:hAnsi="Times New Roman" w:cs="Times New Roman"/>
          <w:bCs/>
        </w:rPr>
      </w:pPr>
      <w:r w:rsidRPr="00D86EAF">
        <w:rPr>
          <w:rFonts w:ascii="Times New Roman" w:hAnsi="Times New Roman" w:cs="Times New Roman"/>
          <w:bCs/>
        </w:rPr>
        <w:t>Ordin</w:t>
      </w:r>
      <w:r w:rsidR="004D5114" w:rsidRPr="00D86EAF">
        <w:rPr>
          <w:rFonts w:ascii="Times New Roman" w:hAnsi="Times New Roman" w:cs="Times New Roman"/>
          <w:bCs/>
        </w:rPr>
        <w:t>ul</w:t>
      </w:r>
      <w:r w:rsidRPr="00D86EAF">
        <w:rPr>
          <w:rFonts w:ascii="Times New Roman" w:hAnsi="Times New Roman" w:cs="Times New Roman"/>
          <w:bCs/>
        </w:rPr>
        <w:t xml:space="preserve"> MADR nr. 203 din 11.02.2016 privindmodificareaşicompletareaOrdinuluiministruluiagriculturiişidezvoltăriirurale nr. 763/2015 privindaprobareaRegulamentului de organizareşifuncţionare a procesului de selecţieşi al procesului de verificare a contestaţiilorpentruproiecteleaferentemăsurilor din ProgramulNaţional de DezvoltareRurală 2014 - 2020 (PNDR);</w:t>
      </w:r>
    </w:p>
    <w:p w:rsidR="006743DD" w:rsidRPr="00D86EAF" w:rsidRDefault="006743DD" w:rsidP="00DA005D">
      <w:pPr>
        <w:pStyle w:val="ListParagraph"/>
        <w:numPr>
          <w:ilvl w:val="0"/>
          <w:numId w:val="12"/>
        </w:numPr>
        <w:spacing w:line="276" w:lineRule="auto"/>
        <w:jc w:val="both"/>
        <w:rPr>
          <w:rFonts w:ascii="Times New Roman" w:hAnsi="Times New Roman" w:cs="Times New Roman"/>
          <w:bCs/>
        </w:rPr>
      </w:pPr>
      <w:r w:rsidRPr="00D86EAF">
        <w:rPr>
          <w:rFonts w:ascii="Times New Roman" w:hAnsi="Times New Roman" w:cs="Times New Roman"/>
          <w:bCs/>
        </w:rPr>
        <w:t>Ordin</w:t>
      </w:r>
      <w:r w:rsidR="004D5114" w:rsidRPr="00D86EAF">
        <w:rPr>
          <w:rFonts w:ascii="Times New Roman" w:hAnsi="Times New Roman" w:cs="Times New Roman"/>
          <w:bCs/>
        </w:rPr>
        <w:t>ul</w:t>
      </w:r>
      <w:r w:rsidRPr="00D86EAF">
        <w:rPr>
          <w:rFonts w:ascii="Times New Roman" w:hAnsi="Times New Roman" w:cs="Times New Roman"/>
          <w:bCs/>
        </w:rPr>
        <w:t xml:space="preserve"> MADR nr. 763 din 05.05.2015 privindaprobareaRegulamentului de organizareșifuncționare al procesului de selecțieși al procesului de verificare a contestațiilorpentruproiecteleaferentemăsurilor din ProgramulNațional de DezvoltareRurală 2014-2020 (PNDR)</w:t>
      </w:r>
      <w:r w:rsidR="004D5114" w:rsidRPr="00D86EAF">
        <w:rPr>
          <w:rFonts w:ascii="Times New Roman" w:hAnsi="Times New Roman" w:cs="Times New Roman"/>
          <w:bCs/>
        </w:rPr>
        <w:t>;</w:t>
      </w:r>
    </w:p>
    <w:p w:rsidR="006743DD" w:rsidRPr="00D86EAF" w:rsidRDefault="006743DD" w:rsidP="00DA005D">
      <w:pPr>
        <w:pStyle w:val="ListParagraph"/>
        <w:numPr>
          <w:ilvl w:val="0"/>
          <w:numId w:val="12"/>
        </w:numPr>
        <w:spacing w:line="276" w:lineRule="auto"/>
        <w:jc w:val="both"/>
        <w:rPr>
          <w:rFonts w:ascii="Times New Roman" w:hAnsi="Times New Roman" w:cs="Times New Roman"/>
          <w:bCs/>
        </w:rPr>
      </w:pPr>
      <w:r w:rsidRPr="00D86EAF">
        <w:rPr>
          <w:rFonts w:ascii="Times New Roman" w:hAnsi="Times New Roman" w:cs="Times New Roman"/>
          <w:bCs/>
        </w:rPr>
        <w:t>Programul National de DezvoltareRurala 2014-2020, aprobatprinDeciziaComisiei de punere in aplica</w:t>
      </w:r>
      <w:r w:rsidR="004D5114" w:rsidRPr="00D86EAF">
        <w:rPr>
          <w:rFonts w:ascii="Times New Roman" w:hAnsi="Times New Roman" w:cs="Times New Roman"/>
          <w:bCs/>
        </w:rPr>
        <w:t>re nr. C (2016) 862/ 09.02.2015.</w:t>
      </w:r>
    </w:p>
    <w:p w:rsidR="006743DD" w:rsidRPr="00D86EAF" w:rsidRDefault="006743DD" w:rsidP="00DA005D">
      <w:pPr>
        <w:spacing w:line="276" w:lineRule="auto"/>
        <w:jc w:val="both"/>
        <w:rPr>
          <w:rFonts w:ascii="Times New Roman" w:hAnsi="Times New Roman" w:cs="Times New Roman"/>
          <w:b/>
          <w:bCs/>
          <w:lang w:val="ro-RO"/>
        </w:rPr>
      </w:pPr>
    </w:p>
    <w:p w:rsidR="00FD4DE2" w:rsidRPr="00D86EAF" w:rsidRDefault="001F6FA5" w:rsidP="00FD4DE2">
      <w:pPr>
        <w:spacing w:line="276" w:lineRule="auto"/>
        <w:jc w:val="both"/>
        <w:rPr>
          <w:rFonts w:ascii="Times New Roman" w:hAnsi="Times New Roman" w:cs="Times New Roman"/>
          <w:lang w:val="ro-RO"/>
        </w:rPr>
      </w:pPr>
      <w:r w:rsidRPr="00D86EAF">
        <w:rPr>
          <w:rFonts w:ascii="Times New Roman" w:hAnsi="Times New Roman" w:cs="Times New Roman"/>
          <w:b/>
          <w:bCs/>
          <w:lang w:val="ro-RO"/>
        </w:rPr>
        <w:t>Ari</w:t>
      </w:r>
      <w:r w:rsidR="00927778" w:rsidRPr="00D86EAF">
        <w:rPr>
          <w:rFonts w:ascii="Times New Roman" w:hAnsi="Times New Roman" w:cs="Times New Roman"/>
          <w:b/>
          <w:bCs/>
          <w:lang w:val="ro-RO"/>
        </w:rPr>
        <w:t xml:space="preserve">a de aplicabilitate a Măsurii </w:t>
      </w:r>
      <w:r w:rsidR="00B1786B" w:rsidRPr="00D86EAF">
        <w:rPr>
          <w:rFonts w:ascii="Times New Roman" w:hAnsi="Times New Roman" w:cs="Times New Roman"/>
          <w:b/>
          <w:bCs/>
          <w:lang w:val="ro-RO"/>
        </w:rPr>
        <w:t>M5/3A</w:t>
      </w:r>
      <w:r w:rsidR="006A0ADE" w:rsidRPr="00D86EAF">
        <w:rPr>
          <w:rFonts w:ascii="Times New Roman" w:hAnsi="Times New Roman" w:cs="Times New Roman"/>
          <w:lang w:val="ro-RO"/>
        </w:rPr>
        <w:t xml:space="preserve">este teritoriul acoperit de </w:t>
      </w:r>
      <w:r w:rsidR="00FD4DE2" w:rsidRPr="00D86EAF">
        <w:rPr>
          <w:rFonts w:ascii="Times New Roman" w:hAnsi="Times New Roman" w:cs="Times New Roman"/>
          <w:lang w:val="ro-RO"/>
        </w:rPr>
        <w:t>GAL Ada Kaleh, respectiv localitatile: Breznita Motru, Butoiesti, Devesel, Dumbrava, Greci, Hinova, Prunisor, Simian, Stangaceaua, Tamna, Voloiac din judetulMehedinti.</w:t>
      </w:r>
    </w:p>
    <w:p w:rsidR="00081C6D" w:rsidRPr="00D86EAF" w:rsidRDefault="00081C6D" w:rsidP="00DA005D">
      <w:pPr>
        <w:spacing w:line="276" w:lineRule="auto"/>
        <w:jc w:val="both"/>
        <w:rPr>
          <w:rFonts w:ascii="Times New Roman" w:hAnsi="Times New Roman" w:cs="Times New Roman"/>
          <w:lang w:val="ro-RO"/>
        </w:rPr>
      </w:pPr>
    </w:p>
    <w:p w:rsidR="00081C6D" w:rsidRPr="00D86EAF" w:rsidRDefault="00081C6D" w:rsidP="00DA005D">
      <w:pPr>
        <w:pStyle w:val="Heading1"/>
        <w:numPr>
          <w:ilvl w:val="0"/>
          <w:numId w:val="4"/>
        </w:numPr>
        <w:spacing w:line="276" w:lineRule="auto"/>
        <w:rPr>
          <w:rFonts w:ascii="Times New Roman" w:hAnsi="Times New Roman"/>
        </w:rPr>
      </w:pPr>
      <w:bookmarkStart w:id="3" w:name="_Toc489441986"/>
      <w:r w:rsidRPr="00D86EAF">
        <w:rPr>
          <w:rFonts w:ascii="Times New Roman" w:hAnsi="Times New Roman"/>
        </w:rPr>
        <w:t>Depunerea proiectelor</w:t>
      </w:r>
      <w:bookmarkEnd w:id="3"/>
    </w:p>
    <w:p w:rsidR="009C327C" w:rsidRPr="00D86EAF" w:rsidRDefault="009C327C" w:rsidP="00DA005D">
      <w:pPr>
        <w:spacing w:line="276" w:lineRule="auto"/>
        <w:jc w:val="both"/>
        <w:rPr>
          <w:rFonts w:ascii="Times New Roman" w:hAnsi="Times New Roman" w:cs="Times New Roman"/>
        </w:rPr>
      </w:pPr>
    </w:p>
    <w:p w:rsidR="007C552B" w:rsidRPr="00D86EAF" w:rsidRDefault="007B7A48" w:rsidP="007C552B">
      <w:pPr>
        <w:pStyle w:val="Style15"/>
        <w:widowControl/>
        <w:spacing w:before="29" w:line="276" w:lineRule="auto"/>
        <w:rPr>
          <w:rFonts w:ascii="Times New Roman" w:hAnsi="Times New Roman"/>
          <w:b/>
          <w:bCs/>
          <w:lang w:val="ro-RO" w:eastAsia="ro-RO"/>
        </w:rPr>
      </w:pPr>
      <w:r w:rsidRPr="00D86EAF">
        <w:rPr>
          <w:rStyle w:val="FontStyle77"/>
          <w:rFonts w:ascii="Times New Roman" w:hAnsi="Times New Roman" w:cs="Times New Roman"/>
          <w:b w:val="0"/>
          <w:sz w:val="24"/>
          <w:szCs w:val="24"/>
          <w:lang w:val="ro-RO" w:eastAsia="ro-RO"/>
        </w:rPr>
        <w:t xml:space="preserve">Locul unde vor fi depuse proiectele: </w:t>
      </w:r>
      <w:r w:rsidR="007C552B" w:rsidRPr="00D86EAF">
        <w:rPr>
          <w:rStyle w:val="FontStyle75"/>
          <w:rFonts w:ascii="Times New Roman" w:hAnsi="Times New Roman" w:cs="Times New Roman"/>
          <w:sz w:val="24"/>
          <w:szCs w:val="24"/>
          <w:lang w:val="ro-RO" w:eastAsia="ro-RO"/>
        </w:rPr>
        <w:t xml:space="preserve">Proiectele vor fi depuse la sediul GAL Ada Kaleh, situat la  </w:t>
      </w:r>
      <w:r w:rsidR="007C552B" w:rsidRPr="00D86EAF">
        <w:rPr>
          <w:rFonts w:ascii="Times New Roman" w:hAnsi="Times New Roman"/>
          <w:lang w:eastAsia="ro-RO"/>
        </w:rPr>
        <w:t>ParterulPrimariei Simian, Strada DE70, nr.64, Sat Simian, Comuna Simian, judetulMehedinti</w:t>
      </w:r>
      <w:r w:rsidR="007C552B" w:rsidRPr="00D86EAF">
        <w:rPr>
          <w:rStyle w:val="FontStyle75"/>
          <w:rFonts w:ascii="Times New Roman" w:hAnsi="Times New Roman" w:cs="Times New Roman"/>
          <w:sz w:val="24"/>
          <w:szCs w:val="24"/>
          <w:lang w:val="ro-RO" w:eastAsia="ro-RO"/>
        </w:rPr>
        <w:t>.</w:t>
      </w:r>
    </w:p>
    <w:p w:rsidR="007B7A48" w:rsidRPr="00D86EAF" w:rsidRDefault="007B7A48" w:rsidP="007B7A48">
      <w:pPr>
        <w:pStyle w:val="Style15"/>
        <w:spacing w:before="120" w:line="276" w:lineRule="auto"/>
        <w:rPr>
          <w:rStyle w:val="FontStyle77"/>
          <w:rFonts w:ascii="Times New Roman" w:hAnsi="Times New Roman" w:cs="Times New Roman"/>
          <w:b w:val="0"/>
          <w:sz w:val="24"/>
          <w:szCs w:val="24"/>
          <w:lang w:val="ro-RO" w:eastAsia="ro-RO"/>
        </w:rPr>
      </w:pPr>
      <w:r w:rsidRPr="00D86EAF">
        <w:rPr>
          <w:rStyle w:val="FontStyle77"/>
          <w:rFonts w:ascii="Times New Roman" w:hAnsi="Times New Roman" w:cs="Times New Roman"/>
          <w:b w:val="0"/>
          <w:sz w:val="24"/>
          <w:szCs w:val="24"/>
          <w:lang w:val="ro-RO" w:eastAsia="ro-RO"/>
        </w:rPr>
        <w:t xml:space="preserve">Cererea de Finanţareînsoţită de anexele tehnice şi administrative va fi depusa în 2 (doua) </w:t>
      </w:r>
      <w:r w:rsidRPr="00D86EAF">
        <w:rPr>
          <w:rStyle w:val="FontStyle77"/>
          <w:rFonts w:ascii="Times New Roman" w:hAnsi="Times New Roman" w:cs="Times New Roman"/>
          <w:b w:val="0"/>
          <w:sz w:val="24"/>
          <w:szCs w:val="24"/>
          <w:lang w:val="ro-RO" w:eastAsia="ro-RO"/>
        </w:rPr>
        <w:lastRenderedPageBreak/>
        <w:t>exemplare (1 original si o copie), împreuna cu formatul electronic (CD - 2 exemplare) al Cererii de Finanţare si anexele tehnice şi administrative scanate si Cererea de Finantare in format editabil. Exemplarele vor fi marcate clar, pe coperta, în partea superioara dreapta, cu „ORIGINAL", respectiv „COPIE".</w:t>
      </w:r>
    </w:p>
    <w:p w:rsidR="007B7A48" w:rsidRPr="00D86EAF" w:rsidRDefault="007B7A48" w:rsidP="007B7A48">
      <w:pPr>
        <w:pStyle w:val="Style15"/>
        <w:spacing w:before="120" w:line="276" w:lineRule="auto"/>
        <w:rPr>
          <w:rStyle w:val="FontStyle77"/>
          <w:rFonts w:ascii="Times New Roman" w:hAnsi="Times New Roman" w:cs="Times New Roman"/>
          <w:b w:val="0"/>
          <w:sz w:val="24"/>
          <w:szCs w:val="24"/>
          <w:lang w:val="ro-RO" w:eastAsia="ro-RO"/>
        </w:rPr>
      </w:pPr>
      <w:r w:rsidRPr="00D86EAF">
        <w:rPr>
          <w:rStyle w:val="FontStyle77"/>
          <w:rFonts w:ascii="Times New Roman" w:hAnsi="Times New Roman" w:cs="Times New Roman"/>
          <w:b w:val="0"/>
          <w:sz w:val="24"/>
          <w:szCs w:val="24"/>
          <w:lang w:val="ro-RO" w:eastAsia="ro-RO"/>
        </w:rPr>
        <w:t>Atentie! In situatia in care documentele scanate nu corespund cu documentele in format fizic proiectul va fi declarat neconform!</w:t>
      </w:r>
    </w:p>
    <w:p w:rsidR="00F467A6" w:rsidRPr="00D86EAF" w:rsidRDefault="007B7A48" w:rsidP="007B7A48">
      <w:pPr>
        <w:pStyle w:val="Style15"/>
        <w:spacing w:before="120" w:line="276" w:lineRule="auto"/>
        <w:rPr>
          <w:rStyle w:val="FontStyle77"/>
          <w:rFonts w:ascii="Times New Roman" w:hAnsi="Times New Roman" w:cs="Times New Roman"/>
          <w:b w:val="0"/>
          <w:sz w:val="24"/>
          <w:szCs w:val="24"/>
          <w:lang w:val="ro-RO" w:eastAsia="ro-RO"/>
        </w:rPr>
      </w:pPr>
      <w:r w:rsidRPr="00D86EAF">
        <w:rPr>
          <w:rStyle w:val="FontStyle77"/>
          <w:rFonts w:ascii="Times New Roman" w:hAnsi="Times New Roman" w:cs="Times New Roman"/>
          <w:b w:val="0"/>
          <w:sz w:val="24"/>
          <w:szCs w:val="24"/>
          <w:lang w:val="ro-RO" w:eastAsia="ro-RO"/>
        </w:rPr>
        <w:t xml:space="preserve">Perioada de depunere a proiectelor este cea mentionata in cadrul apelului de selectie. </w:t>
      </w:r>
    </w:p>
    <w:p w:rsidR="00F467A6" w:rsidRPr="00D86EAF" w:rsidRDefault="00F467A6" w:rsidP="00F467A6">
      <w:pPr>
        <w:spacing w:line="360" w:lineRule="auto"/>
        <w:jc w:val="both"/>
        <w:rPr>
          <w:rFonts w:ascii="Times New Roman" w:eastAsia="Arial" w:hAnsi="Times New Roman" w:cs="Times New Roman"/>
          <w:b/>
          <w:lang w:val="ro-RO"/>
        </w:rPr>
      </w:pPr>
      <w:r w:rsidRPr="00D86EAF">
        <w:rPr>
          <w:rFonts w:ascii="Times New Roman" w:eastAsia="Arial" w:hAnsi="Times New Roman" w:cs="Times New Roman"/>
          <w:b/>
          <w:lang w:val="ro-RO"/>
        </w:rPr>
        <w:t xml:space="preserve">Apelul de selectie va dura 30 de zile calendaristice sau, daca valoarea proiectelor depuse este de cel putin 130% din valoarea alocarii sesiunii, </w:t>
      </w:r>
      <w:r w:rsidRPr="00D86EAF">
        <w:rPr>
          <w:rFonts w:ascii="Times New Roman" w:eastAsia="Arial" w:hAnsi="Times New Roman" w:cs="Times New Roman"/>
          <w:b/>
          <w:u w:val="single"/>
          <w:lang w:val="ro-RO"/>
        </w:rPr>
        <w:t>se reduce perioada de 30 de zile calendaristice, dar nu mai putin de 5 zile lucratoare</w:t>
      </w:r>
      <w:r w:rsidRPr="00D86EAF">
        <w:rPr>
          <w:rFonts w:ascii="Times New Roman" w:eastAsia="Arial" w:hAnsi="Times New Roman" w:cs="Times New Roman"/>
          <w:b/>
          <w:lang w:val="ro-RO"/>
        </w:rPr>
        <w:t>.</w:t>
      </w:r>
    </w:p>
    <w:p w:rsidR="00F467A6" w:rsidRPr="00D86EAF" w:rsidRDefault="00F467A6" w:rsidP="00F467A6">
      <w:pPr>
        <w:spacing w:line="360" w:lineRule="auto"/>
        <w:jc w:val="both"/>
        <w:rPr>
          <w:rFonts w:ascii="Times New Roman" w:eastAsia="Calibri" w:hAnsi="Times New Roman" w:cs="Times New Roman"/>
          <w:lang w:eastAsia="ro-RO"/>
        </w:rPr>
      </w:pPr>
      <w:r w:rsidRPr="00D86EAF">
        <w:rPr>
          <w:rFonts w:ascii="Times New Roman" w:eastAsia="Arial" w:hAnsi="Times New Roman" w:cs="Times New Roman"/>
          <w:b/>
          <w:u w:val="single"/>
          <w:lang w:val="ro-RO"/>
        </w:rPr>
        <w:t>Astfel, depunerea proiectelor în cadrul sesiunii se opreşte înainte de termenul limită de 30 de zile calendaristice prevăzut în apelul de selectie, atunci când valoarea publică totală a proiectelor depuse ajunge la cel putin 130% din nivelul alocării sesiunii</w:t>
      </w:r>
      <w:r w:rsidRPr="00D86EAF">
        <w:rPr>
          <w:rFonts w:ascii="Times New Roman" w:eastAsia="Arial" w:hAnsi="Times New Roman" w:cs="Times New Roman"/>
          <w:b/>
          <w:lang w:val="ro-RO"/>
        </w:rPr>
        <w:t>, cu excepția primelor 5 zile lucratoare ale perioadei de depunere, când oprirea depunerilor de proiecte nu este condiționată de atingerea plafonului de cel putin 130% din nivelul alocării sesiunii</w:t>
      </w:r>
      <w:r w:rsidRPr="00D86EAF">
        <w:rPr>
          <w:rFonts w:ascii="Times New Roman" w:eastAsia="Arial" w:hAnsi="Times New Roman" w:cs="Times New Roman"/>
          <w:lang w:val="ro-RO"/>
        </w:rPr>
        <w:t>.</w:t>
      </w:r>
    </w:p>
    <w:p w:rsidR="007B7A48" w:rsidRPr="00D86EAF" w:rsidRDefault="007B7A48" w:rsidP="007B7A48">
      <w:pPr>
        <w:pStyle w:val="Style15"/>
        <w:spacing w:before="120" w:line="276" w:lineRule="auto"/>
        <w:rPr>
          <w:rStyle w:val="FontStyle77"/>
          <w:rFonts w:ascii="Times New Roman" w:hAnsi="Times New Roman" w:cs="Times New Roman"/>
          <w:b w:val="0"/>
          <w:sz w:val="24"/>
          <w:szCs w:val="24"/>
          <w:lang w:val="ro-RO" w:eastAsia="ro-RO"/>
        </w:rPr>
      </w:pPr>
      <w:r w:rsidRPr="00D86EAF">
        <w:rPr>
          <w:rStyle w:val="FontStyle77"/>
          <w:rFonts w:ascii="Times New Roman" w:hAnsi="Times New Roman" w:cs="Times New Roman"/>
          <w:b w:val="0"/>
          <w:sz w:val="24"/>
          <w:szCs w:val="24"/>
          <w:lang w:val="ro-RO" w:eastAsia="ro-RO"/>
        </w:rPr>
        <w:t xml:space="preserve">Depunerea proiectelor se va face la sediul GAL </w:t>
      </w:r>
      <w:r w:rsidR="007C552B" w:rsidRPr="00D86EAF">
        <w:rPr>
          <w:rStyle w:val="FontStyle77"/>
          <w:rFonts w:ascii="Times New Roman" w:hAnsi="Times New Roman" w:cs="Times New Roman"/>
          <w:b w:val="0"/>
          <w:sz w:val="24"/>
          <w:szCs w:val="24"/>
          <w:lang w:val="ro-RO" w:eastAsia="ro-RO"/>
        </w:rPr>
        <w:t>ADA KALEH</w:t>
      </w:r>
      <w:r w:rsidRPr="00D86EAF">
        <w:rPr>
          <w:rStyle w:val="FontStyle77"/>
          <w:rFonts w:ascii="Times New Roman" w:hAnsi="Times New Roman" w:cs="Times New Roman"/>
          <w:b w:val="0"/>
          <w:sz w:val="24"/>
          <w:szCs w:val="24"/>
          <w:lang w:val="ro-RO" w:eastAsia="ro-RO"/>
        </w:rPr>
        <w:t xml:space="preserve">, mentionat la punctul anterior, de luni până vineri, în intervalul orar 09:00 – 16:00, în perioada de valabilitate a apelului de selecție. </w:t>
      </w:r>
    </w:p>
    <w:p w:rsidR="007B7A48" w:rsidRPr="00D86EAF" w:rsidRDefault="007B7A48" w:rsidP="007B7A48">
      <w:pPr>
        <w:pStyle w:val="Style15"/>
        <w:spacing w:before="120" w:line="276" w:lineRule="auto"/>
        <w:rPr>
          <w:rStyle w:val="FontStyle77"/>
          <w:rFonts w:ascii="Times New Roman" w:hAnsi="Times New Roman" w:cs="Times New Roman"/>
          <w:b w:val="0"/>
          <w:sz w:val="24"/>
          <w:szCs w:val="24"/>
          <w:lang w:val="ro-RO" w:eastAsia="ro-RO"/>
        </w:rPr>
      </w:pPr>
      <w:r w:rsidRPr="00D86EAF">
        <w:rPr>
          <w:rStyle w:val="FontStyle77"/>
          <w:rFonts w:ascii="Times New Roman" w:hAnsi="Times New Roman" w:cs="Times New Roman"/>
          <w:b w:val="0"/>
          <w:sz w:val="24"/>
          <w:szCs w:val="24"/>
          <w:lang w:val="ro-RO" w:eastAsia="ro-RO"/>
        </w:rPr>
        <w:t xml:space="preserve">Anunţarea rezultatelor pentru cererile de finanţare depuse în cadrul acestei sesiuni se va face după aprobarea Raportului de Selecţie de către Comitetul de Selectie al GAL </w:t>
      </w:r>
      <w:r w:rsidR="007C552B" w:rsidRPr="00D86EAF">
        <w:rPr>
          <w:rStyle w:val="FontStyle77"/>
          <w:rFonts w:ascii="Times New Roman" w:hAnsi="Times New Roman" w:cs="Times New Roman"/>
          <w:b w:val="0"/>
          <w:sz w:val="24"/>
          <w:szCs w:val="24"/>
          <w:lang w:val="ro-RO" w:eastAsia="ro-RO"/>
        </w:rPr>
        <w:t>ADA KALEH</w:t>
      </w:r>
      <w:r w:rsidRPr="00D86EAF">
        <w:rPr>
          <w:rStyle w:val="FontStyle77"/>
          <w:rFonts w:ascii="Times New Roman" w:hAnsi="Times New Roman" w:cs="Times New Roman"/>
          <w:b w:val="0"/>
          <w:sz w:val="24"/>
          <w:szCs w:val="24"/>
          <w:lang w:val="ro-RO" w:eastAsia="ro-RO"/>
        </w:rPr>
        <w:t>și se vor notifica în scris şi prin intermediul paginii de internet www.gal</w:t>
      </w:r>
      <w:r w:rsidR="007C552B" w:rsidRPr="00D86EAF">
        <w:rPr>
          <w:rStyle w:val="FontStyle77"/>
          <w:rFonts w:ascii="Times New Roman" w:hAnsi="Times New Roman" w:cs="Times New Roman"/>
          <w:b w:val="0"/>
          <w:sz w:val="24"/>
          <w:szCs w:val="24"/>
          <w:lang w:val="ro-RO" w:eastAsia="ro-RO"/>
        </w:rPr>
        <w:t>adakaleh</w:t>
      </w:r>
      <w:r w:rsidRPr="00D86EAF">
        <w:rPr>
          <w:rStyle w:val="FontStyle77"/>
          <w:rFonts w:ascii="Times New Roman" w:hAnsi="Times New Roman" w:cs="Times New Roman"/>
          <w:b w:val="0"/>
          <w:sz w:val="24"/>
          <w:szCs w:val="24"/>
          <w:lang w:val="ro-RO" w:eastAsia="ro-RO"/>
        </w:rPr>
        <w:t xml:space="preserve">.ro. </w:t>
      </w:r>
    </w:p>
    <w:p w:rsidR="007B7A48" w:rsidRPr="00D86EAF" w:rsidRDefault="007B7A48" w:rsidP="007B7A48">
      <w:pPr>
        <w:pStyle w:val="Style15"/>
        <w:spacing w:before="120" w:line="276" w:lineRule="auto"/>
        <w:rPr>
          <w:rStyle w:val="FontStyle77"/>
          <w:rFonts w:ascii="Times New Roman" w:hAnsi="Times New Roman" w:cs="Times New Roman"/>
          <w:b w:val="0"/>
          <w:sz w:val="24"/>
          <w:szCs w:val="24"/>
          <w:lang w:val="ro-RO" w:eastAsia="ro-RO"/>
        </w:rPr>
      </w:pPr>
      <w:r w:rsidRPr="00D86EAF">
        <w:rPr>
          <w:rStyle w:val="FontStyle77"/>
          <w:rFonts w:ascii="Times New Roman" w:hAnsi="Times New Roman" w:cs="Times New Roman"/>
          <w:b w:val="0"/>
          <w:sz w:val="24"/>
          <w:szCs w:val="24"/>
          <w:lang w:val="ro-RO" w:eastAsia="ro-RO"/>
        </w:rPr>
        <w:t xml:space="preserve">Alocarea pe sesiune: este cea mentionata in cadrul apelului de selectie. </w:t>
      </w:r>
    </w:p>
    <w:p w:rsidR="007B7A48" w:rsidRPr="00D86EAF" w:rsidRDefault="007B7A48" w:rsidP="007B7A48">
      <w:pPr>
        <w:pStyle w:val="Style15"/>
        <w:spacing w:before="120" w:line="276" w:lineRule="auto"/>
        <w:rPr>
          <w:rStyle w:val="FontStyle77"/>
          <w:rFonts w:ascii="Times New Roman" w:hAnsi="Times New Roman" w:cs="Times New Roman"/>
          <w:b w:val="0"/>
          <w:sz w:val="24"/>
          <w:szCs w:val="24"/>
          <w:lang w:val="ro-RO" w:eastAsia="ro-RO"/>
        </w:rPr>
      </w:pPr>
      <w:r w:rsidRPr="00D86EAF">
        <w:rPr>
          <w:rStyle w:val="FontStyle77"/>
          <w:rFonts w:ascii="Times New Roman" w:hAnsi="Times New Roman" w:cs="Times New Roman"/>
          <w:b w:val="0"/>
          <w:sz w:val="24"/>
          <w:szCs w:val="24"/>
          <w:lang w:val="ro-RO" w:eastAsia="ro-RO"/>
        </w:rPr>
        <w:t xml:space="preserve">Punctajul minim pe care trebuie să-l obţină un proiect pentru a putea fi finanţat: pentru această măsură, pragul minim este de </w:t>
      </w:r>
      <w:r w:rsidR="009E14E3" w:rsidRPr="00D86EAF">
        <w:rPr>
          <w:rStyle w:val="FontStyle77"/>
          <w:rFonts w:ascii="Times New Roman" w:hAnsi="Times New Roman" w:cs="Times New Roman"/>
          <w:b w:val="0"/>
          <w:sz w:val="24"/>
          <w:szCs w:val="24"/>
          <w:lang w:val="ro-RO" w:eastAsia="ro-RO"/>
        </w:rPr>
        <w:t>4</w:t>
      </w:r>
      <w:r w:rsidRPr="00D86EAF">
        <w:rPr>
          <w:rStyle w:val="FontStyle77"/>
          <w:rFonts w:ascii="Times New Roman" w:hAnsi="Times New Roman" w:cs="Times New Roman"/>
          <w:b w:val="0"/>
          <w:sz w:val="24"/>
          <w:szCs w:val="24"/>
          <w:lang w:val="ro-RO" w:eastAsia="ro-RO"/>
        </w:rPr>
        <w:t>0 puncte şi reprezintă pragul sub care niciun proiect nu poate beneficia de finanţare nerambursabilă.</w:t>
      </w:r>
    </w:p>
    <w:p w:rsidR="00255C9C" w:rsidRPr="00D86EAF" w:rsidRDefault="00255C9C" w:rsidP="00DA005D">
      <w:pPr>
        <w:spacing w:line="276" w:lineRule="auto"/>
        <w:jc w:val="both"/>
        <w:rPr>
          <w:rFonts w:ascii="Times New Roman" w:hAnsi="Times New Roman" w:cs="Times New Roman"/>
        </w:rPr>
      </w:pPr>
    </w:p>
    <w:p w:rsidR="00D33D66" w:rsidRPr="00D86EAF" w:rsidRDefault="00D33D66" w:rsidP="00DA005D">
      <w:pPr>
        <w:spacing w:line="276" w:lineRule="auto"/>
        <w:jc w:val="both"/>
        <w:rPr>
          <w:rFonts w:ascii="Times New Roman" w:hAnsi="Times New Roman" w:cs="Times New Roman"/>
        </w:rPr>
      </w:pPr>
    </w:p>
    <w:p w:rsidR="00D33D66" w:rsidRPr="00D86EAF" w:rsidRDefault="00D33D66" w:rsidP="00DA005D">
      <w:pPr>
        <w:spacing w:line="276" w:lineRule="auto"/>
        <w:jc w:val="both"/>
        <w:rPr>
          <w:rFonts w:ascii="Times New Roman" w:hAnsi="Times New Roman" w:cs="Times New Roman"/>
        </w:rPr>
      </w:pPr>
    </w:p>
    <w:p w:rsidR="00D33D66" w:rsidRPr="00D86EAF" w:rsidRDefault="00D33D66" w:rsidP="00DA005D">
      <w:pPr>
        <w:spacing w:line="276" w:lineRule="auto"/>
        <w:jc w:val="both"/>
        <w:rPr>
          <w:rFonts w:ascii="Times New Roman" w:hAnsi="Times New Roman" w:cs="Times New Roman"/>
        </w:rPr>
      </w:pPr>
    </w:p>
    <w:p w:rsidR="00255C9C" w:rsidRPr="00D86EAF" w:rsidRDefault="00255C9C" w:rsidP="00DA005D">
      <w:pPr>
        <w:pStyle w:val="Heading1"/>
        <w:numPr>
          <w:ilvl w:val="0"/>
          <w:numId w:val="4"/>
        </w:numPr>
        <w:spacing w:line="276" w:lineRule="auto"/>
        <w:rPr>
          <w:rFonts w:ascii="Times New Roman" w:hAnsi="Times New Roman"/>
          <w:bCs/>
          <w:lang w:val="en-US"/>
        </w:rPr>
      </w:pPr>
      <w:bookmarkStart w:id="4" w:name="_Toc489441987"/>
      <w:r w:rsidRPr="00D86EAF">
        <w:rPr>
          <w:rFonts w:ascii="Times New Roman" w:hAnsi="Times New Roman"/>
          <w:bCs/>
          <w:lang w:val="en-US"/>
        </w:rPr>
        <w:t xml:space="preserve">Categoriile de </w:t>
      </w:r>
      <w:r w:rsidR="00D33D66" w:rsidRPr="00D86EAF">
        <w:rPr>
          <w:rFonts w:ascii="Times New Roman" w:hAnsi="Times New Roman"/>
          <w:bCs/>
          <w:lang w:val="en-US"/>
        </w:rPr>
        <w:t xml:space="preserve">beneficiari </w:t>
      </w:r>
      <w:r w:rsidRPr="00D86EAF">
        <w:rPr>
          <w:rFonts w:ascii="Times New Roman" w:hAnsi="Times New Roman"/>
          <w:bCs/>
          <w:lang w:val="en-US"/>
        </w:rPr>
        <w:t>eligibili</w:t>
      </w:r>
      <w:bookmarkEnd w:id="4"/>
    </w:p>
    <w:p w:rsidR="005A107D" w:rsidRPr="00D86EAF" w:rsidRDefault="005A107D" w:rsidP="00DA005D">
      <w:pPr>
        <w:spacing w:line="276" w:lineRule="auto"/>
        <w:jc w:val="both"/>
        <w:rPr>
          <w:rFonts w:ascii="Times New Roman" w:hAnsi="Times New Roman" w:cs="Times New Roman"/>
        </w:rPr>
      </w:pPr>
    </w:p>
    <w:p w:rsidR="00377471" w:rsidRPr="00D86EAF" w:rsidRDefault="00733C5C" w:rsidP="00DA005D">
      <w:pPr>
        <w:spacing w:line="276" w:lineRule="auto"/>
        <w:jc w:val="both"/>
        <w:rPr>
          <w:rFonts w:ascii="Times New Roman" w:hAnsi="Times New Roman" w:cs="Times New Roman"/>
        </w:rPr>
      </w:pPr>
      <w:bookmarkStart w:id="5" w:name="bookmark7"/>
      <w:r>
        <w:rPr>
          <w:rFonts w:ascii="Times New Roman" w:hAnsi="Times New Roman" w:cs="Times New Roman"/>
          <w:noProof/>
          <w:lang w:val="ro-RO" w:eastAsia="ro-RO"/>
        </w:rPr>
        <w:pict>
          <v:rect id="Rectangle 2" o:spid="_x0000_s1026" style="position:absolute;left:0;text-align:left;margin-left:-115.65pt;margin-top:1952.15pt;width:499.2pt;height:87.2pt;z-index:-2516080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" fillcolor="#9dc3e6" strokecolor="#41719c" strokeweight="1pt"/>
        </w:pict>
      </w:r>
      <w:r w:rsidR="00EF0623" w:rsidRPr="00D86EAF">
        <w:rPr>
          <w:rFonts w:ascii="Times New Roman" w:hAnsi="Times New Roman" w:cs="Times New Roman"/>
          <w:b/>
          <w:bCs/>
          <w:lang w:val="ro-RO"/>
        </w:rPr>
        <w:t>B</w:t>
      </w:r>
      <w:bookmarkEnd w:id="5"/>
      <w:r w:rsidR="00EF0623" w:rsidRPr="00D86EAF">
        <w:rPr>
          <w:rFonts w:ascii="Times New Roman" w:hAnsi="Times New Roman" w:cs="Times New Roman"/>
          <w:b/>
          <w:bCs/>
          <w:lang w:val="ro-RO"/>
        </w:rPr>
        <w:t xml:space="preserve">eneficiarii eligibili </w:t>
      </w:r>
      <w:r w:rsidR="00EF0623" w:rsidRPr="00D86EAF">
        <w:rPr>
          <w:rFonts w:ascii="Times New Roman" w:hAnsi="Times New Roman" w:cs="Times New Roman"/>
          <w:lang w:val="ro-RO"/>
        </w:rPr>
        <w:t xml:space="preserve">pentru sprijinul acordat prin Măsura </w:t>
      </w:r>
      <w:r w:rsidR="00B1786B" w:rsidRPr="00D86EAF">
        <w:rPr>
          <w:rFonts w:ascii="Times New Roman" w:hAnsi="Times New Roman" w:cs="Times New Roman"/>
          <w:lang w:val="ro-RO"/>
        </w:rPr>
        <w:t>M5/3A</w:t>
      </w:r>
      <w:r w:rsidR="00EF0623" w:rsidRPr="00D86EAF">
        <w:rPr>
          <w:rFonts w:ascii="Times New Roman" w:hAnsi="Times New Roman" w:cs="Times New Roman"/>
          <w:lang w:val="ro-RO"/>
        </w:rPr>
        <w:t>„</w:t>
      </w:r>
      <w:r w:rsidR="00266A1F" w:rsidRPr="00D86EAF">
        <w:rPr>
          <w:rFonts w:ascii="Times New Roman" w:hAnsi="Times New Roman" w:cs="Times New Roman"/>
          <w:lang w:val="ro-RO"/>
        </w:rPr>
        <w:t>INCURAJAREA ASOCIERII LA NIVEL LOCAL</w:t>
      </w:r>
      <w:r w:rsidR="00C809B6" w:rsidRPr="00D86EAF">
        <w:rPr>
          <w:rFonts w:ascii="Times New Roman" w:hAnsi="Times New Roman" w:cs="Times New Roman"/>
          <w:lang w:val="ro-RO"/>
        </w:rPr>
        <w:t>” sunt</w:t>
      </w:r>
      <w:r w:rsidR="00377471" w:rsidRPr="00D86EAF">
        <w:rPr>
          <w:rFonts w:ascii="Times New Roman" w:hAnsi="Times New Roman" w:cs="Times New Roman"/>
        </w:rPr>
        <w:t xml:space="preserve">PARTENERIATE constituiteînbazaunui ACORD </w:t>
      </w:r>
      <w:r w:rsidR="006F2B00" w:rsidRPr="00D86EAF">
        <w:rPr>
          <w:rFonts w:ascii="Times New Roman" w:hAnsi="Times New Roman" w:cs="Times New Roman"/>
        </w:rPr>
        <w:t xml:space="preserve">DE </w:t>
      </w:r>
      <w:r w:rsidR="00377471" w:rsidRPr="00D86EAF">
        <w:rPr>
          <w:rFonts w:ascii="Times New Roman" w:hAnsi="Times New Roman" w:cs="Times New Roman"/>
        </w:rPr>
        <w:t xml:space="preserve">COOPERARE şiîn a căruicomponenţăsă fie celpuţin un partener din categoriile de maijosșicelpuțin un fermiersau un grup de producători/o cooperativă care îșidesfășoarăactivitateaînsectorulagricol/pomicol, înfuncție de submăsură: </w:t>
      </w:r>
    </w:p>
    <w:p w:rsidR="00D96EEE" w:rsidRPr="00D86EAF" w:rsidRDefault="00D96EEE" w:rsidP="00DA005D">
      <w:pPr>
        <w:pStyle w:val="ListParagraph"/>
        <w:numPr>
          <w:ilvl w:val="0"/>
          <w:numId w:val="17"/>
        </w:numPr>
        <w:spacing w:line="276" w:lineRule="auto"/>
        <w:jc w:val="both"/>
        <w:rPr>
          <w:rFonts w:ascii="Times New Roman" w:hAnsi="Times New Roman" w:cs="Times New Roman"/>
          <w:lang w:val="ro-RO"/>
        </w:rPr>
      </w:pPr>
      <w:r w:rsidRPr="00D86EAF">
        <w:rPr>
          <w:rFonts w:ascii="Times New Roman" w:hAnsi="Times New Roman" w:cs="Times New Roman"/>
        </w:rPr>
        <w:t>fermieri;</w:t>
      </w:r>
    </w:p>
    <w:p w:rsidR="00D96EEE" w:rsidRPr="00D86EAF" w:rsidRDefault="00377471" w:rsidP="00DA005D">
      <w:pPr>
        <w:pStyle w:val="ListParagraph"/>
        <w:numPr>
          <w:ilvl w:val="0"/>
          <w:numId w:val="17"/>
        </w:numPr>
        <w:spacing w:line="276" w:lineRule="auto"/>
        <w:jc w:val="both"/>
        <w:rPr>
          <w:rFonts w:ascii="Times New Roman" w:hAnsi="Times New Roman" w:cs="Times New Roman"/>
          <w:lang w:val="ro-RO"/>
        </w:rPr>
      </w:pPr>
      <w:r w:rsidRPr="00D86EAF">
        <w:rPr>
          <w:rFonts w:ascii="Times New Roman" w:hAnsi="Times New Roman" w:cs="Times New Roman"/>
        </w:rPr>
        <w:t>microîntreprinderiș</w:t>
      </w:r>
      <w:r w:rsidR="00D96EEE" w:rsidRPr="00D86EAF">
        <w:rPr>
          <w:rFonts w:ascii="Times New Roman" w:hAnsi="Times New Roman" w:cs="Times New Roman"/>
        </w:rPr>
        <w:t>iîntreprinderimici;</w:t>
      </w:r>
    </w:p>
    <w:p w:rsidR="00D96EEE" w:rsidRPr="00D86EAF" w:rsidRDefault="00377471" w:rsidP="00DA005D">
      <w:pPr>
        <w:pStyle w:val="ListParagraph"/>
        <w:numPr>
          <w:ilvl w:val="0"/>
          <w:numId w:val="17"/>
        </w:numPr>
        <w:spacing w:line="276" w:lineRule="auto"/>
        <w:jc w:val="both"/>
        <w:rPr>
          <w:rFonts w:ascii="Times New Roman" w:hAnsi="Times New Roman" w:cs="Times New Roman"/>
          <w:lang w:val="ro-RO"/>
        </w:rPr>
      </w:pPr>
      <w:r w:rsidRPr="00D86EAF">
        <w:rPr>
          <w:rFonts w:ascii="Times New Roman" w:hAnsi="Times New Roman" w:cs="Times New Roman"/>
        </w:rPr>
        <w:lastRenderedPageBreak/>
        <w:t>organizaț</w:t>
      </w:r>
      <w:r w:rsidR="00D96EEE" w:rsidRPr="00D86EAF">
        <w:rPr>
          <w:rFonts w:ascii="Times New Roman" w:hAnsi="Times New Roman" w:cs="Times New Roman"/>
        </w:rPr>
        <w:t>iineguvernamentale;</w:t>
      </w:r>
    </w:p>
    <w:p w:rsidR="00D96EEE" w:rsidRPr="00D86EAF" w:rsidRDefault="00D96EEE" w:rsidP="00DA005D">
      <w:pPr>
        <w:pStyle w:val="ListParagraph"/>
        <w:numPr>
          <w:ilvl w:val="0"/>
          <w:numId w:val="17"/>
        </w:numPr>
        <w:spacing w:line="276" w:lineRule="auto"/>
        <w:jc w:val="both"/>
        <w:rPr>
          <w:rFonts w:ascii="Times New Roman" w:hAnsi="Times New Roman" w:cs="Times New Roman"/>
          <w:lang w:val="ro-RO"/>
        </w:rPr>
      </w:pPr>
      <w:r w:rsidRPr="00D86EAF">
        <w:rPr>
          <w:rFonts w:ascii="Times New Roman" w:hAnsi="Times New Roman" w:cs="Times New Roman"/>
        </w:rPr>
        <w:t>consilii locale;</w:t>
      </w:r>
    </w:p>
    <w:p w:rsidR="00EF0623" w:rsidRPr="00D86EAF" w:rsidRDefault="00377471" w:rsidP="00DA005D">
      <w:pPr>
        <w:pStyle w:val="ListParagraph"/>
        <w:numPr>
          <w:ilvl w:val="0"/>
          <w:numId w:val="17"/>
        </w:numPr>
        <w:spacing w:line="276" w:lineRule="auto"/>
        <w:jc w:val="both"/>
        <w:rPr>
          <w:rFonts w:ascii="Times New Roman" w:hAnsi="Times New Roman" w:cs="Times New Roman"/>
          <w:lang w:val="ro-RO"/>
        </w:rPr>
      </w:pPr>
      <w:r w:rsidRPr="00D86EAF">
        <w:rPr>
          <w:rFonts w:ascii="Times New Roman" w:hAnsi="Times New Roman" w:cs="Times New Roman"/>
        </w:rPr>
        <w:t xml:space="preserve">unitățișcolare, sanitare, de </w:t>
      </w:r>
      <w:r w:rsidR="00CF7EA4" w:rsidRPr="00D86EAF">
        <w:rPr>
          <w:rFonts w:ascii="Times New Roman" w:hAnsi="Times New Roman" w:cs="Times New Roman"/>
        </w:rPr>
        <w:t xml:space="preserve">agreement </w:t>
      </w:r>
      <w:r w:rsidRPr="00D86EAF">
        <w:rPr>
          <w:rFonts w:ascii="Times New Roman" w:hAnsi="Times New Roman" w:cs="Times New Roman"/>
        </w:rPr>
        <w:t>și de alimentațiepublică.</w:t>
      </w:r>
    </w:p>
    <w:p w:rsidR="00A957D3" w:rsidRPr="00D86EAF" w:rsidRDefault="00A957D3" w:rsidP="00DA005D">
      <w:pPr>
        <w:spacing w:line="276" w:lineRule="auto"/>
        <w:jc w:val="both"/>
        <w:rPr>
          <w:rFonts w:ascii="Times New Roman" w:eastAsia="Times New Roman" w:hAnsi="Times New Roman" w:cs="Times New Roman"/>
          <w:b/>
          <w:lang w:val="ro-RO"/>
        </w:rPr>
      </w:pPr>
    </w:p>
    <w:p w:rsidR="00FA0FB4" w:rsidRPr="00D86EAF" w:rsidRDefault="00F9290B" w:rsidP="00DA005D">
      <w:pPr>
        <w:spacing w:line="276" w:lineRule="auto"/>
        <w:jc w:val="both"/>
        <w:rPr>
          <w:rFonts w:ascii="Times New Roman" w:eastAsia="Times New Roman" w:hAnsi="Times New Roman" w:cs="Times New Roman"/>
          <w:strike/>
          <w:color w:val="000000" w:themeColor="text1"/>
        </w:rPr>
      </w:pPr>
      <w:r w:rsidRPr="00D86EAF">
        <w:rPr>
          <w:rFonts w:ascii="Times New Roman" w:eastAsia="Times New Roman" w:hAnsi="Times New Roman" w:cs="Times New Roman"/>
        </w:rPr>
        <w:t>B</w:t>
      </w:r>
      <w:r w:rsidR="00FA0FB4" w:rsidRPr="00D86EAF">
        <w:rPr>
          <w:rFonts w:ascii="Times New Roman" w:eastAsia="Times New Roman" w:hAnsi="Times New Roman" w:cs="Times New Roman"/>
        </w:rPr>
        <w:t>eneficiariiindirecti</w:t>
      </w:r>
      <w:r w:rsidR="00257357" w:rsidRPr="00D86EAF">
        <w:rPr>
          <w:rFonts w:ascii="Times New Roman" w:eastAsia="Times New Roman" w:hAnsi="Times New Roman" w:cs="Times New Roman"/>
        </w:rPr>
        <w:t xml:space="preserve"> ai investitiilorfinantate in cadrulMasurii</w:t>
      </w:r>
      <w:r w:rsidR="00B1786B" w:rsidRPr="00D86EAF">
        <w:rPr>
          <w:rFonts w:ascii="Times New Roman" w:eastAsia="Times New Roman" w:hAnsi="Times New Roman" w:cs="Times New Roman"/>
        </w:rPr>
        <w:t>M5/3A</w:t>
      </w:r>
      <w:r w:rsidR="00E940E9" w:rsidRPr="00D86EAF">
        <w:rPr>
          <w:rFonts w:ascii="Times New Roman" w:eastAsia="Times New Roman" w:hAnsi="Times New Roman" w:cs="Times New Roman"/>
        </w:rPr>
        <w:t xml:space="preserve">sunt: </w:t>
      </w:r>
      <w:r w:rsidR="00266A1F" w:rsidRPr="00D86EAF">
        <w:rPr>
          <w:rFonts w:ascii="Times New Roman" w:eastAsia="Calibri" w:hAnsi="Times New Roman" w:cs="Times New Roman"/>
          <w:color w:val="000000" w:themeColor="text1"/>
        </w:rPr>
        <w:t>miciifermieri din teritoriul GAL, populatia din teritoriul GAL, procesatoriisicomerciantii.</w:t>
      </w:r>
    </w:p>
    <w:p w:rsidR="00D96EEE" w:rsidRPr="00D86EAF" w:rsidRDefault="00D96EEE" w:rsidP="00DA005D">
      <w:pPr>
        <w:spacing w:line="276" w:lineRule="auto"/>
        <w:jc w:val="both"/>
        <w:rPr>
          <w:rFonts w:ascii="Times New Roman" w:eastAsia="Times New Roman" w:hAnsi="Times New Roman" w:cs="Times New Roman"/>
          <w:lang w:val="ro-RO"/>
        </w:rPr>
      </w:pPr>
    </w:p>
    <w:p w:rsidR="00D96EEE" w:rsidRPr="00D86EAF" w:rsidRDefault="00D96EEE" w:rsidP="00DA005D">
      <w:p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Parteneriatul poate avea ca membri și persoane fizice (autorizate să efectueze activitățile pe care le desfășoară în proiect), cu condiția ca liderul de proiect să fie cel puțin PFA, II, IF (înfiinţate în baza OUG nr. 44/2008, cu modificările și completările ulterioare).</w:t>
      </w:r>
    </w:p>
    <w:p w:rsidR="00D96EEE" w:rsidRPr="00D86EAF" w:rsidRDefault="00D96EEE" w:rsidP="00DA005D">
      <w:pPr>
        <w:spacing w:line="276" w:lineRule="auto"/>
        <w:jc w:val="both"/>
        <w:rPr>
          <w:rFonts w:ascii="Times New Roman" w:eastAsia="Times New Roman" w:hAnsi="Times New Roman" w:cs="Times New Roman"/>
          <w:lang w:val="ro-RO"/>
        </w:rPr>
      </w:pPr>
    </w:p>
    <w:p w:rsidR="00D96EEE" w:rsidRPr="00D86EAF" w:rsidRDefault="00D96EEE" w:rsidP="00DA005D">
      <w:p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Parteneriatele constituite exclusiv din solicitanți parteneri sau legați definiti conform Legii nr. 346/2014 privind stimularea înfiinţării şi dezvoltării întreprinderilor mici şi mijlocii, cu modificările şi completările ulterioare, nu sunt eligibile.</w:t>
      </w:r>
    </w:p>
    <w:p w:rsidR="00A80CF1" w:rsidRPr="00D86EAF" w:rsidRDefault="00A80CF1" w:rsidP="00DA005D">
      <w:pPr>
        <w:spacing w:line="276" w:lineRule="auto"/>
        <w:jc w:val="both"/>
        <w:rPr>
          <w:rFonts w:ascii="Times New Roman" w:eastAsia="Times New Roman" w:hAnsi="Times New Roman" w:cs="Times New Roman"/>
          <w:lang w:val="ro-RO"/>
        </w:rPr>
      </w:pPr>
    </w:p>
    <w:p w:rsidR="00D96EEE" w:rsidRPr="00D86EAF" w:rsidRDefault="00D96EEE" w:rsidP="00DA005D">
      <w:pPr>
        <w:spacing w:line="276"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Pentru a evita situația în care parteneriatul este constituit exclusiv din solicitanți parteneri sau legați se va verifica acționariatul partenerilor în baza de date ONRC.</w:t>
      </w:r>
    </w:p>
    <w:p w:rsidR="00A80CF1" w:rsidRPr="00D86EAF" w:rsidRDefault="00733C5C" w:rsidP="00DA005D">
      <w:pPr>
        <w:spacing w:line="276" w:lineRule="auto"/>
        <w:jc w:val="both"/>
        <w:rPr>
          <w:rFonts w:ascii="Times New Roman" w:eastAsia="Times New Roman" w:hAnsi="Times New Roman" w:cs="Times New Roman"/>
          <w:lang w:val="ro-RO"/>
        </w:rPr>
      </w:pPr>
      <w:r>
        <w:rPr>
          <w:rFonts w:ascii="Times New Roman" w:eastAsia="Times New Roman" w:hAnsi="Times New Roman" w:cs="Times New Roman"/>
          <w:noProof/>
          <w:lang w:val="ro-RO" w:eastAsia="ro-RO"/>
        </w:rPr>
        <w:pict>
          <v:roundrect id="Rounded Rectangle 9" o:spid="_x0000_s1029" style="position:absolute;left:0;text-align:left;margin-left:-9.8pt;margin-top:31.6pt;width:462pt;height:131.45pt;z-index:-251607040;visibility:visible;v-text-anchor:middle" arcsize="10923f" wrapcoords="771 0 561 123 -35 1605 -105 3086 -105 18761 -35 20119 491 21600 631 21600 20758 21600 20899 21600 21495 20119 21530 19749 21600 18144 21600 2962 21565 1605 21004 123 20794 0 771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" fillcolor="#8eaadb [1940]" stroked="f">
            <v:shadow on="t" color="#8db3e2" offset="-2pt,1pt"/>
            <v:textbox inset="0,0,0,0">
              <w:txbxContent>
                <w:p w:rsidR="00435509" w:rsidRPr="00835198" w:rsidRDefault="00435509" w:rsidP="00A80CF1">
                  <w:pPr>
                    <w:jc w:val="center"/>
                    <w:rPr>
                      <w:rFonts w:ascii="Times New Roman" w:hAnsi="Times New Roman" w:cs="Times New Roman"/>
                    </w:rPr>
                  </w:pPr>
                  <w:r w:rsidRPr="00835198">
                    <w:rPr>
                      <w:rFonts w:ascii="Times New Roman" w:hAnsi="Times New Roman" w:cs="Times New Roman"/>
                      <w:b/>
                    </w:rPr>
                    <w:t>Atentie!</w:t>
                  </w:r>
                </w:p>
                <w:p w:rsidR="00435509" w:rsidRDefault="00435509" w:rsidP="00A80CF1">
                  <w:pPr>
                    <w:spacing w:line="276" w:lineRule="auto"/>
                    <w:jc w:val="both"/>
                    <w:rPr>
                      <w:rFonts w:ascii="Times New Roman" w:eastAsia="Times New Roman" w:hAnsi="Times New Roman" w:cs="Times New Roman"/>
                    </w:rPr>
                  </w:pPr>
                  <w:r w:rsidRPr="00A80CF1">
                    <w:rPr>
                      <w:rFonts w:ascii="Times New Roman" w:eastAsia="Times New Roman" w:hAnsi="Times New Roman" w:cs="Times New Roman"/>
                    </w:rPr>
                    <w:t>Sprijinulva fi acordatpentruproiecte care nu intra însfera de aplicare a normelorprivindajutoarele de stat (vorcuprindedoaractiuni, investitii, operatiuni legate de produseleprezenteînAnexa I la TFUE</w:t>
                  </w:r>
                  <w:r>
                    <w:rPr>
                      <w:rFonts w:ascii="Times New Roman" w:eastAsia="Times New Roman" w:hAnsi="Times New Roman" w:cs="Times New Roman"/>
                    </w:rPr>
                    <w:t xml:space="preserve"> cu exceptia pestelui si a produselor pescaresti</w:t>
                  </w:r>
                  <w:r w:rsidRPr="00A80CF1">
                    <w:rPr>
                      <w:rFonts w:ascii="Times New Roman" w:eastAsia="Times New Roman" w:hAnsi="Times New Roman" w:cs="Times New Roman"/>
                    </w:rPr>
                    <w:t>).</w:t>
                  </w:r>
                </w:p>
                <w:p w:rsidR="00435509" w:rsidRPr="00654762" w:rsidRDefault="00435509" w:rsidP="00A80CF1">
                  <w:pPr>
                    <w:spacing w:line="276" w:lineRule="auto"/>
                    <w:jc w:val="both"/>
                    <w:rPr>
                      <w:rFonts w:ascii="Times New Roman" w:eastAsia="Times New Roman" w:hAnsi="Times New Roman" w:cs="Times New Roman"/>
                      <w:lang w:val="ro-RO"/>
                    </w:rPr>
                  </w:pPr>
                  <w:r w:rsidRPr="002C611C">
                    <w:rPr>
                      <w:rFonts w:ascii="Times New Roman" w:eastAsia="Times New Roman" w:hAnsi="Times New Roman" w:cs="Times New Roman"/>
                      <w:lang w:val="ro-RO"/>
                    </w:rPr>
                    <w:t>Atenție! Sunt eligibile și parteneriatele formate doar din fermieri. În cazul în care parteneriatul este format doar din fermieri, în cadrul unui Acord de Cooperare cel puțin unul dintre fermieri trebuie să desfășoare activități agricole autorizate (inclusiv PFA, II, IF).</w:t>
                  </w:r>
                </w:p>
                <w:p w:rsidR="00435509" w:rsidRPr="00CD0DBF" w:rsidRDefault="00435509" w:rsidP="00A80CF1">
                  <w:pPr>
                    <w:jc w:val="center"/>
                    <w:rPr>
                      <w:rFonts w:cs="Arial"/>
                      <w:i/>
                      <w:sz w:val="20"/>
                      <w:szCs w:val="20"/>
                    </w:rPr>
                  </w:pPr>
                </w:p>
                <w:p w:rsidR="00435509" w:rsidRDefault="00435509" w:rsidP="00A80CF1">
                  <w:pPr>
                    <w:jc w:val="center"/>
                  </w:pPr>
                </w:p>
              </w:txbxContent>
            </v:textbox>
            <w10:wrap type="through"/>
          </v:roundrect>
        </w:pict>
      </w:r>
    </w:p>
    <w:p w:rsidR="00F9290B" w:rsidRPr="00D86EAF" w:rsidRDefault="00F9290B" w:rsidP="00DA005D">
      <w:pPr>
        <w:spacing w:line="276" w:lineRule="auto"/>
        <w:jc w:val="both"/>
        <w:rPr>
          <w:rFonts w:ascii="Times New Roman" w:eastAsia="Times New Roman" w:hAnsi="Times New Roman" w:cs="Times New Roman"/>
          <w:bCs/>
        </w:rPr>
      </w:pPr>
    </w:p>
    <w:p w:rsidR="006A6E9B" w:rsidRPr="00D86EAF" w:rsidRDefault="006A6E9B" w:rsidP="00DA005D">
      <w:pPr>
        <w:spacing w:line="276" w:lineRule="auto"/>
        <w:jc w:val="both"/>
        <w:rPr>
          <w:rFonts w:ascii="Times New Roman" w:eastAsia="Times New Roman" w:hAnsi="Times New Roman" w:cs="Times New Roman"/>
          <w:bCs/>
        </w:rPr>
      </w:pPr>
    </w:p>
    <w:p w:rsidR="002C611C" w:rsidRPr="00D86EAF" w:rsidRDefault="002C611C" w:rsidP="00DA005D">
      <w:pPr>
        <w:spacing w:line="276" w:lineRule="auto"/>
        <w:jc w:val="both"/>
        <w:rPr>
          <w:rStyle w:val="FontStyle63"/>
          <w:rFonts w:ascii="Times New Roman" w:hAnsi="Times New Roman" w:cs="Times New Roman"/>
          <w:b w:val="0"/>
          <w:sz w:val="24"/>
          <w:szCs w:val="24"/>
          <w:lang w:val="ro-RO" w:eastAsia="ro-RO"/>
        </w:rPr>
      </w:pPr>
      <w:r w:rsidRPr="00D86EAF">
        <w:rPr>
          <w:rStyle w:val="FontStyle63"/>
          <w:rFonts w:ascii="Times New Roman" w:hAnsi="Times New Roman" w:cs="Times New Roman"/>
          <w:b w:val="0"/>
          <w:sz w:val="24"/>
          <w:szCs w:val="24"/>
          <w:lang w:val="ro-RO" w:eastAsia="ro-RO"/>
        </w:rPr>
        <w:t xml:space="preserve">Indiferent dacă deține calitatea de lider de proiect sau membru al unui acord de cooperare în cadrul mai multor proiecte, un fermier nu poate beneficia de sprijin prin intermediul </w:t>
      </w:r>
      <w:r w:rsidR="004F7AE1" w:rsidRPr="00D86EAF">
        <w:rPr>
          <w:rStyle w:val="FontStyle63"/>
          <w:rFonts w:ascii="Times New Roman" w:hAnsi="Times New Roman" w:cs="Times New Roman"/>
          <w:b w:val="0"/>
          <w:sz w:val="24"/>
          <w:szCs w:val="24"/>
          <w:lang w:val="ro-RO" w:eastAsia="ro-RO"/>
        </w:rPr>
        <w:t xml:space="preserve">Masurii M5/3A sau </w:t>
      </w:r>
      <w:r w:rsidRPr="00D86EAF">
        <w:rPr>
          <w:rStyle w:val="FontStyle63"/>
          <w:rFonts w:ascii="Times New Roman" w:hAnsi="Times New Roman" w:cs="Times New Roman"/>
          <w:b w:val="0"/>
          <w:sz w:val="24"/>
          <w:szCs w:val="24"/>
          <w:lang w:val="ro-RO" w:eastAsia="ro-RO"/>
        </w:rPr>
        <w:t>submăsurii 16.4/ 16.4a din cadrul PNDR</w:t>
      </w:r>
      <w:r w:rsidR="004F7AE1" w:rsidRPr="00D86EAF">
        <w:rPr>
          <w:rStyle w:val="FontStyle63"/>
          <w:rFonts w:ascii="Times New Roman" w:hAnsi="Times New Roman" w:cs="Times New Roman"/>
          <w:b w:val="0"/>
          <w:sz w:val="24"/>
          <w:szCs w:val="24"/>
          <w:lang w:val="ro-RO" w:eastAsia="ro-RO"/>
        </w:rPr>
        <w:t xml:space="preserve"> 2014-2020</w:t>
      </w:r>
      <w:r w:rsidRPr="00D86EAF">
        <w:rPr>
          <w:rStyle w:val="FontStyle63"/>
          <w:rFonts w:ascii="Times New Roman" w:hAnsi="Times New Roman" w:cs="Times New Roman"/>
          <w:b w:val="0"/>
          <w:sz w:val="24"/>
          <w:szCs w:val="24"/>
          <w:lang w:val="ro-RO" w:eastAsia="ro-RO"/>
        </w:rPr>
        <w:t xml:space="preserve"> sau masuri echivalente din cadrul Masurii 19.2 din PNDR 2014-2020 pentru aceeași categorie de produse.</w:t>
      </w:r>
    </w:p>
    <w:p w:rsidR="002C611C" w:rsidRPr="00D86EAF" w:rsidRDefault="002C611C" w:rsidP="00DA005D">
      <w:pPr>
        <w:spacing w:line="276" w:lineRule="auto"/>
        <w:jc w:val="both"/>
        <w:rPr>
          <w:rStyle w:val="FontStyle63"/>
          <w:rFonts w:ascii="Times New Roman" w:hAnsi="Times New Roman" w:cs="Times New Roman"/>
          <w:sz w:val="24"/>
          <w:szCs w:val="24"/>
          <w:lang w:val="ro-RO" w:eastAsia="ro-RO"/>
        </w:rPr>
      </w:pPr>
    </w:p>
    <w:p w:rsidR="00EC5AC3" w:rsidRPr="00D86EAF" w:rsidRDefault="00525C8A" w:rsidP="00DA005D">
      <w:pPr>
        <w:spacing w:line="276" w:lineRule="auto"/>
        <w:jc w:val="both"/>
        <w:rPr>
          <w:rFonts w:ascii="Times New Roman" w:eastAsia="Times New Roman" w:hAnsi="Times New Roman" w:cs="Times New Roman"/>
          <w:bCs/>
        </w:rPr>
      </w:pPr>
      <w:r w:rsidRPr="00D86EAF">
        <w:rPr>
          <w:rStyle w:val="FontStyle63"/>
          <w:rFonts w:ascii="Times New Roman" w:hAnsi="Times New Roman" w:cs="Times New Roman"/>
          <w:sz w:val="24"/>
          <w:szCs w:val="24"/>
          <w:lang w:val="ro-RO" w:eastAsia="ro-RO"/>
        </w:rPr>
        <w:t>Categoriile de solicitanţi restricţionate de la finanţare, sunt, după caz</w:t>
      </w:r>
      <w:r w:rsidRPr="00D86EAF">
        <w:rPr>
          <w:rFonts w:ascii="Times New Roman" w:eastAsia="Times New Roman" w:hAnsi="Times New Roman" w:cs="Times New Roman"/>
          <w:bCs/>
        </w:rPr>
        <w:t>:</w:t>
      </w:r>
    </w:p>
    <w:p w:rsidR="006A6E9B" w:rsidRPr="00D86EAF" w:rsidRDefault="006A6E9B" w:rsidP="00DA005D">
      <w:pPr>
        <w:spacing w:line="276" w:lineRule="auto"/>
        <w:jc w:val="both"/>
        <w:rPr>
          <w:rFonts w:ascii="Times New Roman" w:eastAsia="Times New Roman" w:hAnsi="Times New Roman" w:cs="Times New Roman"/>
          <w:bCs/>
        </w:rPr>
      </w:pPr>
    </w:p>
    <w:p w:rsidR="00525C8A" w:rsidRPr="00D86EAF" w:rsidRDefault="00525C8A" w:rsidP="00DA005D">
      <w:pPr>
        <w:pStyle w:val="ListParagraph"/>
        <w:numPr>
          <w:ilvl w:val="0"/>
          <w:numId w:val="9"/>
        </w:numPr>
        <w:spacing w:line="276" w:lineRule="auto"/>
        <w:jc w:val="both"/>
        <w:rPr>
          <w:rFonts w:ascii="Times New Roman" w:eastAsia="Times New Roman" w:hAnsi="Times New Roman" w:cs="Times New Roman"/>
          <w:bCs/>
          <w:lang w:val="ro-RO"/>
        </w:rPr>
      </w:pPr>
      <w:r w:rsidRPr="00D86EAF">
        <w:rPr>
          <w:rFonts w:ascii="Times New Roman" w:eastAsia="Times New Roman" w:hAnsi="Times New Roman" w:cs="Times New Roman"/>
          <w:bCs/>
          <w:lang w:val="ro-RO"/>
        </w:rPr>
        <w:t>Solicitanţii/ beneficiarii, după caz, înregistraţi în registrul debitorilor AFIR, atât pentru Programul SAPARD, cât şi pentru FEADR, care NU achită integral datoria faţă de AFIR, inclusiv dobânzile şi majorările de întârziere până la semnarea contra</w:t>
      </w:r>
      <w:r w:rsidR="006A6E9B" w:rsidRPr="00D86EAF">
        <w:rPr>
          <w:rFonts w:ascii="Times New Roman" w:eastAsia="Times New Roman" w:hAnsi="Times New Roman" w:cs="Times New Roman"/>
          <w:bCs/>
          <w:lang w:val="ro-RO"/>
        </w:rPr>
        <w:t>ctelor/ deciziilor de finanţare;</w:t>
      </w:r>
    </w:p>
    <w:p w:rsidR="002E1570" w:rsidRPr="00D86EAF" w:rsidRDefault="002E1570" w:rsidP="002E1570">
      <w:pPr>
        <w:spacing w:line="276" w:lineRule="auto"/>
        <w:jc w:val="both"/>
        <w:rPr>
          <w:rFonts w:ascii="Times New Roman" w:eastAsia="Times New Roman" w:hAnsi="Times New Roman" w:cs="Times New Roman"/>
          <w:bCs/>
          <w:lang w:val="ro-RO"/>
        </w:rPr>
      </w:pPr>
      <w:r w:rsidRPr="00D86EAF">
        <w:rPr>
          <w:rFonts w:ascii="Times New Roman" w:eastAsia="Times New Roman" w:hAnsi="Times New Roman" w:cs="Times New Roman"/>
          <w:bCs/>
          <w:lang w:val="ro-RO"/>
        </w:rPr>
        <w:t xml:space="preserve">Atenție! </w:t>
      </w:r>
    </w:p>
    <w:p w:rsidR="002E1570" w:rsidRPr="00D86EAF" w:rsidRDefault="002E1570" w:rsidP="002E1570">
      <w:pPr>
        <w:spacing w:line="276" w:lineRule="auto"/>
        <w:jc w:val="both"/>
        <w:rPr>
          <w:rFonts w:ascii="Times New Roman" w:eastAsia="Times New Roman" w:hAnsi="Times New Roman" w:cs="Times New Roman"/>
          <w:bCs/>
          <w:lang w:val="ro-RO"/>
        </w:rPr>
      </w:pPr>
      <w:r w:rsidRPr="00D86EAF">
        <w:rPr>
          <w:rFonts w:ascii="Times New Roman" w:eastAsia="Times New Roman" w:hAnsi="Times New Roman" w:cs="Times New Roman"/>
          <w:bCs/>
          <w:lang w:val="ro-RO"/>
        </w:rPr>
        <w:t>Nu este necesar ca fermierii/ partenerii să fie din același UAT.</w:t>
      </w:r>
    </w:p>
    <w:p w:rsidR="00835198" w:rsidRPr="00D86EAF" w:rsidRDefault="00835198" w:rsidP="00DA005D">
      <w:pPr>
        <w:pStyle w:val="ListParagraph"/>
        <w:spacing w:line="276" w:lineRule="auto"/>
        <w:jc w:val="both"/>
        <w:rPr>
          <w:rFonts w:ascii="Times New Roman" w:eastAsia="Times New Roman" w:hAnsi="Times New Roman" w:cs="Times New Roman"/>
          <w:bCs/>
          <w:lang w:val="ro-RO"/>
        </w:rPr>
      </w:pPr>
    </w:p>
    <w:p w:rsidR="00FF586B" w:rsidRPr="00D86EAF" w:rsidRDefault="00C91883" w:rsidP="00DA005D">
      <w:pPr>
        <w:spacing w:line="276" w:lineRule="auto"/>
        <w:jc w:val="both"/>
        <w:rPr>
          <w:rFonts w:ascii="Times New Roman" w:eastAsia="Times New Roman" w:hAnsi="Times New Roman" w:cs="Times New Roman"/>
          <w:b/>
          <w:bCs/>
        </w:rPr>
      </w:pPr>
      <w:r w:rsidRPr="00D86EAF">
        <w:rPr>
          <w:rFonts w:ascii="Times New Roman" w:eastAsia="Times New Roman" w:hAnsi="Times New Roman" w:cs="Times New Roman"/>
          <w:b/>
          <w:bCs/>
        </w:rPr>
        <w:t>Restricțiile de mai sus sunt aplicabileliderului de proiect.</w:t>
      </w:r>
    </w:p>
    <w:p w:rsidR="00C91883" w:rsidRPr="00D86EAF" w:rsidRDefault="00C91883" w:rsidP="00DA005D">
      <w:pPr>
        <w:spacing w:line="276" w:lineRule="auto"/>
        <w:jc w:val="both"/>
        <w:rPr>
          <w:rFonts w:ascii="Times New Roman" w:eastAsia="Times New Roman" w:hAnsi="Times New Roman" w:cs="Times New Roman"/>
          <w:b/>
          <w:bCs/>
        </w:rPr>
      </w:pPr>
    </w:p>
    <w:p w:rsidR="00246D3F" w:rsidRPr="00D86EAF" w:rsidRDefault="00FF586B" w:rsidP="00DA005D">
      <w:pPr>
        <w:spacing w:line="276" w:lineRule="auto"/>
        <w:jc w:val="both"/>
        <w:rPr>
          <w:rFonts w:ascii="Times New Roman" w:eastAsia="Times New Roman" w:hAnsi="Times New Roman" w:cs="Times New Roman"/>
          <w:b/>
          <w:bCs/>
        </w:rPr>
      </w:pPr>
      <w:r w:rsidRPr="00D86EAF">
        <w:rPr>
          <w:rFonts w:ascii="Times New Roman" w:eastAsia="Times New Roman" w:hAnsi="Times New Roman" w:cs="Times New Roman"/>
          <w:b/>
          <w:bCs/>
        </w:rPr>
        <w:t>Liderul de proiecttrebuiesă se încadrezeînurmătoareleforme de organizare (listăindicativă)</w:t>
      </w:r>
      <w:r w:rsidR="00F9290B" w:rsidRPr="00D86EAF">
        <w:rPr>
          <w:rFonts w:ascii="Times New Roman" w:eastAsia="Times New Roman" w:hAnsi="Times New Roman" w:cs="Times New Roman"/>
          <w:b/>
          <w:bCs/>
        </w:rPr>
        <w:t>:</w:t>
      </w:r>
    </w:p>
    <w:p w:rsidR="00246D3F" w:rsidRPr="00D86EAF" w:rsidRDefault="00246D3F" w:rsidP="00DA005D">
      <w:pPr>
        <w:spacing w:line="276" w:lineRule="auto"/>
        <w:jc w:val="both"/>
        <w:rPr>
          <w:rFonts w:ascii="Times New Roman" w:eastAsia="Times New Roman" w:hAnsi="Times New Roman" w:cs="Times New Roman"/>
          <w:bCs/>
        </w:rPr>
      </w:pPr>
    </w:p>
    <w:p w:rsidR="00F9290B" w:rsidRPr="00D86EAF" w:rsidRDefault="00F9290B" w:rsidP="00DA005D">
      <w:pPr>
        <w:pStyle w:val="ListParagraph"/>
        <w:numPr>
          <w:ilvl w:val="0"/>
          <w:numId w:val="5"/>
        </w:numPr>
        <w:spacing w:line="276" w:lineRule="auto"/>
        <w:jc w:val="both"/>
        <w:rPr>
          <w:rFonts w:ascii="Times New Roman" w:eastAsia="Times New Roman" w:hAnsi="Times New Roman" w:cs="Times New Roman"/>
          <w:bCs/>
        </w:rPr>
      </w:pPr>
      <w:r w:rsidRPr="00D86EAF">
        <w:rPr>
          <w:rFonts w:ascii="Times New Roman" w:eastAsia="Times New Roman" w:hAnsi="Times New Roman" w:cs="Times New Roman"/>
          <w:bCs/>
        </w:rPr>
        <w:t>Persoanafizicaautorizata - infiintata in baza OUG nr. 44/ 2008 privinddesfasurareaactivitatiloreconomice de catrepersoanelefiziceautorizate, intreprinderileindividualesiintreprinderilefamiliale, cu modificarilesicompletarileulterioare;</w:t>
      </w:r>
    </w:p>
    <w:p w:rsidR="00F9290B" w:rsidRPr="00D86EAF" w:rsidRDefault="00F9290B" w:rsidP="00DA005D">
      <w:pPr>
        <w:pStyle w:val="ListParagraph"/>
        <w:numPr>
          <w:ilvl w:val="0"/>
          <w:numId w:val="5"/>
        </w:numPr>
        <w:spacing w:line="276" w:lineRule="auto"/>
        <w:jc w:val="both"/>
        <w:rPr>
          <w:rFonts w:ascii="Times New Roman" w:eastAsia="Times New Roman" w:hAnsi="Times New Roman" w:cs="Times New Roman"/>
          <w:bCs/>
        </w:rPr>
      </w:pPr>
      <w:r w:rsidRPr="00D86EAF">
        <w:rPr>
          <w:rFonts w:ascii="Times New Roman" w:eastAsia="Times New Roman" w:hAnsi="Times New Roman" w:cs="Times New Roman"/>
          <w:bCs/>
        </w:rPr>
        <w:t>Intreprindereindividualainfiintata in baza OUG nr. 44/ 2008, cu modificarilesicompletarileulterioare;</w:t>
      </w:r>
    </w:p>
    <w:p w:rsidR="00F9290B" w:rsidRPr="00D86EAF" w:rsidRDefault="00F9290B" w:rsidP="00DA005D">
      <w:pPr>
        <w:pStyle w:val="ListParagraph"/>
        <w:numPr>
          <w:ilvl w:val="0"/>
          <w:numId w:val="5"/>
        </w:numPr>
        <w:spacing w:line="276" w:lineRule="auto"/>
        <w:jc w:val="both"/>
        <w:rPr>
          <w:rFonts w:ascii="Times New Roman" w:eastAsia="Times New Roman" w:hAnsi="Times New Roman" w:cs="Times New Roman"/>
          <w:bCs/>
        </w:rPr>
      </w:pPr>
      <w:r w:rsidRPr="00D86EAF">
        <w:rPr>
          <w:rFonts w:ascii="Times New Roman" w:eastAsia="Times New Roman" w:hAnsi="Times New Roman" w:cs="Times New Roman"/>
          <w:bCs/>
        </w:rPr>
        <w:t>Intreprinderefamilialainfiintata in baza OUG nr. 44/ 2008 cu modificarilesicompletarileulterioare;</w:t>
      </w:r>
    </w:p>
    <w:p w:rsidR="00F9290B" w:rsidRPr="00D86EAF" w:rsidRDefault="00F9290B" w:rsidP="00DA005D">
      <w:pPr>
        <w:pStyle w:val="ListParagraph"/>
        <w:numPr>
          <w:ilvl w:val="0"/>
          <w:numId w:val="5"/>
        </w:numPr>
        <w:spacing w:line="276" w:lineRule="auto"/>
        <w:jc w:val="both"/>
        <w:rPr>
          <w:rFonts w:ascii="Times New Roman" w:eastAsia="Times New Roman" w:hAnsi="Times New Roman" w:cs="Times New Roman"/>
          <w:bCs/>
        </w:rPr>
      </w:pPr>
      <w:r w:rsidRPr="00D86EAF">
        <w:rPr>
          <w:rFonts w:ascii="Times New Roman" w:eastAsia="Times New Roman" w:hAnsi="Times New Roman" w:cs="Times New Roman"/>
          <w:bCs/>
        </w:rPr>
        <w:t>Societat</w:t>
      </w:r>
      <w:r w:rsidR="00EE322C" w:rsidRPr="00D86EAF">
        <w:rPr>
          <w:rFonts w:ascii="Times New Roman" w:eastAsia="Times New Roman" w:hAnsi="Times New Roman" w:cs="Times New Roman"/>
          <w:bCs/>
        </w:rPr>
        <w:t>e cu raspunderelimitata</w:t>
      </w:r>
      <w:r w:rsidRPr="00D86EAF">
        <w:rPr>
          <w:rFonts w:ascii="Times New Roman" w:eastAsia="Times New Roman" w:hAnsi="Times New Roman" w:cs="Times New Roman"/>
          <w:bCs/>
        </w:rPr>
        <w:t xml:space="preserve"> – SRL infiintata in bazaLegii nr. 31/1990, republicata, cu modifica</w:t>
      </w:r>
      <w:r w:rsidR="006A6E9B" w:rsidRPr="00D86EAF">
        <w:rPr>
          <w:rFonts w:ascii="Times New Roman" w:eastAsia="Times New Roman" w:hAnsi="Times New Roman" w:cs="Times New Roman"/>
          <w:bCs/>
        </w:rPr>
        <w:t>rilesicompletarileulterioare.</w:t>
      </w:r>
    </w:p>
    <w:p w:rsidR="008D4477" w:rsidRPr="00D86EAF" w:rsidRDefault="008D4477" w:rsidP="00DA005D">
      <w:pPr>
        <w:pStyle w:val="Default"/>
        <w:numPr>
          <w:ilvl w:val="0"/>
          <w:numId w:val="5"/>
        </w:numPr>
        <w:spacing w:line="276" w:lineRule="auto"/>
        <w:jc w:val="both"/>
        <w:rPr>
          <w:rFonts w:ascii="Times New Roman" w:hAnsi="Times New Roman" w:cs="Times New Roman"/>
        </w:rPr>
      </w:pPr>
      <w:r w:rsidRPr="00D86EAF">
        <w:rPr>
          <w:rFonts w:ascii="Times New Roman" w:hAnsi="Times New Roman" w:cs="Times New Roman"/>
        </w:rPr>
        <w:t>Societăţiagricoleşialteforme de asociereînagricultură (înfiinţateînbazaLegii nr. 36/1991, cu modificărileşicompletărileulterioare)</w:t>
      </w:r>
    </w:p>
    <w:p w:rsidR="008D4477" w:rsidRPr="00D86EAF" w:rsidRDefault="008D4477" w:rsidP="00DA005D">
      <w:pPr>
        <w:pStyle w:val="Default"/>
        <w:numPr>
          <w:ilvl w:val="0"/>
          <w:numId w:val="5"/>
        </w:numPr>
        <w:spacing w:after="66" w:line="276" w:lineRule="auto"/>
        <w:jc w:val="both"/>
        <w:rPr>
          <w:rFonts w:ascii="Times New Roman" w:hAnsi="Times New Roman" w:cs="Times New Roman"/>
        </w:rPr>
      </w:pPr>
      <w:r w:rsidRPr="00D86EAF">
        <w:rPr>
          <w:rFonts w:ascii="Times New Roman" w:hAnsi="Times New Roman" w:cs="Times New Roman"/>
          <w:b/>
          <w:bCs/>
        </w:rPr>
        <w:t>Asociaţiişifundaţii</w:t>
      </w:r>
      <w:r w:rsidRPr="00D86EAF">
        <w:rPr>
          <w:rFonts w:ascii="Times New Roman" w:hAnsi="Times New Roman" w:cs="Times New Roman"/>
        </w:rPr>
        <w:t xml:space="preserve">(înfiinţateînbaza OG nr. 26/2000 aprobată cu modificărişicompletăriprinLegea nr 246/2005); </w:t>
      </w:r>
    </w:p>
    <w:p w:rsidR="008D4477" w:rsidRPr="00D86EAF" w:rsidRDefault="008D4477" w:rsidP="00DA005D">
      <w:pPr>
        <w:pStyle w:val="Default"/>
        <w:numPr>
          <w:ilvl w:val="0"/>
          <w:numId w:val="5"/>
        </w:numPr>
        <w:spacing w:after="66" w:line="276" w:lineRule="auto"/>
        <w:jc w:val="both"/>
        <w:rPr>
          <w:rFonts w:ascii="Times New Roman" w:hAnsi="Times New Roman" w:cs="Times New Roman"/>
        </w:rPr>
      </w:pPr>
      <w:r w:rsidRPr="00D86EAF">
        <w:rPr>
          <w:rFonts w:ascii="Times New Roman" w:hAnsi="Times New Roman" w:cs="Times New Roman"/>
          <w:b/>
          <w:bCs/>
        </w:rPr>
        <w:t>Cooperative agricole</w:t>
      </w:r>
      <w:r w:rsidRPr="00D86EAF">
        <w:rPr>
          <w:rFonts w:ascii="Times New Roman" w:hAnsi="Times New Roman" w:cs="Times New Roman"/>
        </w:rPr>
        <w:t xml:space="preserve">(înfiinţateînbazaLegii nr. 566/2004 republicată, cu modificărileșicompletărileulterioare); </w:t>
      </w:r>
    </w:p>
    <w:p w:rsidR="008D4477" w:rsidRPr="00D86EAF" w:rsidRDefault="008D4477" w:rsidP="00DA005D">
      <w:pPr>
        <w:pStyle w:val="Default"/>
        <w:numPr>
          <w:ilvl w:val="0"/>
          <w:numId w:val="5"/>
        </w:numPr>
        <w:spacing w:after="66" w:line="276" w:lineRule="auto"/>
        <w:jc w:val="both"/>
        <w:rPr>
          <w:rFonts w:ascii="Times New Roman" w:hAnsi="Times New Roman" w:cs="Times New Roman"/>
        </w:rPr>
      </w:pPr>
      <w:r w:rsidRPr="00D86EAF">
        <w:rPr>
          <w:rFonts w:ascii="Times New Roman" w:hAnsi="Times New Roman" w:cs="Times New Roman"/>
          <w:b/>
          <w:bCs/>
        </w:rPr>
        <w:t xml:space="preserve">Societăți cooperative </w:t>
      </w:r>
      <w:r w:rsidRPr="00D86EAF">
        <w:rPr>
          <w:rFonts w:ascii="Times New Roman" w:hAnsi="Times New Roman" w:cs="Times New Roman"/>
        </w:rPr>
        <w:t xml:space="preserve">înfiinţateînbazaLegii nr. 1/2005 republicată, cu modificărileșicompletărileulterioare) </w:t>
      </w:r>
    </w:p>
    <w:p w:rsidR="008D4477" w:rsidRPr="00D86EAF" w:rsidRDefault="008D4477" w:rsidP="00DA005D">
      <w:pPr>
        <w:pStyle w:val="Default"/>
        <w:numPr>
          <w:ilvl w:val="0"/>
          <w:numId w:val="5"/>
        </w:numPr>
        <w:spacing w:after="66" w:line="276" w:lineRule="auto"/>
        <w:jc w:val="both"/>
        <w:rPr>
          <w:rFonts w:ascii="Times New Roman" w:hAnsi="Times New Roman" w:cs="Times New Roman"/>
        </w:rPr>
      </w:pPr>
      <w:r w:rsidRPr="00D86EAF">
        <w:rPr>
          <w:rFonts w:ascii="Times New Roman" w:hAnsi="Times New Roman" w:cs="Times New Roman"/>
          <w:b/>
          <w:bCs/>
        </w:rPr>
        <w:t>Grupuri de producatori</w:t>
      </w:r>
      <w:r w:rsidRPr="00D86EAF">
        <w:rPr>
          <w:rFonts w:ascii="Times New Roman" w:hAnsi="Times New Roman" w:cs="Times New Roman"/>
        </w:rPr>
        <w:t xml:space="preserve">(OrdonantaGuvernului nr. 37/2005 privindrecunoastereasifunctionareagrupurilorsiorganizatiilor de producatori, pentrucomercializareaproduseloragricole, cu completarilesimodificarileulterioare) </w:t>
      </w:r>
    </w:p>
    <w:p w:rsidR="008D4477" w:rsidRPr="00D86EAF" w:rsidRDefault="008D4477" w:rsidP="00DA005D">
      <w:pPr>
        <w:pStyle w:val="Default"/>
        <w:numPr>
          <w:ilvl w:val="0"/>
          <w:numId w:val="5"/>
        </w:numPr>
        <w:spacing w:after="66" w:line="276" w:lineRule="auto"/>
        <w:jc w:val="both"/>
        <w:rPr>
          <w:rFonts w:ascii="Times New Roman" w:hAnsi="Times New Roman" w:cs="Times New Roman"/>
        </w:rPr>
      </w:pPr>
      <w:r w:rsidRPr="00D86EAF">
        <w:rPr>
          <w:rFonts w:ascii="Times New Roman" w:hAnsi="Times New Roman" w:cs="Times New Roman"/>
          <w:b/>
          <w:bCs/>
        </w:rPr>
        <w:t>Oricealtăformăjuridică de asociere, conform legislaţieinaţionaleînvigoare</w:t>
      </w:r>
      <w:r w:rsidRPr="00D86EAF">
        <w:rPr>
          <w:rFonts w:ascii="Times New Roman" w:hAnsi="Times New Roman" w:cs="Times New Roman"/>
        </w:rPr>
        <w:t xml:space="preserve">; </w:t>
      </w:r>
    </w:p>
    <w:p w:rsidR="008D4477" w:rsidRPr="00D86EAF" w:rsidRDefault="008D4477" w:rsidP="00DA005D">
      <w:pPr>
        <w:pStyle w:val="Default"/>
        <w:numPr>
          <w:ilvl w:val="0"/>
          <w:numId w:val="5"/>
        </w:numPr>
        <w:spacing w:after="66" w:line="276" w:lineRule="auto"/>
        <w:jc w:val="both"/>
        <w:rPr>
          <w:rFonts w:ascii="Times New Roman" w:hAnsi="Times New Roman" w:cs="Times New Roman"/>
        </w:rPr>
      </w:pPr>
      <w:r w:rsidRPr="00D86EAF">
        <w:rPr>
          <w:rFonts w:ascii="Times New Roman" w:hAnsi="Times New Roman" w:cs="Times New Roman"/>
          <w:b/>
          <w:bCs/>
        </w:rPr>
        <w:t xml:space="preserve">Organizațiineguvernamentale, Consilii locale, Unitățișcolare (universități, licee etc.), sanitare, de </w:t>
      </w:r>
      <w:r w:rsidR="004F69A6" w:rsidRPr="00D86EAF">
        <w:rPr>
          <w:rFonts w:ascii="Times New Roman" w:hAnsi="Times New Roman" w:cs="Times New Roman"/>
          <w:b/>
          <w:bCs/>
        </w:rPr>
        <w:t xml:space="preserve">agreement </w:t>
      </w:r>
      <w:r w:rsidRPr="00D86EAF">
        <w:rPr>
          <w:rFonts w:ascii="Times New Roman" w:hAnsi="Times New Roman" w:cs="Times New Roman"/>
          <w:b/>
          <w:bCs/>
        </w:rPr>
        <w:t>şi de alimentaţiepublică</w:t>
      </w:r>
      <w:r w:rsidRPr="00D86EAF">
        <w:rPr>
          <w:rFonts w:ascii="Times New Roman" w:hAnsi="Times New Roman" w:cs="Times New Roman"/>
        </w:rPr>
        <w:t xml:space="preserve">; </w:t>
      </w:r>
    </w:p>
    <w:p w:rsidR="00F9290B" w:rsidRPr="00D86EAF" w:rsidRDefault="00F9290B" w:rsidP="00DA005D">
      <w:pPr>
        <w:spacing w:line="276" w:lineRule="auto"/>
        <w:jc w:val="both"/>
        <w:rPr>
          <w:rFonts w:ascii="Times New Roman" w:eastAsia="Times New Roman" w:hAnsi="Times New Roman" w:cs="Times New Roman"/>
          <w:bCs/>
        </w:rPr>
      </w:pPr>
    </w:p>
    <w:p w:rsidR="002E1570" w:rsidRPr="00D86EAF" w:rsidRDefault="002E1570" w:rsidP="002E1570">
      <w:pPr>
        <w:spacing w:line="276" w:lineRule="auto"/>
        <w:jc w:val="both"/>
        <w:rPr>
          <w:rFonts w:ascii="Times New Roman" w:eastAsia="Times New Roman" w:hAnsi="Times New Roman" w:cs="Times New Roman"/>
          <w:bCs/>
          <w:lang w:val="ro-RO"/>
        </w:rPr>
      </w:pPr>
      <w:r w:rsidRPr="00D86EAF">
        <w:rPr>
          <w:rFonts w:ascii="Times New Roman" w:eastAsia="Times New Roman" w:hAnsi="Times New Roman" w:cs="Times New Roman"/>
          <w:bCs/>
          <w:lang w:val="ro-RO"/>
        </w:rPr>
        <w:t>ATENȚIE:</w:t>
      </w:r>
    </w:p>
    <w:p w:rsidR="002E1570" w:rsidRPr="00D86EAF" w:rsidRDefault="002E1570" w:rsidP="002E1570">
      <w:pPr>
        <w:spacing w:line="276" w:lineRule="auto"/>
        <w:jc w:val="both"/>
        <w:rPr>
          <w:rFonts w:ascii="Times New Roman" w:eastAsia="Times New Roman" w:hAnsi="Times New Roman" w:cs="Times New Roman"/>
          <w:bCs/>
          <w:lang w:val="ro-RO"/>
        </w:rPr>
      </w:pPr>
      <w:r w:rsidRPr="00D86EAF">
        <w:rPr>
          <w:rFonts w:ascii="Times New Roman" w:eastAsia="Times New Roman" w:hAnsi="Times New Roman" w:cs="Times New Roman"/>
          <w:bCs/>
          <w:lang w:val="ro-RO"/>
        </w:rPr>
        <w:t>Liderul de proiect (fermier sau nu) trebuie să fie cel puțin PFA, II, IF. Alături de acesta, în cadrul unui Acord de Cooperare pot face parte și persoane fizice.</w:t>
      </w:r>
    </w:p>
    <w:p w:rsidR="002E1570" w:rsidRPr="00D86EAF" w:rsidRDefault="002E1570" w:rsidP="002E1570">
      <w:pPr>
        <w:spacing w:line="276" w:lineRule="auto"/>
        <w:jc w:val="both"/>
        <w:rPr>
          <w:rFonts w:ascii="Times New Roman" w:eastAsia="Times New Roman" w:hAnsi="Times New Roman" w:cs="Times New Roman"/>
          <w:bCs/>
          <w:lang w:val="ro-RO"/>
        </w:rPr>
      </w:pPr>
    </w:p>
    <w:p w:rsidR="002E1570" w:rsidRPr="00D86EAF" w:rsidRDefault="002E1570" w:rsidP="002E1570">
      <w:pPr>
        <w:spacing w:line="276" w:lineRule="auto"/>
        <w:jc w:val="both"/>
        <w:rPr>
          <w:rFonts w:ascii="Times New Roman" w:eastAsia="Times New Roman" w:hAnsi="Times New Roman" w:cs="Times New Roman"/>
          <w:bCs/>
          <w:lang w:val="ro-RO"/>
        </w:rPr>
      </w:pPr>
      <w:r w:rsidRPr="00D86EAF">
        <w:rPr>
          <w:rFonts w:ascii="Times New Roman" w:eastAsia="Times New Roman" w:hAnsi="Times New Roman" w:cs="Times New Roman"/>
          <w:bCs/>
          <w:lang w:val="ro-RO"/>
        </w:rPr>
        <w:t>În cazul în care Liderul de proiect este Fermier sau Intreprindere mică sau Microintreprindere trebuie să atașeze la cererea de finanțare Certificatul constatator emis de Oficiul Registrului Comerţului în care se precizează codul/codurile CAEN conform activităţii pentru care solicită finanţare şi existenţa punctului de lucru (dacă este cazul) .</w:t>
      </w:r>
    </w:p>
    <w:p w:rsidR="002E1570" w:rsidRPr="00D86EAF" w:rsidRDefault="002E1570" w:rsidP="00DA005D">
      <w:pPr>
        <w:spacing w:line="276" w:lineRule="auto"/>
        <w:jc w:val="both"/>
        <w:rPr>
          <w:rFonts w:ascii="Times New Roman" w:eastAsia="Times New Roman" w:hAnsi="Times New Roman" w:cs="Times New Roman"/>
          <w:b/>
          <w:bCs/>
        </w:rPr>
      </w:pPr>
    </w:p>
    <w:p w:rsidR="006A6E9B" w:rsidRPr="00D86EAF" w:rsidRDefault="008D4477" w:rsidP="00DA005D">
      <w:pPr>
        <w:spacing w:line="276" w:lineRule="auto"/>
        <w:jc w:val="both"/>
        <w:rPr>
          <w:rFonts w:ascii="Times New Roman" w:eastAsia="Times New Roman" w:hAnsi="Times New Roman" w:cs="Times New Roman"/>
          <w:b/>
          <w:bCs/>
        </w:rPr>
      </w:pPr>
      <w:r w:rsidRPr="00D86EAF">
        <w:rPr>
          <w:rFonts w:ascii="Times New Roman" w:eastAsia="Times New Roman" w:hAnsi="Times New Roman" w:cs="Times New Roman"/>
          <w:b/>
          <w:bCs/>
        </w:rPr>
        <w:t xml:space="preserve">Componențaparteneriatului, stabilirealiderului de parteneriatșidesemnareareprezentantului legal înrelația cu AFIR se va face strict înbazaAcordului de Cooperareși a prevederilor sale, ținândcont de </w:t>
      </w:r>
      <w:r w:rsidRPr="00D86EAF">
        <w:rPr>
          <w:rFonts w:ascii="Times New Roman" w:eastAsia="Times New Roman" w:hAnsi="Times New Roman" w:cs="Times New Roman"/>
          <w:b/>
          <w:bCs/>
        </w:rPr>
        <w:lastRenderedPageBreak/>
        <w:t>toateimplicațiilelegalecevortrebuirespectateîntremembrii pe de o parteșiîntreliderul de proiectși AFIR pe de altăparte.</w:t>
      </w:r>
    </w:p>
    <w:p w:rsidR="0097709F" w:rsidRPr="00D86EAF" w:rsidRDefault="0097709F" w:rsidP="00DA005D">
      <w:pPr>
        <w:spacing w:line="276" w:lineRule="auto"/>
        <w:jc w:val="both"/>
        <w:rPr>
          <w:rFonts w:ascii="Times New Roman" w:eastAsia="Times New Roman" w:hAnsi="Times New Roman" w:cs="Times New Roman"/>
          <w:bCs/>
          <w:lang w:val="ro-RO"/>
        </w:rPr>
      </w:pPr>
      <w:r w:rsidRPr="00D86EAF">
        <w:rPr>
          <w:rFonts w:ascii="Times New Roman" w:eastAsia="Times New Roman" w:hAnsi="Times New Roman" w:cs="Times New Roman"/>
          <w:bCs/>
          <w:lang w:val="ro-RO"/>
        </w:rPr>
        <w:t xml:space="preserve">Atentie! Sunt eligibili solicitantii care desfăşoară activitate agricolă numai prin intermediul formei de organizare în numele căreia solicită sprijinul, respectând statutul de microîntreprindere/întreprindere mică. </w:t>
      </w:r>
    </w:p>
    <w:p w:rsidR="008D4477" w:rsidRPr="00D86EAF" w:rsidRDefault="008D4477" w:rsidP="00DA005D">
      <w:pPr>
        <w:spacing w:line="276" w:lineRule="auto"/>
        <w:jc w:val="both"/>
        <w:rPr>
          <w:rFonts w:ascii="Times New Roman" w:eastAsia="Times New Roman" w:hAnsi="Times New Roman" w:cs="Times New Roman"/>
          <w:bCs/>
        </w:rPr>
      </w:pPr>
      <w:r w:rsidRPr="00D86EAF">
        <w:rPr>
          <w:rFonts w:ascii="Times New Roman" w:eastAsia="Times New Roman" w:hAnsi="Times New Roman" w:cs="Times New Roman"/>
          <w:bCs/>
        </w:rPr>
        <w:t>Astfel, se voraveaînvedere</w:t>
      </w:r>
      <w:r w:rsidR="00D809A1" w:rsidRPr="00D86EAF">
        <w:rPr>
          <w:rFonts w:ascii="Times New Roman" w:eastAsia="Times New Roman" w:hAnsi="Times New Roman" w:cs="Times New Roman"/>
          <w:bCs/>
        </w:rPr>
        <w:t xml:space="preserve"> printer </w:t>
      </w:r>
      <w:r w:rsidRPr="00D86EAF">
        <w:rPr>
          <w:rFonts w:ascii="Times New Roman" w:eastAsia="Times New Roman" w:hAnsi="Times New Roman" w:cs="Times New Roman"/>
          <w:bCs/>
        </w:rPr>
        <w:t xml:space="preserve">altele: forma de organizare (UAT, ONG, PFA, SRL, etc.), calitatea de plătitori/neplătitori de TVA a membrilor, prevederileContractului de Finanțare art. 4(7) – dreptul de proprietate/utilizare a rezultatelorșiechipamentelor etc. </w:t>
      </w:r>
    </w:p>
    <w:p w:rsidR="008D4477" w:rsidRPr="00D86EAF" w:rsidRDefault="008D4477" w:rsidP="00DA005D">
      <w:pPr>
        <w:spacing w:line="276" w:lineRule="auto"/>
        <w:jc w:val="both"/>
        <w:rPr>
          <w:rFonts w:ascii="Times New Roman" w:eastAsia="Times New Roman" w:hAnsi="Times New Roman" w:cs="Times New Roman"/>
          <w:b/>
          <w:bCs/>
        </w:rPr>
      </w:pPr>
    </w:p>
    <w:p w:rsidR="008D4477" w:rsidRPr="00D86EAF" w:rsidRDefault="008D4477" w:rsidP="00DA005D">
      <w:pPr>
        <w:spacing w:line="276" w:lineRule="auto"/>
        <w:jc w:val="both"/>
        <w:rPr>
          <w:rFonts w:ascii="Times New Roman" w:eastAsia="Times New Roman" w:hAnsi="Times New Roman" w:cs="Times New Roman"/>
          <w:b/>
          <w:bCs/>
        </w:rPr>
      </w:pPr>
      <w:r w:rsidRPr="00D86EAF">
        <w:rPr>
          <w:rFonts w:ascii="Times New Roman" w:eastAsia="Times New Roman" w:hAnsi="Times New Roman" w:cs="Times New Roman"/>
          <w:b/>
          <w:bCs/>
        </w:rPr>
        <w:t xml:space="preserve">Entitățilepublice nu pot derulaprocedura de achizițiipublicedecâtînnumepropriu nu șipentrumembri/terțiși nu pot </w:t>
      </w:r>
      <w:r w:rsidR="00D809A1" w:rsidRPr="00D86EAF">
        <w:rPr>
          <w:rFonts w:ascii="Times New Roman" w:eastAsia="Times New Roman" w:hAnsi="Times New Roman" w:cs="Times New Roman"/>
          <w:b/>
          <w:bCs/>
        </w:rPr>
        <w:t xml:space="preserve">realize </w:t>
      </w:r>
      <w:r w:rsidRPr="00D86EAF">
        <w:rPr>
          <w:rFonts w:ascii="Times New Roman" w:eastAsia="Times New Roman" w:hAnsi="Times New Roman" w:cs="Times New Roman"/>
          <w:b/>
          <w:bCs/>
        </w:rPr>
        <w:t>decontareacheltuielilormembrilor.</w:t>
      </w:r>
    </w:p>
    <w:p w:rsidR="008D4477" w:rsidRPr="00D86EAF" w:rsidRDefault="008D4477" w:rsidP="00DA005D">
      <w:pPr>
        <w:spacing w:line="276" w:lineRule="auto"/>
        <w:jc w:val="both"/>
        <w:rPr>
          <w:rFonts w:ascii="Times New Roman" w:eastAsia="Times New Roman" w:hAnsi="Times New Roman" w:cs="Times New Roman"/>
          <w:b/>
          <w:bCs/>
        </w:rPr>
      </w:pPr>
    </w:p>
    <w:p w:rsidR="008D4477" w:rsidRPr="00D86EAF" w:rsidRDefault="008D4477" w:rsidP="00DA005D">
      <w:pPr>
        <w:spacing w:line="276" w:lineRule="auto"/>
        <w:jc w:val="both"/>
        <w:rPr>
          <w:rFonts w:ascii="Times New Roman" w:eastAsia="Times New Roman" w:hAnsi="Times New Roman" w:cs="Times New Roman"/>
          <w:bCs/>
          <w:lang w:val="ro-RO"/>
        </w:rPr>
      </w:pPr>
      <w:r w:rsidRPr="00D86EAF">
        <w:rPr>
          <w:rFonts w:ascii="Times New Roman" w:eastAsia="Times New Roman" w:hAnsi="Times New Roman" w:cs="Times New Roman"/>
          <w:bCs/>
          <w:lang w:val="ro-RO"/>
        </w:rPr>
        <w:t>Atenţie!</w:t>
      </w:r>
    </w:p>
    <w:p w:rsidR="008D4477" w:rsidRPr="00D86EAF" w:rsidRDefault="008D4477" w:rsidP="00DA005D">
      <w:pPr>
        <w:spacing w:line="276" w:lineRule="auto"/>
        <w:jc w:val="both"/>
        <w:rPr>
          <w:rFonts w:ascii="Times New Roman" w:eastAsia="Times New Roman" w:hAnsi="Times New Roman" w:cs="Times New Roman"/>
          <w:bCs/>
          <w:lang w:val="ro-RO"/>
        </w:rPr>
      </w:pPr>
      <w:r w:rsidRPr="00D86EAF">
        <w:rPr>
          <w:rFonts w:ascii="Times New Roman" w:eastAsia="Times New Roman" w:hAnsi="Times New Roman" w:cs="Times New Roman"/>
          <w:bCs/>
          <w:lang w:val="ro-RO"/>
        </w:rPr>
        <w:t>Parteneriatelor care până la finalizarea proiectului își schimbă structura (tipul și numărul de membrii) le va fi retrasă integral asistenţa financiară plătită până la acel moment.</w:t>
      </w:r>
    </w:p>
    <w:p w:rsidR="008D4477" w:rsidRPr="00D86EAF" w:rsidRDefault="008D4477" w:rsidP="00DA005D">
      <w:pPr>
        <w:spacing w:line="276" w:lineRule="auto"/>
        <w:jc w:val="both"/>
        <w:rPr>
          <w:rFonts w:ascii="Times New Roman" w:eastAsia="Times New Roman" w:hAnsi="Times New Roman" w:cs="Times New Roman"/>
          <w:bCs/>
          <w:lang w:val="ro-RO"/>
        </w:rPr>
      </w:pPr>
      <w:r w:rsidRPr="00D86EAF">
        <w:rPr>
          <w:rFonts w:ascii="Times New Roman" w:eastAsia="Times New Roman" w:hAnsi="Times New Roman" w:cs="Times New Roman"/>
          <w:bCs/>
          <w:lang w:val="ro-RO"/>
        </w:rPr>
        <w:t>Totuși, se acceptă înlocuirea partenerilor din acordul de cooperare dacă există motive întemeiate, care trebuie justificate corespunzător, respectând toate angajamentele asumate, inclusiv condițiile de eligibilitate și selecție, cu acordul partenerilor prezenți în parteneriat la momentul solicitării modificării.</w:t>
      </w:r>
    </w:p>
    <w:p w:rsidR="008D4477" w:rsidRPr="00D86EAF" w:rsidRDefault="008D4477" w:rsidP="00DA005D">
      <w:pPr>
        <w:spacing w:line="276" w:lineRule="auto"/>
        <w:jc w:val="both"/>
        <w:rPr>
          <w:rFonts w:ascii="Times New Roman" w:eastAsia="Times New Roman" w:hAnsi="Times New Roman" w:cs="Times New Roman"/>
          <w:bCs/>
          <w:lang w:val="ro-RO"/>
        </w:rPr>
      </w:pPr>
      <w:r w:rsidRPr="00D86EAF">
        <w:rPr>
          <w:rFonts w:ascii="Times New Roman" w:eastAsia="Times New Roman" w:hAnsi="Times New Roman" w:cs="Times New Roman"/>
          <w:bCs/>
          <w:lang w:val="ro-RO"/>
        </w:rPr>
        <w:t>În cazul în care există intenția de modificare a componenței parteneriatului după momentul acordării deciziei de finanțare (semnarea Contractului de finanțare) și până la sfârșitul perioadei de monitorizare, liderul de proiect va justifica aceasta și va avea obligația de a notifica AFIR pentru a primi acordul.</w:t>
      </w:r>
    </w:p>
    <w:p w:rsidR="008D4477" w:rsidRPr="00D86EAF" w:rsidRDefault="008D4477" w:rsidP="00DA005D">
      <w:pPr>
        <w:spacing w:line="276" w:lineRule="auto"/>
        <w:jc w:val="both"/>
        <w:rPr>
          <w:rFonts w:ascii="Times New Roman" w:eastAsia="Times New Roman" w:hAnsi="Times New Roman" w:cs="Times New Roman"/>
          <w:bCs/>
          <w:lang w:val="ro-RO"/>
        </w:rPr>
      </w:pPr>
      <w:r w:rsidRPr="00D86EAF">
        <w:rPr>
          <w:rFonts w:ascii="Times New Roman" w:eastAsia="Times New Roman" w:hAnsi="Times New Roman" w:cs="Times New Roman"/>
          <w:bCs/>
          <w:lang w:val="ro-RO"/>
        </w:rPr>
        <w:t>Noua entitate ce va fi cuprinsă în cadrul acordului de cooperare va prelua toate drepturile și obligațiile entității ce a părăsit acordul. Se va transmite acordul de parteneriat final către AFIR în termen de 30 de zile calendaristice după primirea acordului AFIR.</w:t>
      </w:r>
    </w:p>
    <w:p w:rsidR="008D4477" w:rsidRPr="00D86EAF" w:rsidRDefault="008D4477" w:rsidP="00DA005D">
      <w:pPr>
        <w:spacing w:line="276" w:lineRule="auto"/>
        <w:jc w:val="both"/>
        <w:rPr>
          <w:rFonts w:ascii="Times New Roman" w:eastAsia="Times New Roman" w:hAnsi="Times New Roman" w:cs="Times New Roman"/>
          <w:bCs/>
        </w:rPr>
      </w:pPr>
      <w:r w:rsidRPr="00D86EAF">
        <w:rPr>
          <w:rFonts w:ascii="Times New Roman" w:eastAsia="Times New Roman" w:hAnsi="Times New Roman" w:cs="Times New Roman"/>
          <w:bCs/>
        </w:rPr>
        <w:t>Prinexcepție de la prevederile de mai sus:</w:t>
      </w:r>
    </w:p>
    <w:p w:rsidR="008D4477" w:rsidRPr="00D86EAF" w:rsidRDefault="008D4477" w:rsidP="00DA005D">
      <w:pPr>
        <w:pStyle w:val="ListParagraph"/>
        <w:numPr>
          <w:ilvl w:val="0"/>
          <w:numId w:val="18"/>
        </w:numPr>
        <w:spacing w:line="276" w:lineRule="auto"/>
        <w:jc w:val="both"/>
        <w:rPr>
          <w:rFonts w:ascii="Times New Roman" w:eastAsia="Times New Roman" w:hAnsi="Times New Roman" w:cs="Times New Roman"/>
          <w:bCs/>
          <w:lang w:val="ro-RO"/>
        </w:rPr>
      </w:pPr>
      <w:r w:rsidRPr="00D86EAF">
        <w:rPr>
          <w:rFonts w:ascii="Times New Roman" w:eastAsia="Times New Roman" w:hAnsi="Times New Roman" w:cs="Times New Roman"/>
          <w:bCs/>
          <w:lang w:val="ro-RO"/>
        </w:rPr>
        <w:t>Nu este permisă schimbarea membrilor acordului de cooperare între momentul depunerii Cererii de finanțare și momentul acordării deciziei de finanțare (semnarea Contractului de finanțare).</w:t>
      </w:r>
    </w:p>
    <w:p w:rsidR="008D4477" w:rsidRPr="00D86EAF" w:rsidRDefault="008D4477" w:rsidP="00DA005D">
      <w:pPr>
        <w:pStyle w:val="ListParagraph"/>
        <w:numPr>
          <w:ilvl w:val="0"/>
          <w:numId w:val="18"/>
        </w:numPr>
        <w:spacing w:line="276" w:lineRule="auto"/>
        <w:jc w:val="both"/>
        <w:rPr>
          <w:rFonts w:ascii="Times New Roman" w:eastAsia="Times New Roman" w:hAnsi="Times New Roman" w:cs="Times New Roman"/>
          <w:bCs/>
          <w:lang w:val="ro-RO"/>
        </w:rPr>
      </w:pPr>
      <w:r w:rsidRPr="00D86EAF">
        <w:rPr>
          <w:rFonts w:ascii="Times New Roman" w:eastAsia="Times New Roman" w:hAnsi="Times New Roman" w:cs="Times New Roman"/>
          <w:bCs/>
          <w:lang w:val="ro-RO"/>
        </w:rPr>
        <w:t>Nu este permisă schimbarea membrilor pentru care s-au efectuat plăți.</w:t>
      </w:r>
    </w:p>
    <w:p w:rsidR="008D4477" w:rsidRPr="00D86EAF" w:rsidRDefault="008D4477" w:rsidP="00DA005D">
      <w:pPr>
        <w:spacing w:line="276" w:lineRule="auto"/>
        <w:jc w:val="both"/>
        <w:rPr>
          <w:rFonts w:ascii="Times New Roman" w:eastAsia="Times New Roman" w:hAnsi="Times New Roman" w:cs="Times New Roman"/>
          <w:bCs/>
          <w:lang w:val="ro-RO"/>
        </w:rPr>
      </w:pPr>
    </w:p>
    <w:p w:rsidR="008D4477" w:rsidRPr="00D86EAF" w:rsidRDefault="008D4477" w:rsidP="00DA005D">
      <w:pPr>
        <w:spacing w:line="276" w:lineRule="auto"/>
        <w:jc w:val="both"/>
        <w:rPr>
          <w:rFonts w:ascii="Times New Roman" w:eastAsia="Times New Roman" w:hAnsi="Times New Roman" w:cs="Times New Roman"/>
          <w:bCs/>
          <w:lang w:val="ro-RO"/>
        </w:rPr>
      </w:pPr>
      <w:r w:rsidRPr="00D86EAF">
        <w:rPr>
          <w:rFonts w:ascii="Times New Roman" w:eastAsia="Times New Roman" w:hAnsi="Times New Roman" w:cs="Times New Roman"/>
          <w:bCs/>
          <w:lang w:val="ro-RO"/>
        </w:rPr>
        <w:t>De asemenea, este permisă și creșterea numărului de parteneri fără a fi necesară o justificare amplă, cu condiția ca, aceștia să fie incluși cu acordul partenerilor prezenți în parteneriat la momentul solicitării modificării, respectând toate angajamentele asumate, inclusiv cheltuielile, condițiile de eligibilitate și selecție. În acest caz solicitantul (liderul de proiect) va notifica AFIR intenția de modificare a componenței parteneriatului și motivul includerii partenerului/partenerilor și va atașa dovada acordului partenerilor prezenți în parteneriat la momentul solicitării modificării.</w:t>
      </w:r>
    </w:p>
    <w:p w:rsidR="008D4477" w:rsidRPr="00D86EAF" w:rsidRDefault="008D4477" w:rsidP="00DA005D">
      <w:pPr>
        <w:spacing w:line="276" w:lineRule="auto"/>
        <w:jc w:val="both"/>
        <w:rPr>
          <w:rFonts w:ascii="Times New Roman" w:eastAsia="Times New Roman" w:hAnsi="Times New Roman" w:cs="Times New Roman"/>
          <w:bCs/>
          <w:lang w:val="ro-RO"/>
        </w:rPr>
      </w:pPr>
      <w:r w:rsidRPr="00D86EAF">
        <w:rPr>
          <w:rFonts w:ascii="Times New Roman" w:eastAsia="Times New Roman" w:hAnsi="Times New Roman" w:cs="Times New Roman"/>
          <w:bCs/>
          <w:lang w:val="ro-RO"/>
        </w:rPr>
        <w:t>Cu acordul AFIR, se pot include în parteneriat (acordul de cooperare) și membri noi a căror atributii în cadrul proiectului (inclusiv financiare) vor putea curge de la data semnării unui nou acord de parteneriat/act adițional care să-i includă şi pe noul/noii parteneri. Se va transmite acordul de parteneriat final către AFIR în termen de 30 de zile calendaristice după primirea acordului AFIR.</w:t>
      </w:r>
    </w:p>
    <w:p w:rsidR="008D4477" w:rsidRPr="00D86EAF" w:rsidRDefault="008D4477" w:rsidP="00DA005D">
      <w:pPr>
        <w:spacing w:line="276" w:lineRule="auto"/>
        <w:jc w:val="both"/>
        <w:rPr>
          <w:rFonts w:ascii="Times New Roman" w:eastAsia="Times New Roman" w:hAnsi="Times New Roman" w:cs="Times New Roman"/>
          <w:bCs/>
          <w:lang w:val="ro-RO"/>
        </w:rPr>
      </w:pPr>
    </w:p>
    <w:p w:rsidR="008D4477" w:rsidRPr="00D86EAF" w:rsidRDefault="008D4477" w:rsidP="00DA005D">
      <w:pPr>
        <w:spacing w:line="276" w:lineRule="auto"/>
        <w:jc w:val="both"/>
        <w:rPr>
          <w:rFonts w:ascii="Times New Roman" w:eastAsia="Times New Roman" w:hAnsi="Times New Roman" w:cs="Times New Roman"/>
          <w:bCs/>
        </w:rPr>
      </w:pPr>
      <w:r w:rsidRPr="00D86EAF">
        <w:rPr>
          <w:rFonts w:ascii="Times New Roman" w:eastAsia="Times New Roman" w:hAnsi="Times New Roman" w:cs="Times New Roman"/>
          <w:bCs/>
        </w:rPr>
        <w:t xml:space="preserve">Atentie! </w:t>
      </w:r>
    </w:p>
    <w:p w:rsidR="008D4477" w:rsidRPr="00D86EAF" w:rsidRDefault="008D4477" w:rsidP="00DA005D">
      <w:pPr>
        <w:spacing w:line="276" w:lineRule="auto"/>
        <w:jc w:val="both"/>
        <w:rPr>
          <w:rFonts w:ascii="Times New Roman" w:eastAsia="Times New Roman" w:hAnsi="Times New Roman" w:cs="Times New Roman"/>
          <w:b/>
          <w:bCs/>
        </w:rPr>
      </w:pPr>
      <w:r w:rsidRPr="00D86EAF">
        <w:rPr>
          <w:rFonts w:ascii="Times New Roman" w:eastAsia="Times New Roman" w:hAnsi="Times New Roman" w:cs="Times New Roman"/>
          <w:b/>
          <w:bCs/>
        </w:rPr>
        <w:t>Numărul de membri nu poatesăscadă sub cel din acordul de cooperareinițial.</w:t>
      </w:r>
    </w:p>
    <w:p w:rsidR="00C91883" w:rsidRPr="00D86EAF" w:rsidRDefault="00C91883" w:rsidP="00DA005D">
      <w:pPr>
        <w:spacing w:line="276" w:lineRule="auto"/>
        <w:jc w:val="both"/>
        <w:rPr>
          <w:rFonts w:ascii="Times New Roman" w:eastAsia="Times New Roman" w:hAnsi="Times New Roman" w:cs="Times New Roman"/>
          <w:b/>
          <w:bCs/>
        </w:rPr>
      </w:pPr>
    </w:p>
    <w:p w:rsidR="00C91883" w:rsidRPr="00D86EAF" w:rsidRDefault="00C91883" w:rsidP="00DA005D">
      <w:pPr>
        <w:spacing w:line="276" w:lineRule="auto"/>
        <w:jc w:val="both"/>
        <w:rPr>
          <w:rFonts w:ascii="Times New Roman" w:eastAsia="Times New Roman" w:hAnsi="Times New Roman" w:cs="Times New Roman"/>
          <w:bCs/>
          <w:lang w:val="ro-RO"/>
        </w:rPr>
      </w:pPr>
      <w:r w:rsidRPr="00D86EAF">
        <w:rPr>
          <w:rFonts w:ascii="Times New Roman" w:eastAsia="Times New Roman" w:hAnsi="Times New Roman" w:cs="Times New Roman"/>
          <w:bCs/>
          <w:lang w:val="ro-RO"/>
        </w:rPr>
        <w:t>Parteneriatul trebuie să respecte următoarele:</w:t>
      </w:r>
    </w:p>
    <w:p w:rsidR="00C91883" w:rsidRPr="00D86EAF" w:rsidRDefault="00C91883" w:rsidP="00DA005D">
      <w:pPr>
        <w:pStyle w:val="ListParagraph"/>
        <w:numPr>
          <w:ilvl w:val="0"/>
          <w:numId w:val="19"/>
        </w:numPr>
        <w:spacing w:line="276" w:lineRule="auto"/>
        <w:jc w:val="both"/>
        <w:rPr>
          <w:rFonts w:ascii="Times New Roman" w:eastAsia="Times New Roman" w:hAnsi="Times New Roman" w:cs="Times New Roman"/>
          <w:bCs/>
          <w:lang w:val="ro-RO"/>
        </w:rPr>
      </w:pPr>
      <w:r w:rsidRPr="00D86EAF">
        <w:rPr>
          <w:rFonts w:ascii="Times New Roman" w:eastAsia="Times New Roman" w:hAnsi="Times New Roman" w:cs="Times New Roman"/>
          <w:bCs/>
          <w:lang w:val="ro-RO"/>
        </w:rPr>
        <w:t>să fie format din persoane juridice române şi alte entităţi constituite conform legislaţiei naţionale în vigoare;</w:t>
      </w:r>
    </w:p>
    <w:p w:rsidR="00C91883" w:rsidRPr="00D86EAF" w:rsidRDefault="00C91883" w:rsidP="00DA005D">
      <w:pPr>
        <w:pStyle w:val="ListParagraph"/>
        <w:numPr>
          <w:ilvl w:val="0"/>
          <w:numId w:val="19"/>
        </w:numPr>
        <w:spacing w:line="276" w:lineRule="auto"/>
        <w:jc w:val="both"/>
        <w:rPr>
          <w:rFonts w:ascii="Times New Roman" w:eastAsia="Times New Roman" w:hAnsi="Times New Roman" w:cs="Times New Roman"/>
          <w:bCs/>
          <w:lang w:val="ro-RO"/>
        </w:rPr>
      </w:pPr>
      <w:r w:rsidRPr="00D86EAF">
        <w:rPr>
          <w:rFonts w:ascii="Times New Roman" w:eastAsia="Times New Roman" w:hAnsi="Times New Roman" w:cs="Times New Roman"/>
          <w:bCs/>
          <w:lang w:val="ro-RO"/>
        </w:rPr>
        <w:t>să acţioneze în nume propriu;</w:t>
      </w:r>
    </w:p>
    <w:p w:rsidR="00C91883" w:rsidRPr="00D86EAF" w:rsidRDefault="00C91883" w:rsidP="00DA005D">
      <w:pPr>
        <w:pStyle w:val="ListParagraph"/>
        <w:numPr>
          <w:ilvl w:val="0"/>
          <w:numId w:val="19"/>
        </w:numPr>
        <w:spacing w:line="276" w:lineRule="auto"/>
        <w:jc w:val="both"/>
        <w:rPr>
          <w:rFonts w:ascii="Times New Roman" w:eastAsia="Times New Roman" w:hAnsi="Times New Roman" w:cs="Times New Roman"/>
          <w:bCs/>
          <w:lang w:val="ro-RO"/>
        </w:rPr>
      </w:pPr>
      <w:r w:rsidRPr="00D86EAF">
        <w:rPr>
          <w:rFonts w:ascii="Times New Roman" w:eastAsia="Times New Roman" w:hAnsi="Times New Roman" w:cs="Times New Roman"/>
          <w:bCs/>
          <w:lang w:val="ro-RO"/>
        </w:rPr>
        <w:t>să asigure surse financiare stabile și suficiente pe tot parcursul implementării proiectului.</w:t>
      </w:r>
    </w:p>
    <w:p w:rsidR="0097709F" w:rsidRPr="00D86EAF" w:rsidRDefault="0097709F" w:rsidP="00DA005D">
      <w:pPr>
        <w:spacing w:line="276" w:lineRule="auto"/>
        <w:jc w:val="both"/>
        <w:rPr>
          <w:rFonts w:ascii="Times New Roman" w:eastAsia="Times New Roman" w:hAnsi="Times New Roman" w:cs="Times New Roman"/>
          <w:bCs/>
        </w:rPr>
      </w:pPr>
    </w:p>
    <w:p w:rsidR="00F21E76" w:rsidRPr="00D86EAF" w:rsidRDefault="002E1570" w:rsidP="00DA005D">
      <w:pPr>
        <w:spacing w:line="276" w:lineRule="auto"/>
        <w:jc w:val="both"/>
        <w:rPr>
          <w:rFonts w:ascii="Times New Roman" w:eastAsia="Times New Roman" w:hAnsi="Times New Roman" w:cs="Times New Roman"/>
          <w:bCs/>
          <w:lang w:val="ro-RO"/>
        </w:rPr>
      </w:pPr>
      <w:r w:rsidRPr="00D86EAF">
        <w:rPr>
          <w:rFonts w:ascii="Times New Roman" w:eastAsia="Times New Roman" w:hAnsi="Times New Roman" w:cs="Times New Roman"/>
          <w:bCs/>
          <w:lang w:val="ro-RO"/>
        </w:rPr>
        <w:t>Membrii potențialei forme asociative trebuie să fie din teritoriul GAL.</w:t>
      </w:r>
    </w:p>
    <w:p w:rsidR="002E1570" w:rsidRPr="00D86EAF" w:rsidRDefault="002E1570" w:rsidP="00DA005D">
      <w:pPr>
        <w:spacing w:line="276" w:lineRule="auto"/>
        <w:jc w:val="both"/>
        <w:rPr>
          <w:rFonts w:ascii="Times New Roman" w:eastAsia="Times New Roman" w:hAnsi="Times New Roman" w:cs="Times New Roman"/>
          <w:bCs/>
          <w:lang w:val="ro-RO"/>
        </w:rPr>
      </w:pPr>
    </w:p>
    <w:p w:rsidR="002E1570" w:rsidRPr="00D86EAF" w:rsidRDefault="002E1570" w:rsidP="002E1570">
      <w:pPr>
        <w:spacing w:line="276" w:lineRule="auto"/>
        <w:jc w:val="both"/>
        <w:rPr>
          <w:rFonts w:ascii="Times New Roman" w:eastAsia="Times New Roman" w:hAnsi="Times New Roman" w:cs="Times New Roman"/>
          <w:bCs/>
          <w:lang w:val="ro-RO"/>
        </w:rPr>
      </w:pPr>
      <w:r w:rsidRPr="00D86EAF">
        <w:rPr>
          <w:rFonts w:ascii="Times New Roman" w:eastAsia="Times New Roman" w:hAnsi="Times New Roman" w:cs="Times New Roman"/>
          <w:bCs/>
          <w:lang w:val="ro-RO"/>
        </w:rPr>
        <w:t>Conform HG 386/2020 prin care se modifică HG 226/2015 privind stabilirea cadrului general de implementare a masurilor programului national de dezvoltare rurala cofinantate din Fondul European Agricol pentru Dezvoltare Rurala si de la bugetul de stat, în cazul măsurilor de investiții, în cadrul aceleiași submăsuri, un solicitant poate depune o singură cerere de finanțare în aceeași sesiune de depunere de proiecte, cu respectarea condițiilor de eligibilitate.</w:t>
      </w:r>
    </w:p>
    <w:p w:rsidR="00951883" w:rsidRPr="00D86EAF" w:rsidRDefault="00951883" w:rsidP="00951883">
      <w:pPr>
        <w:spacing w:line="276" w:lineRule="auto"/>
        <w:jc w:val="both"/>
        <w:rPr>
          <w:rFonts w:ascii="Times New Roman" w:eastAsia="Times New Roman" w:hAnsi="Times New Roman" w:cs="Times New Roman"/>
          <w:b/>
          <w:bCs/>
          <w:color w:val="000000" w:themeColor="text1"/>
        </w:rPr>
      </w:pPr>
      <w:r w:rsidRPr="00D86EAF">
        <w:rPr>
          <w:rFonts w:ascii="Times New Roman" w:eastAsia="Times New Roman" w:hAnsi="Times New Roman" w:cs="Times New Roman"/>
          <w:b/>
          <w:bCs/>
          <w:color w:val="000000" w:themeColor="text1"/>
        </w:rPr>
        <w:t>ATENȚIE:</w:t>
      </w:r>
    </w:p>
    <w:p w:rsidR="00951883" w:rsidRPr="00D86EAF" w:rsidRDefault="00951883" w:rsidP="00951883">
      <w:pPr>
        <w:spacing w:line="276" w:lineRule="auto"/>
        <w:jc w:val="both"/>
        <w:rPr>
          <w:rFonts w:ascii="Times New Roman" w:hAnsi="Times New Roman" w:cs="Times New Roman"/>
          <w:color w:val="000000" w:themeColor="text1"/>
          <w:lang w:val="ro-RO"/>
        </w:rPr>
      </w:pPr>
      <w:r w:rsidRPr="00D86EAF">
        <w:rPr>
          <w:rFonts w:ascii="Times New Roman" w:hAnsi="Times New Roman" w:cs="Times New Roman"/>
          <w:color w:val="000000" w:themeColor="text1"/>
          <w:lang w:val="ro-RO"/>
        </w:rPr>
        <w:t>Liderul de proiect (fermier sau nu) trebuie să fie cel puțin PFA, II, IF. Alături de acesta, în cadrul unui Acord de Cooperare pot face parte și persoane fizice.</w:t>
      </w:r>
    </w:p>
    <w:p w:rsidR="00951883" w:rsidRPr="00D86EAF" w:rsidRDefault="00951883" w:rsidP="00951883">
      <w:pPr>
        <w:spacing w:line="276" w:lineRule="auto"/>
        <w:jc w:val="both"/>
        <w:rPr>
          <w:rFonts w:ascii="Times New Roman" w:hAnsi="Times New Roman" w:cs="Times New Roman"/>
          <w:color w:val="000000" w:themeColor="text1"/>
          <w:lang w:val="ro-RO"/>
        </w:rPr>
      </w:pPr>
    </w:p>
    <w:p w:rsidR="00951883" w:rsidRPr="00D86EAF" w:rsidRDefault="00951883" w:rsidP="00951883">
      <w:pPr>
        <w:spacing w:line="276" w:lineRule="auto"/>
        <w:jc w:val="both"/>
        <w:rPr>
          <w:rFonts w:ascii="Times New Roman" w:hAnsi="Times New Roman" w:cs="Times New Roman"/>
          <w:color w:val="000000" w:themeColor="text1"/>
          <w:lang w:val="ro-RO"/>
        </w:rPr>
      </w:pPr>
      <w:r w:rsidRPr="00D86EAF">
        <w:rPr>
          <w:rFonts w:ascii="Times New Roman" w:hAnsi="Times New Roman" w:cs="Times New Roman"/>
          <w:color w:val="000000" w:themeColor="text1"/>
          <w:lang w:val="ro-RO"/>
        </w:rPr>
        <w:t xml:space="preserve">În cazul în care Liderul de proiect este Fermier sau Intreprindere mică sau Microintreprindere trebuie să atașeze la cererea de finanțare </w:t>
      </w:r>
      <w:r w:rsidRPr="00D86EAF">
        <w:rPr>
          <w:rFonts w:ascii="Times New Roman" w:hAnsi="Times New Roman" w:cs="Times New Roman"/>
          <w:b/>
          <w:color w:val="000000" w:themeColor="text1"/>
          <w:lang w:val="ro-RO"/>
        </w:rPr>
        <w:t xml:space="preserve">Certificatul constatator emis de Oficiul Registrului Comerţului </w:t>
      </w:r>
      <w:r w:rsidRPr="00D86EAF">
        <w:rPr>
          <w:rFonts w:ascii="Times New Roman" w:hAnsi="Times New Roman" w:cs="Times New Roman"/>
          <w:color w:val="000000" w:themeColor="text1"/>
          <w:lang w:val="ro-RO"/>
        </w:rPr>
        <w:t>în care seprecizează codul/codurile CAEN conform activităţii pentru care solicită finanţare şi existenţa punctului de lucru (dacă este cazul) .</w:t>
      </w:r>
    </w:p>
    <w:p w:rsidR="002E1570" w:rsidRPr="00D86EAF" w:rsidRDefault="002E1570" w:rsidP="002E1570">
      <w:pPr>
        <w:spacing w:line="276" w:lineRule="auto"/>
        <w:jc w:val="both"/>
        <w:rPr>
          <w:rFonts w:ascii="Times New Roman" w:eastAsia="Times New Roman" w:hAnsi="Times New Roman" w:cs="Times New Roman"/>
          <w:bCs/>
          <w:lang w:val="ro-RO"/>
        </w:rPr>
      </w:pPr>
    </w:p>
    <w:p w:rsidR="00F87C26" w:rsidRPr="00D86EAF" w:rsidRDefault="00F87C26" w:rsidP="00DA005D">
      <w:pPr>
        <w:pStyle w:val="Heading1"/>
        <w:numPr>
          <w:ilvl w:val="0"/>
          <w:numId w:val="4"/>
        </w:numPr>
        <w:spacing w:line="276" w:lineRule="auto"/>
        <w:rPr>
          <w:rFonts w:ascii="Times New Roman" w:hAnsi="Times New Roman"/>
        </w:rPr>
      </w:pPr>
      <w:bookmarkStart w:id="6" w:name="_Toc489441988"/>
      <w:r w:rsidRPr="00D86EAF">
        <w:rPr>
          <w:rFonts w:ascii="Times New Roman" w:hAnsi="Times New Roman"/>
        </w:rPr>
        <w:t>Conditii minime obligatorii pentru acordarea sprijinului</w:t>
      </w:r>
      <w:bookmarkEnd w:id="6"/>
    </w:p>
    <w:p w:rsidR="00EC1747" w:rsidRPr="00D86EAF" w:rsidRDefault="00EC1747" w:rsidP="00DA005D">
      <w:pPr>
        <w:spacing w:line="276" w:lineRule="auto"/>
        <w:jc w:val="both"/>
        <w:rPr>
          <w:rFonts w:ascii="Times New Roman" w:hAnsi="Times New Roman" w:cs="Times New Roman"/>
        </w:rPr>
      </w:pPr>
    </w:p>
    <w:p w:rsidR="00194C5C" w:rsidRPr="00D86EAF" w:rsidRDefault="00194C5C" w:rsidP="00DA005D">
      <w:pPr>
        <w:spacing w:line="276" w:lineRule="auto"/>
        <w:jc w:val="both"/>
        <w:rPr>
          <w:rFonts w:ascii="Times New Roman" w:hAnsi="Times New Roman" w:cs="Times New Roman"/>
        </w:rPr>
      </w:pPr>
      <w:r w:rsidRPr="00D86EAF">
        <w:rPr>
          <w:rFonts w:ascii="Times New Roman" w:hAnsi="Times New Roman" w:cs="Times New Roman"/>
        </w:rPr>
        <w:t>Pentrujustificareacondiţiilorminimeobligatoriispecificeproiectuluidumnevoastrăestenecesarsă fie prezentateîncuprinsul</w:t>
      </w:r>
      <w:r w:rsidR="009E1134" w:rsidRPr="00D86EAF">
        <w:rPr>
          <w:rFonts w:ascii="Times New Roman" w:hAnsi="Times New Roman" w:cs="Times New Roman"/>
        </w:rPr>
        <w:t xml:space="preserve">Planului de </w:t>
      </w:r>
      <w:r w:rsidR="00C91883" w:rsidRPr="00D86EAF">
        <w:rPr>
          <w:rFonts w:ascii="Times New Roman" w:hAnsi="Times New Roman" w:cs="Times New Roman"/>
        </w:rPr>
        <w:t>marketing</w:t>
      </w:r>
      <w:r w:rsidR="00C004AA" w:rsidRPr="00D86EAF">
        <w:rPr>
          <w:rFonts w:ascii="Times New Roman" w:hAnsi="Times New Roman" w:cs="Times New Roman"/>
        </w:rPr>
        <w:t>/studiului</w:t>
      </w:r>
      <w:r w:rsidRPr="00D86EAF">
        <w:rPr>
          <w:rFonts w:ascii="Times New Roman" w:hAnsi="Times New Roman" w:cs="Times New Roman"/>
        </w:rPr>
        <w:t>toateinformaţiileconcludente, informaţii pe care documentelejustificativeanexate le vordemonstraşisusţine.</w:t>
      </w:r>
    </w:p>
    <w:p w:rsidR="003B20DF" w:rsidRPr="00D86EAF" w:rsidRDefault="003B20DF" w:rsidP="00DA005D">
      <w:pPr>
        <w:spacing w:line="276" w:lineRule="auto"/>
        <w:jc w:val="both"/>
        <w:rPr>
          <w:rFonts w:ascii="Times New Roman" w:hAnsi="Times New Roman" w:cs="Times New Roman"/>
        </w:rPr>
      </w:pPr>
    </w:p>
    <w:p w:rsidR="00194C5C" w:rsidRPr="00D86EAF" w:rsidRDefault="00194C5C" w:rsidP="00DA005D">
      <w:pPr>
        <w:spacing w:line="276" w:lineRule="auto"/>
        <w:jc w:val="both"/>
        <w:rPr>
          <w:rFonts w:ascii="Times New Roman" w:hAnsi="Times New Roman" w:cs="Times New Roman"/>
        </w:rPr>
      </w:pPr>
      <w:r w:rsidRPr="00D86EAF">
        <w:rPr>
          <w:rFonts w:ascii="Times New Roman" w:hAnsi="Times New Roman" w:cs="Times New Roman"/>
        </w:rPr>
        <w:t>Solic</w:t>
      </w:r>
      <w:r w:rsidR="00AF5657" w:rsidRPr="00D86EAF">
        <w:rPr>
          <w:rFonts w:ascii="Times New Roman" w:hAnsi="Times New Roman" w:cs="Times New Roman"/>
        </w:rPr>
        <w:t>i</w:t>
      </w:r>
      <w:r w:rsidRPr="00D86EAF">
        <w:rPr>
          <w:rFonts w:ascii="Times New Roman" w:hAnsi="Times New Roman" w:cs="Times New Roman"/>
        </w:rPr>
        <w:t>tanţiivordetaliaîncadrulCererii de Finanţaresecţiunea</w:t>
      </w:r>
      <w:r w:rsidR="00761F11" w:rsidRPr="00D86EAF">
        <w:rPr>
          <w:rFonts w:ascii="Times New Roman" w:hAnsi="Times New Roman" w:cs="Times New Roman"/>
        </w:rPr>
        <w:t>“</w:t>
      </w:r>
      <w:r w:rsidR="00C004AA" w:rsidRPr="00D86EAF">
        <w:rPr>
          <w:rFonts w:ascii="Times New Roman" w:hAnsi="Times New Roman" w:cs="Times New Roman"/>
        </w:rPr>
        <w:t>Detalierecriterii de selectieîndeplinite</w:t>
      </w:r>
      <w:r w:rsidR="006743DD" w:rsidRPr="00D86EAF">
        <w:rPr>
          <w:rFonts w:ascii="Times New Roman" w:hAnsi="Times New Roman" w:cs="Times New Roman"/>
        </w:rPr>
        <w:t>”</w:t>
      </w:r>
      <w:r w:rsidRPr="00D86EAF">
        <w:rPr>
          <w:rFonts w:ascii="Times New Roman" w:hAnsi="Times New Roman" w:cs="Times New Roman"/>
        </w:rPr>
        <w:t xml:space="preserve">fiecarecriteriu de selecţie care </w:t>
      </w:r>
      <w:r w:rsidR="005734DE" w:rsidRPr="00D86EAF">
        <w:rPr>
          <w:rFonts w:ascii="Times New Roman" w:hAnsi="Times New Roman" w:cs="Times New Roman"/>
        </w:rPr>
        <w:t>concură la prescoringulînscris.</w:t>
      </w:r>
    </w:p>
    <w:p w:rsidR="00F84F63" w:rsidRPr="00D86EAF" w:rsidRDefault="00F84F63" w:rsidP="00DA005D">
      <w:pPr>
        <w:spacing w:line="276" w:lineRule="auto"/>
        <w:jc w:val="both"/>
        <w:rPr>
          <w:rFonts w:ascii="Times New Roman" w:hAnsi="Times New Roman" w:cs="Times New Roman"/>
        </w:rPr>
      </w:pPr>
    </w:p>
    <w:p w:rsidR="00F84F63" w:rsidRPr="00D86EAF" w:rsidRDefault="00F84F63" w:rsidP="00F84F63">
      <w:pPr>
        <w:spacing w:line="276" w:lineRule="auto"/>
        <w:jc w:val="both"/>
        <w:rPr>
          <w:rFonts w:ascii="Times New Roman" w:hAnsi="Times New Roman" w:cs="Times New Roman"/>
          <w:bCs/>
          <w:lang w:val="ro-RO"/>
        </w:rPr>
      </w:pPr>
      <w:r w:rsidRPr="00D86EAF">
        <w:rPr>
          <w:rFonts w:ascii="Times New Roman" w:hAnsi="Times New Roman" w:cs="Times New Roman"/>
          <w:bCs/>
          <w:lang w:val="ro-RO"/>
        </w:rPr>
        <w:t>Se vor avea în vedere inclusiv următoarele prevederi pentru proiectele cu obiective care se încadrează în prevederile Regulamentului (UE) 1305/2013 la articolul art. 35 alin. (2) lit. d) și e):</w:t>
      </w:r>
    </w:p>
    <w:p w:rsidR="00F84F63" w:rsidRPr="00D86EAF" w:rsidRDefault="00F84F63" w:rsidP="00F84F63">
      <w:pPr>
        <w:numPr>
          <w:ilvl w:val="0"/>
          <w:numId w:val="28"/>
        </w:numPr>
        <w:spacing w:line="276" w:lineRule="auto"/>
        <w:jc w:val="both"/>
        <w:rPr>
          <w:rFonts w:ascii="Times New Roman" w:hAnsi="Times New Roman" w:cs="Times New Roman"/>
          <w:lang w:val="ro-RO"/>
        </w:rPr>
      </w:pPr>
      <w:r w:rsidRPr="00D86EAF">
        <w:rPr>
          <w:rFonts w:ascii="Times New Roman" w:hAnsi="Times New Roman" w:cs="Times New Roman"/>
          <w:lang w:val="ro-RO"/>
        </w:rPr>
        <w:t xml:space="preserve">Sprijinul vizează cooperarea orizontală și verticală între actorii din lanțul de aprovizionare în vederea stabilirii și dezvoltării de lanțuri scurte de aprovizionare și de piețe locale, precum și pentru activități de promovare în context local privind dezvoltarea lanțurilor scurte de aprovizionare; activitatea </w:t>
      </w:r>
      <w:r w:rsidRPr="00D86EAF">
        <w:rPr>
          <w:rFonts w:ascii="Times New Roman" w:hAnsi="Times New Roman" w:cs="Times New Roman"/>
          <w:lang w:val="ro-RO"/>
        </w:rPr>
        <w:lastRenderedPageBreak/>
        <w:t>de promovare trebuie să fie doar o componentă secundară a unui proiect prin care se propune înființarea și deavoltarea de lanțuri scurte;</w:t>
      </w:r>
    </w:p>
    <w:p w:rsidR="00F84F63" w:rsidRPr="00D86EAF" w:rsidRDefault="00F84F63" w:rsidP="00F84F63">
      <w:pPr>
        <w:numPr>
          <w:ilvl w:val="0"/>
          <w:numId w:val="28"/>
        </w:numPr>
        <w:spacing w:line="276" w:lineRule="auto"/>
        <w:jc w:val="both"/>
        <w:rPr>
          <w:rFonts w:ascii="Times New Roman" w:hAnsi="Times New Roman" w:cs="Times New Roman"/>
          <w:lang w:val="ro-RO"/>
        </w:rPr>
      </w:pPr>
      <w:r w:rsidRPr="00D86EAF">
        <w:rPr>
          <w:rFonts w:ascii="Times New Roman" w:hAnsi="Times New Roman" w:cs="Times New Roman"/>
          <w:lang w:val="ro-RO"/>
        </w:rPr>
        <w:t>Solicitantul este un parteneriat constituit din cel puţin 2 entități, din care cel puțin un fermier sau un grup de producători/ o cooperativă care își desfășoară activitatea în sectorul agricol/pomicol;</w:t>
      </w:r>
    </w:p>
    <w:p w:rsidR="00F84F63" w:rsidRPr="00D86EAF" w:rsidRDefault="00F84F63" w:rsidP="00F84F63">
      <w:pPr>
        <w:numPr>
          <w:ilvl w:val="0"/>
          <w:numId w:val="28"/>
        </w:numPr>
        <w:spacing w:line="276" w:lineRule="auto"/>
        <w:jc w:val="both"/>
        <w:rPr>
          <w:rFonts w:ascii="Times New Roman" w:hAnsi="Times New Roman" w:cs="Times New Roman"/>
          <w:lang w:val="ro-RO"/>
        </w:rPr>
      </w:pPr>
      <w:r w:rsidRPr="00D86EAF">
        <w:rPr>
          <w:rFonts w:ascii="Times New Roman" w:hAnsi="Times New Roman" w:cs="Times New Roman"/>
          <w:lang w:val="ro-RO"/>
        </w:rPr>
        <w:t>Solicitantul trebuie să depună un acord de cooperare care face referire la o perioadă de funcționare cel puțin egală cu perioada pentru care se acordă finanțarea;</w:t>
      </w:r>
    </w:p>
    <w:p w:rsidR="00F84F63" w:rsidRPr="00D86EAF" w:rsidRDefault="00F84F63" w:rsidP="00F84F63">
      <w:pPr>
        <w:numPr>
          <w:ilvl w:val="0"/>
          <w:numId w:val="28"/>
        </w:numPr>
        <w:spacing w:line="276" w:lineRule="auto"/>
        <w:jc w:val="both"/>
        <w:rPr>
          <w:rFonts w:ascii="Times New Roman" w:hAnsi="Times New Roman" w:cs="Times New Roman"/>
          <w:lang w:val="ro-RO"/>
        </w:rPr>
      </w:pPr>
      <w:r w:rsidRPr="00D86EAF">
        <w:rPr>
          <w:rFonts w:ascii="Times New Roman" w:hAnsi="Times New Roman" w:cs="Times New Roman"/>
          <w:lang w:val="ro-RO"/>
        </w:rPr>
        <w:t>Pentru proiectele legate de lanțurile scurte de aprovizionare, solicitantul va depune un studiu/plan, privitor la conceptul de proiect privind lanțul scurt de aprovizionare;</w:t>
      </w:r>
    </w:p>
    <w:p w:rsidR="00F84F63" w:rsidRPr="00D86EAF" w:rsidRDefault="00F84F63" w:rsidP="00F84F63">
      <w:pPr>
        <w:numPr>
          <w:ilvl w:val="0"/>
          <w:numId w:val="28"/>
        </w:numPr>
        <w:spacing w:line="276" w:lineRule="auto"/>
        <w:jc w:val="both"/>
        <w:rPr>
          <w:rFonts w:ascii="Times New Roman" w:hAnsi="Times New Roman" w:cs="Times New Roman"/>
          <w:lang w:val="ro-RO"/>
        </w:rPr>
      </w:pPr>
      <w:r w:rsidRPr="00D86EAF">
        <w:rPr>
          <w:rFonts w:ascii="Times New Roman" w:hAnsi="Times New Roman" w:cs="Times New Roman"/>
          <w:lang w:val="ro-RO"/>
        </w:rPr>
        <w:t>Pentru proiectele legate de piețele locale, solicitantul va prezenta un concept de marketing adaptat la piața locală care să cuprindă, dacă este cazul, și o descriere a activităților de promovare propuse;</w:t>
      </w:r>
    </w:p>
    <w:p w:rsidR="00F84F63" w:rsidRPr="00D86EAF" w:rsidRDefault="00F84F63" w:rsidP="00F84F63">
      <w:pPr>
        <w:numPr>
          <w:ilvl w:val="0"/>
          <w:numId w:val="28"/>
        </w:numPr>
        <w:spacing w:line="276" w:lineRule="auto"/>
        <w:jc w:val="both"/>
        <w:rPr>
          <w:rFonts w:ascii="Times New Roman" w:hAnsi="Times New Roman" w:cs="Times New Roman"/>
          <w:lang w:val="ro-RO"/>
        </w:rPr>
      </w:pPr>
      <w:r w:rsidRPr="00D86EAF">
        <w:rPr>
          <w:rFonts w:ascii="Times New Roman" w:hAnsi="Times New Roman" w:cs="Times New Roman"/>
          <w:lang w:val="ro-RO"/>
        </w:rPr>
        <w:t>Solicitantul trebuie să respecte definițiile cu privire la lanțurile scurte de aprovizionare și piețele locale stabilite în conformitate cu prevederile din articolul 11 din Regulamentul (UE) nr. 807/2014;</w:t>
      </w:r>
    </w:p>
    <w:p w:rsidR="00F84F63" w:rsidRPr="00D86EAF" w:rsidRDefault="00F84F63" w:rsidP="00F84F63">
      <w:pPr>
        <w:numPr>
          <w:ilvl w:val="0"/>
          <w:numId w:val="28"/>
        </w:numPr>
        <w:spacing w:line="276" w:lineRule="auto"/>
        <w:jc w:val="both"/>
        <w:rPr>
          <w:rFonts w:ascii="Times New Roman" w:hAnsi="Times New Roman" w:cs="Times New Roman"/>
          <w:lang w:val="ro-RO"/>
        </w:rPr>
      </w:pPr>
      <w:r w:rsidRPr="00D86EAF">
        <w:rPr>
          <w:rFonts w:ascii="Times New Roman" w:hAnsi="Times New Roman" w:cs="Times New Roman"/>
          <w:lang w:val="ro-RO"/>
        </w:rPr>
        <w:t>Valoarea maximă a sprijinului public nerambursabil nu va depăși 200.000 euro și intensitatea sprijinului este de până la 100%.</w:t>
      </w:r>
    </w:p>
    <w:p w:rsidR="00F84F63" w:rsidRPr="00D86EAF" w:rsidRDefault="00F84F63" w:rsidP="00DA005D">
      <w:pPr>
        <w:spacing w:line="276" w:lineRule="auto"/>
        <w:jc w:val="both"/>
        <w:rPr>
          <w:rFonts w:ascii="Times New Roman" w:hAnsi="Times New Roman" w:cs="Times New Roman"/>
        </w:rPr>
      </w:pPr>
    </w:p>
    <w:p w:rsidR="003B20DF" w:rsidRPr="00D86EAF" w:rsidRDefault="003B20DF" w:rsidP="00DA005D">
      <w:pPr>
        <w:spacing w:line="276" w:lineRule="auto"/>
        <w:jc w:val="both"/>
        <w:rPr>
          <w:rFonts w:ascii="Times New Roman" w:hAnsi="Times New Roman" w:cs="Times New Roman"/>
        </w:rPr>
      </w:pPr>
    </w:p>
    <w:p w:rsidR="000C7F86" w:rsidRPr="00D86EAF" w:rsidRDefault="006239EC" w:rsidP="00DA005D">
      <w:pPr>
        <w:spacing w:line="276" w:lineRule="auto"/>
        <w:jc w:val="both"/>
        <w:rPr>
          <w:rFonts w:ascii="Times New Roman" w:hAnsi="Times New Roman" w:cs="Times New Roman"/>
          <w:b/>
          <w:lang w:val="ro-RO"/>
        </w:rPr>
      </w:pPr>
      <w:r w:rsidRPr="00D86EAF">
        <w:rPr>
          <w:rFonts w:ascii="Times New Roman" w:hAnsi="Times New Roman" w:cs="Times New Roman"/>
          <w:b/>
          <w:lang w:val="ro-RO"/>
        </w:rPr>
        <w:t>In vederea depunerii proiectului, solicitantii trebuie sa respecte urmatoarele conditii de eligibilitate:</w:t>
      </w:r>
    </w:p>
    <w:p w:rsidR="00D33D66" w:rsidRPr="00D86EAF" w:rsidRDefault="00D33D66" w:rsidP="00DA005D">
      <w:pPr>
        <w:spacing w:line="276" w:lineRule="auto"/>
        <w:jc w:val="both"/>
        <w:rPr>
          <w:rFonts w:ascii="Times New Roman" w:hAnsi="Times New Roman" w:cs="Times New Roman"/>
          <w:b/>
          <w:lang w:val="ro-RO"/>
        </w:rPr>
      </w:pPr>
    </w:p>
    <w:p w:rsidR="00302E72" w:rsidRPr="00D86EAF" w:rsidRDefault="00302E72" w:rsidP="00302E72">
      <w:pPr>
        <w:numPr>
          <w:ilvl w:val="0"/>
          <w:numId w:val="1"/>
        </w:numPr>
        <w:spacing w:line="276" w:lineRule="auto"/>
        <w:jc w:val="both"/>
        <w:rPr>
          <w:rFonts w:ascii="Times New Roman" w:hAnsi="Times New Roman" w:cs="Times New Roman"/>
          <w:color w:val="000000" w:themeColor="text1"/>
        </w:rPr>
      </w:pPr>
      <w:r w:rsidRPr="00D86EAF">
        <w:rPr>
          <w:rFonts w:ascii="Times New Roman" w:hAnsi="Times New Roman" w:cs="Times New Roman"/>
          <w:b/>
          <w:color w:val="000000" w:themeColor="text1"/>
        </w:rPr>
        <w:t>EG 1 : Solicitantultrebuiesă se încadrezeîncategoriabeneficiariloreligibili</w:t>
      </w:r>
      <w:r w:rsidRPr="00D86EAF">
        <w:rPr>
          <w:rFonts w:ascii="Times New Roman" w:hAnsi="Times New Roman" w:cs="Times New Roman"/>
          <w:color w:val="000000" w:themeColor="text1"/>
        </w:rPr>
        <w:t>.</w:t>
      </w:r>
    </w:p>
    <w:p w:rsidR="00C67AC9" w:rsidRPr="00D86EAF" w:rsidRDefault="00C67AC9" w:rsidP="00C67AC9">
      <w:pPr>
        <w:spacing w:line="276" w:lineRule="auto"/>
        <w:ind w:left="1080"/>
        <w:jc w:val="both"/>
        <w:rPr>
          <w:rFonts w:ascii="Times New Roman" w:hAnsi="Times New Roman" w:cs="Times New Roman"/>
          <w:color w:val="000000" w:themeColor="text1"/>
        </w:rPr>
      </w:pPr>
    </w:p>
    <w:p w:rsidR="00302E72" w:rsidRPr="00D86EAF" w:rsidRDefault="00302E72" w:rsidP="00302E72">
      <w:pPr>
        <w:spacing w:line="276" w:lineRule="auto"/>
        <w:jc w:val="both"/>
        <w:rPr>
          <w:rFonts w:ascii="Times New Roman" w:hAnsi="Times New Roman" w:cs="Times New Roman"/>
          <w:i/>
          <w:color w:val="000000" w:themeColor="text1"/>
        </w:rPr>
      </w:pPr>
      <w:r w:rsidRPr="00D86EAF">
        <w:rPr>
          <w:rFonts w:ascii="Times New Roman" w:hAnsi="Times New Roman" w:cs="Times New Roman"/>
          <w:i/>
          <w:color w:val="000000" w:themeColor="text1"/>
        </w:rPr>
        <w:t>Se vaverificadacasolicitantulindeplinesteconditiileincadrarii in categoriabeneficiariloreligibili conform cerintelorprezentate in cadrulcapitolului</w:t>
      </w:r>
      <w:r w:rsidRPr="00D86EAF">
        <w:rPr>
          <w:rFonts w:ascii="Times New Roman" w:hAnsi="Times New Roman" w:cs="Times New Roman"/>
          <w:b/>
          <w:i/>
          <w:color w:val="000000" w:themeColor="text1"/>
        </w:rPr>
        <w:t xml:space="preserve">Categoriile de </w:t>
      </w:r>
      <w:r w:rsidR="00C67AC9" w:rsidRPr="00D86EAF">
        <w:rPr>
          <w:rFonts w:ascii="Times New Roman" w:hAnsi="Times New Roman" w:cs="Times New Roman"/>
          <w:b/>
          <w:i/>
          <w:color w:val="000000" w:themeColor="text1"/>
        </w:rPr>
        <w:t xml:space="preserve">beneficiari </w:t>
      </w:r>
      <w:r w:rsidRPr="00D86EAF">
        <w:rPr>
          <w:rFonts w:ascii="Times New Roman" w:hAnsi="Times New Roman" w:cs="Times New Roman"/>
          <w:b/>
          <w:i/>
          <w:color w:val="000000" w:themeColor="text1"/>
        </w:rPr>
        <w:t>eligibili</w:t>
      </w:r>
      <w:r w:rsidRPr="00D86EAF">
        <w:rPr>
          <w:rFonts w:ascii="Times New Roman" w:hAnsi="Times New Roman" w:cs="Times New Roman"/>
          <w:i/>
          <w:color w:val="000000" w:themeColor="text1"/>
        </w:rPr>
        <w:t>din prezentulGhid.</w:t>
      </w:r>
    </w:p>
    <w:p w:rsidR="00C67AC9" w:rsidRPr="00D86EAF" w:rsidRDefault="00C67AC9" w:rsidP="00302E72">
      <w:pPr>
        <w:overflowPunct w:val="0"/>
        <w:autoSpaceDE w:val="0"/>
        <w:autoSpaceDN w:val="0"/>
        <w:adjustRightInd w:val="0"/>
        <w:rPr>
          <w:rFonts w:ascii="Times New Roman" w:hAnsi="Times New Roman" w:cs="Times New Roman"/>
          <w:bCs/>
          <w:color w:val="000000" w:themeColor="text1"/>
          <w:lang w:val="fr-FR" w:eastAsia="fr-FR"/>
        </w:rPr>
      </w:pPr>
    </w:p>
    <w:p w:rsidR="00302E72" w:rsidRPr="00D86EAF" w:rsidRDefault="00302E72" w:rsidP="00302E72">
      <w:pPr>
        <w:overflowPunct w:val="0"/>
        <w:autoSpaceDE w:val="0"/>
        <w:autoSpaceDN w:val="0"/>
        <w:adjustRightInd w:val="0"/>
        <w:rPr>
          <w:rFonts w:ascii="Times New Roman" w:hAnsi="Times New Roman" w:cs="Times New Roman"/>
          <w:b/>
          <w:bCs/>
          <w:color w:val="000000" w:themeColor="text1"/>
          <w:lang w:val="fr-FR" w:eastAsia="fr-FR"/>
        </w:rPr>
      </w:pPr>
      <w:r w:rsidRPr="00D86EAF">
        <w:rPr>
          <w:rFonts w:ascii="Times New Roman" w:hAnsi="Times New Roman" w:cs="Times New Roman"/>
          <w:b/>
          <w:bCs/>
          <w:color w:val="000000" w:themeColor="text1"/>
          <w:lang w:val="fr-FR" w:eastAsia="fr-FR"/>
        </w:rPr>
        <w:t xml:space="preserve">Documente de verificat: </w:t>
      </w:r>
    </w:p>
    <w:p w:rsidR="00D86EAF" w:rsidRPr="00D86EAF" w:rsidRDefault="00D86EAF" w:rsidP="00D86EAF">
      <w:pPr>
        <w:overflowPunct w:val="0"/>
        <w:autoSpaceDE w:val="0"/>
        <w:autoSpaceDN w:val="0"/>
        <w:adjustRightInd w:val="0"/>
        <w:jc w:val="both"/>
        <w:textAlignment w:val="baseline"/>
        <w:rPr>
          <w:rFonts w:ascii="Times New Roman" w:hAnsi="Times New Roman" w:cs="Times New Roman"/>
          <w:i/>
          <w:lang w:val="pt-BR"/>
        </w:rPr>
      </w:pPr>
      <w:r w:rsidRPr="00D86EAF">
        <w:rPr>
          <w:rFonts w:ascii="Times New Roman" w:hAnsi="Times New Roman" w:cs="Times New Roman"/>
          <w:bCs/>
          <w:i/>
          <w:lang w:eastAsia="fr-FR"/>
        </w:rPr>
        <w:t xml:space="preserve">Acordul de Cooperare,Declarația F, Certificate/ul de înregistrare ONRC, Statut Societate Cooperativă, Cooperativă Agricolă și Grupuri de producători, </w:t>
      </w:r>
      <w:r w:rsidRPr="00D86EAF">
        <w:rPr>
          <w:rFonts w:ascii="Times New Roman" w:hAnsi="Times New Roman" w:cs="Times New Roman"/>
          <w:i/>
          <w:lang w:val="pt-BR"/>
        </w:rPr>
        <w:t>Extras CF, Anexa STP la Ghid,</w:t>
      </w:r>
    </w:p>
    <w:p w:rsidR="00D86EAF" w:rsidRPr="00D86EAF" w:rsidRDefault="00D86EAF" w:rsidP="00D86EAF">
      <w:pPr>
        <w:jc w:val="both"/>
        <w:rPr>
          <w:rFonts w:ascii="Times New Roman" w:hAnsi="Times New Roman" w:cs="Times New Roman"/>
          <w:i/>
          <w:lang w:val="pt-BR"/>
        </w:rPr>
      </w:pPr>
      <w:r w:rsidRPr="00D86EAF">
        <w:rPr>
          <w:rFonts w:ascii="Times New Roman" w:hAnsi="Times New Roman" w:cs="Times New Roman"/>
          <w:i/>
          <w:lang w:val="pt-BR"/>
        </w:rPr>
        <w:t>Documentele aferente terenului agricol, Documentele aferente efectivului de animale,</w:t>
      </w:r>
    </w:p>
    <w:p w:rsidR="00D86EAF" w:rsidRPr="00D86EAF" w:rsidRDefault="00D86EAF" w:rsidP="00D86EAF">
      <w:pPr>
        <w:jc w:val="both"/>
        <w:rPr>
          <w:rFonts w:ascii="Times New Roman" w:hAnsi="Times New Roman" w:cs="Times New Roman"/>
          <w:i/>
          <w:lang w:val="pt-BR"/>
        </w:rPr>
      </w:pPr>
      <w:r w:rsidRPr="00D86EAF">
        <w:rPr>
          <w:rFonts w:ascii="Times New Roman" w:hAnsi="Times New Roman" w:cs="Times New Roman"/>
          <w:i/>
          <w:lang w:val="pt-BR"/>
        </w:rPr>
        <w:t xml:space="preserve">Documentele eliberate pentru imobilul pe care sunt/se vor realiza investițiile, Certificatul de Urbanism sau Autorizație de Construire (când este cazul), </w:t>
      </w:r>
    </w:p>
    <w:p w:rsidR="00D86EAF" w:rsidRPr="00D86EAF" w:rsidRDefault="00D86EAF" w:rsidP="00D86EAF">
      <w:pPr>
        <w:jc w:val="both"/>
        <w:rPr>
          <w:rFonts w:ascii="Times New Roman" w:hAnsi="Times New Roman" w:cs="Times New Roman"/>
          <w:bCs/>
          <w:i/>
          <w:lang w:eastAsia="fr-FR"/>
        </w:rPr>
      </w:pPr>
      <w:r w:rsidRPr="00D86EAF">
        <w:rPr>
          <w:rFonts w:ascii="Times New Roman" w:hAnsi="Times New Roman" w:cs="Times New Roman"/>
          <w:bCs/>
          <w:i/>
          <w:lang w:eastAsia="fr-FR"/>
        </w:rPr>
        <w:t>Alte documente:</w:t>
      </w:r>
    </w:p>
    <w:p w:rsidR="00D86EAF" w:rsidRPr="00D86EAF" w:rsidRDefault="00D86EAF" w:rsidP="00D86EAF">
      <w:pPr>
        <w:overflowPunct w:val="0"/>
        <w:autoSpaceDE w:val="0"/>
        <w:autoSpaceDN w:val="0"/>
        <w:adjustRightInd w:val="0"/>
        <w:jc w:val="both"/>
        <w:textAlignment w:val="baseline"/>
        <w:rPr>
          <w:rFonts w:ascii="Times New Roman" w:hAnsi="Times New Roman" w:cs="Times New Roman"/>
          <w:bCs/>
          <w:i/>
          <w:lang w:eastAsia="fr-FR"/>
        </w:rPr>
      </w:pPr>
      <w:r w:rsidRPr="00D86EAF">
        <w:rPr>
          <w:rFonts w:ascii="Times New Roman" w:hAnsi="Times New Roman" w:cs="Times New Roman"/>
          <w:bCs/>
          <w:i/>
          <w:lang w:eastAsia="fr-FR"/>
        </w:rPr>
        <w:t>Documentele de  înființare ale membrilor,</w:t>
      </w:r>
    </w:p>
    <w:p w:rsidR="00D86EAF" w:rsidRPr="00D86EAF" w:rsidRDefault="00D86EAF" w:rsidP="00D86EAF">
      <w:pPr>
        <w:overflowPunct w:val="0"/>
        <w:autoSpaceDE w:val="0"/>
        <w:autoSpaceDN w:val="0"/>
        <w:adjustRightInd w:val="0"/>
        <w:jc w:val="both"/>
        <w:textAlignment w:val="baseline"/>
        <w:rPr>
          <w:rFonts w:ascii="Times New Roman" w:hAnsi="Times New Roman" w:cs="Times New Roman"/>
          <w:bCs/>
          <w:i/>
          <w:lang w:eastAsia="fr-FR"/>
        </w:rPr>
      </w:pPr>
      <w:r w:rsidRPr="00D86EAF">
        <w:rPr>
          <w:rFonts w:ascii="Times New Roman" w:hAnsi="Times New Roman" w:cs="Times New Roman"/>
          <w:bCs/>
          <w:i/>
          <w:lang w:eastAsia="fr-FR"/>
        </w:rPr>
        <w:t>Acte de identitate,</w:t>
      </w:r>
    </w:p>
    <w:p w:rsidR="00D86EAF" w:rsidRPr="00D86EAF" w:rsidRDefault="00D86EAF" w:rsidP="00D86EAF">
      <w:pPr>
        <w:overflowPunct w:val="0"/>
        <w:autoSpaceDE w:val="0"/>
        <w:autoSpaceDN w:val="0"/>
        <w:adjustRightInd w:val="0"/>
        <w:jc w:val="both"/>
        <w:textAlignment w:val="baseline"/>
        <w:rPr>
          <w:rFonts w:ascii="Times New Roman" w:hAnsi="Times New Roman" w:cs="Times New Roman"/>
          <w:bCs/>
          <w:i/>
          <w:lang w:eastAsia="fr-FR"/>
        </w:rPr>
      </w:pPr>
      <w:r w:rsidRPr="00D86EAF">
        <w:rPr>
          <w:rFonts w:ascii="Times New Roman" w:hAnsi="Times New Roman" w:cs="Times New Roman"/>
          <w:bCs/>
          <w:i/>
          <w:lang w:eastAsia="fr-FR"/>
        </w:rPr>
        <w:t>Document de la Bancă/Trezorerie,</w:t>
      </w:r>
    </w:p>
    <w:p w:rsidR="00D86EAF" w:rsidRPr="00D86EAF" w:rsidRDefault="00D86EAF" w:rsidP="00D86EAF">
      <w:pPr>
        <w:overflowPunct w:val="0"/>
        <w:autoSpaceDE w:val="0"/>
        <w:autoSpaceDN w:val="0"/>
        <w:adjustRightInd w:val="0"/>
        <w:jc w:val="both"/>
        <w:textAlignment w:val="baseline"/>
        <w:rPr>
          <w:rFonts w:ascii="Times New Roman" w:hAnsi="Times New Roman" w:cs="Times New Roman"/>
          <w:bCs/>
          <w:i/>
          <w:lang w:eastAsia="fr-FR"/>
        </w:rPr>
      </w:pPr>
      <w:r w:rsidRPr="00D86EAF">
        <w:rPr>
          <w:rFonts w:ascii="Times New Roman" w:hAnsi="Times New Roman" w:cs="Times New Roman"/>
          <w:bCs/>
          <w:i/>
          <w:lang w:eastAsia="fr-FR"/>
        </w:rPr>
        <w:t>Certificatul care să ateste lipsa datoriilor fiscale ale liderului de proiect,</w:t>
      </w:r>
    </w:p>
    <w:p w:rsidR="00D86EAF" w:rsidRPr="00D86EAF" w:rsidRDefault="00D86EAF" w:rsidP="00D86EAF">
      <w:pPr>
        <w:overflowPunct w:val="0"/>
        <w:autoSpaceDE w:val="0"/>
        <w:autoSpaceDN w:val="0"/>
        <w:adjustRightInd w:val="0"/>
        <w:jc w:val="both"/>
        <w:textAlignment w:val="baseline"/>
        <w:rPr>
          <w:rFonts w:ascii="Times New Roman" w:hAnsi="Times New Roman" w:cs="Times New Roman"/>
          <w:bCs/>
          <w:i/>
          <w:lang w:eastAsia="fr-FR"/>
        </w:rPr>
      </w:pPr>
      <w:r w:rsidRPr="00D86EAF">
        <w:rPr>
          <w:rFonts w:ascii="Times New Roman" w:hAnsi="Times New Roman" w:cs="Times New Roman"/>
          <w:bCs/>
          <w:i/>
          <w:lang w:eastAsia="fr-FR"/>
        </w:rPr>
        <w:t>Cazierul judiciar al liderului de proiect,</w:t>
      </w:r>
    </w:p>
    <w:p w:rsidR="00D86EAF" w:rsidRPr="00D86EAF" w:rsidRDefault="00D86EAF" w:rsidP="00302E72">
      <w:pPr>
        <w:overflowPunct w:val="0"/>
        <w:autoSpaceDE w:val="0"/>
        <w:autoSpaceDN w:val="0"/>
        <w:adjustRightInd w:val="0"/>
        <w:rPr>
          <w:rFonts w:ascii="Times New Roman" w:hAnsi="Times New Roman" w:cs="Times New Roman"/>
          <w:b/>
          <w:bCs/>
          <w:color w:val="000000" w:themeColor="text1"/>
          <w:lang w:val="fr-FR" w:eastAsia="fr-FR"/>
        </w:rPr>
      </w:pPr>
    </w:p>
    <w:p w:rsidR="00302E72" w:rsidRPr="00D86EAF" w:rsidRDefault="00302E72" w:rsidP="00302E72">
      <w:pPr>
        <w:overflowPunct w:val="0"/>
        <w:autoSpaceDE w:val="0"/>
        <w:autoSpaceDN w:val="0"/>
        <w:adjustRightInd w:val="0"/>
        <w:jc w:val="both"/>
        <w:rPr>
          <w:rFonts w:ascii="Times New Roman" w:hAnsi="Times New Roman" w:cs="Times New Roman"/>
          <w:bCs/>
          <w:i/>
          <w:color w:val="000000" w:themeColor="text1"/>
          <w:lang w:val="fr-FR" w:eastAsia="fr-FR"/>
        </w:rPr>
      </w:pPr>
      <w:r w:rsidRPr="00D86EAF">
        <w:rPr>
          <w:rFonts w:ascii="Times New Roman" w:hAnsi="Times New Roman" w:cs="Times New Roman"/>
          <w:bCs/>
          <w:i/>
          <w:color w:val="000000" w:themeColor="text1"/>
          <w:lang w:val="fr-FR" w:eastAsia="fr-FR"/>
        </w:rPr>
        <w:lastRenderedPageBreak/>
        <w:t>Îndeplinireaacestuicriteriu se va demonstraînbazadocumentului de constituire a parteneriatuluipentruaccesareasprijinului FEADR şi dupa caz, a documentelor de înfiinţare a membrilor, actelor de identitate, a Certificatelor care săatestelipsadatoriilor restante fiscale şi sociale a liderului de parteneriat, a însuşiriiobligațiilorșiangajamentelormenționateînDeclaraţia F şiînurma</w:t>
      </w:r>
      <w:r w:rsidR="00D86EAF" w:rsidRPr="00D86EAF">
        <w:rPr>
          <w:rFonts w:ascii="Times New Roman" w:hAnsi="Times New Roman" w:cs="Times New Roman"/>
          <w:bCs/>
          <w:i/>
          <w:color w:val="000000" w:themeColor="text1"/>
          <w:lang w:val="fr-FR" w:eastAsia="fr-FR"/>
        </w:rPr>
        <w:t>raspunsului primit de la</w:t>
      </w:r>
      <w:r w:rsidRPr="00D86EAF">
        <w:rPr>
          <w:rFonts w:ascii="Times New Roman" w:hAnsi="Times New Roman" w:cs="Times New Roman"/>
          <w:bCs/>
          <w:i/>
          <w:color w:val="000000" w:themeColor="text1"/>
          <w:lang w:val="fr-FR" w:eastAsia="fr-FR"/>
        </w:rPr>
        <w:t xml:space="preserve"> AFIR, ONRC, inclusiv a statutului de întreprinderelegatăsauparteneră.</w:t>
      </w:r>
    </w:p>
    <w:p w:rsidR="00302E72" w:rsidRPr="00D86EAF" w:rsidRDefault="00302E72" w:rsidP="00302E72">
      <w:pPr>
        <w:spacing w:line="276" w:lineRule="auto"/>
        <w:jc w:val="both"/>
        <w:rPr>
          <w:rFonts w:ascii="Times New Roman" w:hAnsi="Times New Roman" w:cs="Times New Roman"/>
          <w:bCs/>
          <w:i/>
          <w:color w:val="000000" w:themeColor="text1"/>
          <w:lang w:val="fr-FR" w:eastAsia="fr-FR"/>
        </w:rPr>
      </w:pPr>
      <w:r w:rsidRPr="00D86EAF">
        <w:rPr>
          <w:rFonts w:ascii="Times New Roman" w:hAnsi="Times New Roman" w:cs="Times New Roman"/>
          <w:bCs/>
          <w:i/>
          <w:color w:val="000000" w:themeColor="text1"/>
          <w:lang w:val="fr-FR" w:eastAsia="fr-FR"/>
        </w:rPr>
        <w:t>Lista participanțilorconformacordului de cooperare (parteneriatulsă fie format dinpersoanejuridiceșifiziceromâneşialteentităţiconstituiteconformlegislaţieinaţionaleînvigoare).</w:t>
      </w:r>
    </w:p>
    <w:p w:rsidR="00302E72" w:rsidRPr="00D86EAF" w:rsidRDefault="00302E72" w:rsidP="00302E72">
      <w:pPr>
        <w:spacing w:line="276" w:lineRule="auto"/>
        <w:jc w:val="both"/>
        <w:rPr>
          <w:rFonts w:ascii="Times New Roman" w:hAnsi="Times New Roman" w:cs="Times New Roman"/>
          <w:i/>
          <w:color w:val="000000" w:themeColor="text1"/>
        </w:rPr>
      </w:pPr>
    </w:p>
    <w:p w:rsidR="00D86EAF" w:rsidRPr="00D86EAF" w:rsidRDefault="00302E72" w:rsidP="00D86EAF">
      <w:pPr>
        <w:numPr>
          <w:ilvl w:val="0"/>
          <w:numId w:val="1"/>
        </w:numPr>
        <w:spacing w:line="276" w:lineRule="auto"/>
        <w:jc w:val="both"/>
        <w:rPr>
          <w:rFonts w:ascii="Times New Roman" w:hAnsi="Times New Roman" w:cs="Times New Roman"/>
          <w:b/>
          <w:color w:val="000000" w:themeColor="text1"/>
        </w:rPr>
      </w:pPr>
      <w:r w:rsidRPr="00D86EAF">
        <w:rPr>
          <w:rFonts w:ascii="Times New Roman" w:hAnsi="Times New Roman" w:cs="Times New Roman"/>
          <w:b/>
          <w:color w:val="000000" w:themeColor="text1"/>
        </w:rPr>
        <w:t>EG 2 : Solicitantulvadepune un acord de cooperare care face referire la o perioadă de funcționarecelpuținegală cu perioadapentru care se acordă finanțarea.</w:t>
      </w:r>
    </w:p>
    <w:p w:rsidR="00D86EAF" w:rsidRPr="00D86EAF" w:rsidRDefault="00D86EAF" w:rsidP="00D86EAF">
      <w:pPr>
        <w:spacing w:line="276" w:lineRule="auto"/>
        <w:jc w:val="both"/>
        <w:rPr>
          <w:rFonts w:ascii="Times New Roman" w:hAnsi="Times New Roman" w:cs="Times New Roman"/>
          <w:b/>
          <w:color w:val="000000" w:themeColor="text1"/>
        </w:rPr>
      </w:pPr>
      <w:r w:rsidRPr="00D86EAF">
        <w:rPr>
          <w:rFonts w:ascii="Times New Roman" w:hAnsi="Times New Roman" w:cs="Times New Roman"/>
          <w:bCs/>
          <w:i/>
          <w:lang w:eastAsia="fr-FR"/>
        </w:rPr>
        <w:t xml:space="preserve">Documente de verificat: </w:t>
      </w:r>
    </w:p>
    <w:p w:rsidR="00D86EAF" w:rsidRPr="00D86EAF" w:rsidRDefault="00D86EAF" w:rsidP="00D86EAF">
      <w:pPr>
        <w:pStyle w:val="ListParagraph"/>
        <w:tabs>
          <w:tab w:val="left" w:pos="6700"/>
        </w:tabs>
        <w:ind w:left="1080"/>
        <w:jc w:val="both"/>
        <w:rPr>
          <w:rFonts w:ascii="Times New Roman" w:hAnsi="Times New Roman" w:cs="Times New Roman"/>
          <w:i/>
          <w:color w:val="000000" w:themeColor="text1"/>
        </w:rPr>
      </w:pPr>
      <w:r w:rsidRPr="00D86EAF">
        <w:rPr>
          <w:rFonts w:ascii="Times New Roman" w:hAnsi="Times New Roman" w:cs="Times New Roman"/>
          <w:i/>
        </w:rPr>
        <w:t xml:space="preserve">Acordul de cooperare, </w:t>
      </w:r>
      <w:r w:rsidRPr="00D86EAF">
        <w:rPr>
          <w:rFonts w:ascii="Times New Roman" w:hAnsi="Times New Roman" w:cs="Times New Roman"/>
          <w:i/>
          <w:color w:val="000000" w:themeColor="text1"/>
        </w:rPr>
        <w:t xml:space="preserve">Contract de muncă, Extras REVISAL (dacă este cazul), </w:t>
      </w:r>
      <w:r w:rsidRPr="00D86EAF">
        <w:rPr>
          <w:rFonts w:ascii="Times New Roman" w:hAnsi="Times New Roman" w:cs="Times New Roman"/>
          <w:color w:val="000000" w:themeColor="text1"/>
        </w:rPr>
        <w:t>Hotarârea membrilor privind desemnarea unuia dintre aceștia pentru calitatea de reprezentant legal, în cazul IF/asociațiilor</w:t>
      </w:r>
    </w:p>
    <w:p w:rsidR="00D33D66" w:rsidRPr="00D86EAF" w:rsidRDefault="00D33D66" w:rsidP="00D33D66">
      <w:pPr>
        <w:spacing w:line="276" w:lineRule="auto"/>
        <w:ind w:left="1080"/>
        <w:jc w:val="both"/>
        <w:rPr>
          <w:rFonts w:ascii="Times New Roman" w:hAnsi="Times New Roman" w:cs="Times New Roman"/>
          <w:color w:val="000000" w:themeColor="text1"/>
        </w:rPr>
      </w:pPr>
    </w:p>
    <w:p w:rsidR="00302E72" w:rsidRPr="00D86EAF" w:rsidRDefault="00302E72" w:rsidP="00302E72">
      <w:pPr>
        <w:widowControl w:val="0"/>
        <w:autoSpaceDE w:val="0"/>
        <w:autoSpaceDN w:val="0"/>
        <w:adjustRightInd w:val="0"/>
        <w:spacing w:line="276" w:lineRule="auto"/>
        <w:jc w:val="both"/>
        <w:rPr>
          <w:rFonts w:ascii="Times New Roman" w:hAnsi="Times New Roman" w:cs="Times New Roman"/>
          <w:i/>
          <w:color w:val="000000" w:themeColor="text1"/>
        </w:rPr>
      </w:pPr>
      <w:r w:rsidRPr="00D86EAF">
        <w:rPr>
          <w:rFonts w:ascii="Times New Roman" w:hAnsi="Times New Roman" w:cs="Times New Roman"/>
          <w:i/>
          <w:color w:val="000000" w:themeColor="text1"/>
        </w:rPr>
        <w:t xml:space="preserve">Se </w:t>
      </w:r>
      <w:r w:rsidRPr="00D86EAF">
        <w:rPr>
          <w:rFonts w:ascii="Times New Roman" w:hAnsi="Times New Roman" w:cs="Times New Roman"/>
          <w:i/>
          <w:color w:val="000000" w:themeColor="text1"/>
          <w:lang w:val="ro-RO"/>
        </w:rPr>
        <w:t xml:space="preserve">va verifica daca </w:t>
      </w:r>
      <w:r w:rsidRPr="00D86EAF">
        <w:rPr>
          <w:rFonts w:ascii="Times New Roman" w:hAnsi="Times New Roman" w:cs="Times New Roman"/>
          <w:i/>
          <w:color w:val="000000" w:themeColor="text1"/>
        </w:rPr>
        <w:t>acordul de cooperare</w:t>
      </w:r>
      <w:r w:rsidRPr="00D86EAF">
        <w:rPr>
          <w:rFonts w:ascii="Times New Roman" w:hAnsi="Times New Roman" w:cs="Times New Roman"/>
          <w:i/>
          <w:color w:val="000000" w:themeColor="text1"/>
          <w:lang w:val="ro-RO"/>
        </w:rPr>
        <w:t xml:space="preserve"> este prezentat si completat conform modelului cadru din Anexa 4 la Ghidul Solicitantului. </w:t>
      </w:r>
      <w:r w:rsidRPr="00D86EAF">
        <w:rPr>
          <w:rFonts w:ascii="Times New Roman" w:hAnsi="Times New Roman" w:cs="Times New Roman"/>
          <w:i/>
          <w:color w:val="000000" w:themeColor="text1"/>
        </w:rPr>
        <w:t>DurataAcorduluiestecorespunzătoaredurateiprevăzuteînContractul de finanțarepentruderulareaproiectului, iarprelungireaacestuia conduce automat la extindereadurateiacordului.</w:t>
      </w:r>
    </w:p>
    <w:p w:rsidR="00C67AC9" w:rsidRPr="00D86EAF" w:rsidRDefault="00C67AC9" w:rsidP="00302E72">
      <w:pPr>
        <w:widowControl w:val="0"/>
        <w:autoSpaceDE w:val="0"/>
        <w:autoSpaceDN w:val="0"/>
        <w:adjustRightInd w:val="0"/>
        <w:spacing w:line="276" w:lineRule="auto"/>
        <w:jc w:val="both"/>
        <w:rPr>
          <w:rFonts w:ascii="Times New Roman" w:hAnsi="Times New Roman" w:cs="Times New Roman"/>
          <w:i/>
          <w:color w:val="000000" w:themeColor="text1"/>
        </w:rPr>
      </w:pPr>
    </w:p>
    <w:p w:rsidR="00C67AC9" w:rsidRPr="00D86EAF" w:rsidRDefault="00C67AC9" w:rsidP="00302E72">
      <w:pPr>
        <w:widowControl w:val="0"/>
        <w:autoSpaceDE w:val="0"/>
        <w:autoSpaceDN w:val="0"/>
        <w:adjustRightInd w:val="0"/>
        <w:spacing w:line="276" w:lineRule="auto"/>
        <w:jc w:val="both"/>
        <w:rPr>
          <w:rFonts w:ascii="Times New Roman" w:hAnsi="Times New Roman" w:cs="Times New Roman"/>
          <w:i/>
          <w:color w:val="000000" w:themeColor="text1"/>
        </w:rPr>
      </w:pPr>
    </w:p>
    <w:p w:rsidR="00C67AC9" w:rsidRPr="00D86EAF" w:rsidRDefault="00C67AC9" w:rsidP="00C67AC9">
      <w:pPr>
        <w:numPr>
          <w:ilvl w:val="0"/>
          <w:numId w:val="6"/>
        </w:numPr>
        <w:spacing w:line="276" w:lineRule="auto"/>
        <w:contextualSpacing/>
        <w:jc w:val="both"/>
        <w:rPr>
          <w:rFonts w:ascii="Times New Roman" w:hAnsi="Times New Roman" w:cs="Times New Roman"/>
          <w:b/>
          <w:bCs/>
          <w:iCs/>
          <w:color w:val="000000" w:themeColor="text1"/>
          <w:lang w:val="ro-RO"/>
        </w:rPr>
      </w:pPr>
      <w:r w:rsidRPr="00D86EAF">
        <w:rPr>
          <w:rFonts w:ascii="Times New Roman" w:hAnsi="Times New Roman" w:cs="Times New Roman"/>
          <w:b/>
          <w:color w:val="000000" w:themeColor="text1"/>
        </w:rPr>
        <w:t xml:space="preserve">EG 3 : </w:t>
      </w:r>
      <w:r w:rsidRPr="00D86EAF">
        <w:rPr>
          <w:rFonts w:ascii="Times New Roman" w:hAnsi="Times New Roman" w:cs="Times New Roman"/>
          <w:b/>
          <w:bCs/>
          <w:iCs/>
          <w:color w:val="000000" w:themeColor="text1"/>
        </w:rPr>
        <w:t>Pentru proiectele legate de lanțurile scurte de aprovizionare, solicitantul va depune un studiu/plan, privitor la conceptul de proiect privind lanțul scurt de aprovizionare.</w:t>
      </w:r>
    </w:p>
    <w:p w:rsidR="00D86EAF" w:rsidRPr="00D86EAF" w:rsidRDefault="00D86EAF" w:rsidP="00D86EAF">
      <w:pPr>
        <w:spacing w:line="276" w:lineRule="auto"/>
        <w:ind w:left="360"/>
        <w:contextualSpacing/>
        <w:jc w:val="both"/>
        <w:rPr>
          <w:rFonts w:ascii="Times New Roman" w:hAnsi="Times New Roman" w:cs="Times New Roman"/>
          <w:b/>
          <w:bCs/>
          <w:iCs/>
          <w:color w:val="000000" w:themeColor="text1"/>
          <w:lang w:val="ro-RO"/>
        </w:rPr>
      </w:pPr>
    </w:p>
    <w:p w:rsidR="00D86EAF" w:rsidRPr="00D86EAF" w:rsidRDefault="00D86EAF" w:rsidP="00D86EAF">
      <w:pPr>
        <w:overflowPunct w:val="0"/>
        <w:autoSpaceDE w:val="0"/>
        <w:autoSpaceDN w:val="0"/>
        <w:adjustRightInd w:val="0"/>
        <w:textAlignment w:val="baseline"/>
        <w:rPr>
          <w:rFonts w:ascii="Times New Roman" w:eastAsia="Times New Roman" w:hAnsi="Times New Roman" w:cs="Times New Roman"/>
          <w:bCs/>
          <w:i/>
          <w:lang w:eastAsia="fr-FR"/>
        </w:rPr>
      </w:pPr>
      <w:r w:rsidRPr="00D86EAF">
        <w:rPr>
          <w:rFonts w:ascii="Times New Roman" w:hAnsi="Times New Roman" w:cs="Times New Roman"/>
          <w:bCs/>
          <w:i/>
          <w:lang w:eastAsia="fr-FR"/>
        </w:rPr>
        <w:t xml:space="preserve">Documente de verificat: </w:t>
      </w:r>
    </w:p>
    <w:p w:rsidR="00D86EAF" w:rsidRPr="00D86EAF" w:rsidRDefault="00D86EAF" w:rsidP="00D86EAF">
      <w:pPr>
        <w:pStyle w:val="ListParagraph"/>
        <w:tabs>
          <w:tab w:val="left" w:pos="0"/>
        </w:tabs>
        <w:jc w:val="both"/>
        <w:rPr>
          <w:rFonts w:ascii="Times New Roman" w:hAnsi="Times New Roman" w:cs="Times New Roman"/>
          <w:lang w:val="it-IT"/>
        </w:rPr>
      </w:pPr>
      <w:r w:rsidRPr="00D86EAF">
        <w:rPr>
          <w:rFonts w:ascii="Times New Roman" w:hAnsi="Times New Roman" w:cs="Times New Roman"/>
          <w:lang w:val="it-IT"/>
        </w:rPr>
        <w:t>Studiul/Planul de marketing</w:t>
      </w:r>
    </w:p>
    <w:p w:rsidR="00D86EAF" w:rsidRPr="00D86EAF" w:rsidRDefault="00D86EAF" w:rsidP="00D86EAF">
      <w:pPr>
        <w:spacing w:line="276" w:lineRule="auto"/>
        <w:ind w:left="360"/>
        <w:contextualSpacing/>
        <w:jc w:val="both"/>
        <w:rPr>
          <w:rFonts w:ascii="Times New Roman" w:hAnsi="Times New Roman" w:cs="Times New Roman"/>
          <w:b/>
          <w:bCs/>
          <w:iCs/>
          <w:color w:val="000000" w:themeColor="text1"/>
          <w:lang w:val="ro-RO"/>
        </w:rPr>
      </w:pPr>
    </w:p>
    <w:p w:rsidR="00C67AC9" w:rsidRPr="00D86EAF" w:rsidRDefault="00C67AC9" w:rsidP="00C67AC9">
      <w:pPr>
        <w:widowControl w:val="0"/>
        <w:autoSpaceDE w:val="0"/>
        <w:autoSpaceDN w:val="0"/>
        <w:adjustRightInd w:val="0"/>
        <w:spacing w:line="276" w:lineRule="auto"/>
        <w:jc w:val="both"/>
        <w:rPr>
          <w:rFonts w:ascii="Times New Roman" w:hAnsi="Times New Roman" w:cs="Times New Roman"/>
          <w:i/>
          <w:color w:val="000000" w:themeColor="text1"/>
          <w:lang w:val="ro-RO"/>
        </w:rPr>
      </w:pPr>
      <w:r w:rsidRPr="00D86EAF">
        <w:rPr>
          <w:rFonts w:ascii="Times New Roman" w:hAnsi="Times New Roman" w:cs="Times New Roman"/>
          <w:i/>
          <w:color w:val="000000" w:themeColor="text1"/>
        </w:rPr>
        <w:t xml:space="preserve">Se </w:t>
      </w:r>
      <w:r w:rsidRPr="00D86EAF">
        <w:rPr>
          <w:rFonts w:ascii="Times New Roman" w:hAnsi="Times New Roman" w:cs="Times New Roman"/>
          <w:i/>
          <w:color w:val="000000" w:themeColor="text1"/>
          <w:lang w:val="ro-RO"/>
        </w:rPr>
        <w:t xml:space="preserve">va verifica daca solicitantul a prezentat studiul/ planul de marketing in cadrul caruia, solicitantul a prezentat modul in care, în cadrul proiectului, va înființa și dezvolta conceptul de lanț scurt de aprovizionare și dacă este cazul, au fost descrise și activitățile de promovare ale lanțului scurt. </w:t>
      </w:r>
    </w:p>
    <w:p w:rsidR="00C67AC9" w:rsidRPr="00D86EAF" w:rsidRDefault="00C67AC9" w:rsidP="00C67AC9">
      <w:pPr>
        <w:widowControl w:val="0"/>
        <w:autoSpaceDE w:val="0"/>
        <w:autoSpaceDN w:val="0"/>
        <w:adjustRightInd w:val="0"/>
        <w:spacing w:line="276" w:lineRule="auto"/>
        <w:jc w:val="both"/>
        <w:rPr>
          <w:rFonts w:ascii="Times New Roman" w:hAnsi="Times New Roman" w:cs="Times New Roman"/>
          <w:i/>
          <w:color w:val="000000" w:themeColor="text1"/>
          <w:lang w:val="ro-RO"/>
        </w:rPr>
      </w:pPr>
      <w:r w:rsidRPr="00D86EAF">
        <w:rPr>
          <w:rFonts w:ascii="Times New Roman" w:hAnsi="Times New Roman" w:cs="Times New Roman"/>
          <w:i/>
          <w:color w:val="000000" w:themeColor="text1"/>
          <w:lang w:val="ro-RO"/>
        </w:rPr>
        <w:t>Un proiect nu poate conține doar acțiuni de promovare. Promovarea nu poate fi decât o componentă secundară (mai putin de 50% din valoarea totala a cheltuielilor eligibile) a unui proiect prin care se propune înființarea și dezvoltarea lanțului scurt (conform definiției din capitolul Dicționar).</w:t>
      </w:r>
    </w:p>
    <w:p w:rsidR="00C67AC9" w:rsidRPr="00D86EAF" w:rsidRDefault="00C67AC9" w:rsidP="00C67AC9">
      <w:pPr>
        <w:widowControl w:val="0"/>
        <w:autoSpaceDE w:val="0"/>
        <w:autoSpaceDN w:val="0"/>
        <w:adjustRightInd w:val="0"/>
        <w:spacing w:line="276" w:lineRule="auto"/>
        <w:jc w:val="both"/>
        <w:rPr>
          <w:rFonts w:ascii="Times New Roman" w:hAnsi="Times New Roman" w:cs="Times New Roman"/>
          <w:i/>
          <w:color w:val="000000" w:themeColor="text1"/>
          <w:lang w:val="ro-RO"/>
        </w:rPr>
      </w:pPr>
    </w:p>
    <w:p w:rsidR="00D86EAF" w:rsidRPr="00D86EAF" w:rsidRDefault="00C67AC9" w:rsidP="00D86EAF">
      <w:pPr>
        <w:numPr>
          <w:ilvl w:val="0"/>
          <w:numId w:val="11"/>
        </w:numPr>
        <w:spacing w:line="276" w:lineRule="auto"/>
        <w:ind w:left="360"/>
        <w:contextualSpacing/>
        <w:jc w:val="both"/>
        <w:rPr>
          <w:rFonts w:ascii="Times New Roman" w:hAnsi="Times New Roman" w:cs="Times New Roman"/>
          <w:b/>
          <w:i/>
          <w:color w:val="000000" w:themeColor="text1"/>
        </w:rPr>
      </w:pPr>
      <w:r w:rsidRPr="00D86EAF">
        <w:rPr>
          <w:rFonts w:ascii="Times New Roman" w:hAnsi="Times New Roman" w:cs="Times New Roman"/>
          <w:b/>
          <w:color w:val="000000" w:themeColor="text1"/>
        </w:rPr>
        <w:t xml:space="preserve">EG 4 : </w:t>
      </w:r>
      <w:r w:rsidRPr="00D86EAF">
        <w:rPr>
          <w:rFonts w:ascii="Times New Roman" w:hAnsi="Times New Roman" w:cs="Times New Roman"/>
          <w:b/>
          <w:bCs/>
          <w:iCs/>
          <w:color w:val="000000" w:themeColor="text1"/>
        </w:rPr>
        <w:t xml:space="preserve">Pentru proiectele legate de piețele locale, solicitantul va prezinta un concept de marketing adaptat la piața locală care să cuprindă, dacă este cazul, și o descriere a activităților de promovare propuse. </w:t>
      </w:r>
    </w:p>
    <w:p w:rsidR="00D86EAF" w:rsidRPr="00D86EAF" w:rsidRDefault="00D86EAF" w:rsidP="00D86EAF">
      <w:pPr>
        <w:spacing w:line="276" w:lineRule="auto"/>
        <w:contextualSpacing/>
        <w:jc w:val="both"/>
        <w:rPr>
          <w:rFonts w:ascii="Times New Roman" w:hAnsi="Times New Roman" w:cs="Times New Roman"/>
          <w:b/>
          <w:i/>
          <w:color w:val="000000" w:themeColor="text1"/>
        </w:rPr>
      </w:pPr>
    </w:p>
    <w:p w:rsidR="00D86EAF" w:rsidRPr="00D86EAF" w:rsidRDefault="00D86EAF" w:rsidP="00D86EAF">
      <w:pPr>
        <w:spacing w:line="276" w:lineRule="auto"/>
        <w:contextualSpacing/>
        <w:jc w:val="both"/>
        <w:rPr>
          <w:rFonts w:ascii="Times New Roman" w:hAnsi="Times New Roman" w:cs="Times New Roman"/>
          <w:b/>
          <w:i/>
          <w:color w:val="000000" w:themeColor="text1"/>
        </w:rPr>
      </w:pPr>
      <w:r w:rsidRPr="00D86EAF">
        <w:rPr>
          <w:rFonts w:ascii="Times New Roman" w:hAnsi="Times New Roman" w:cs="Times New Roman"/>
          <w:bCs/>
          <w:i/>
          <w:lang w:eastAsia="fr-FR"/>
        </w:rPr>
        <w:lastRenderedPageBreak/>
        <w:t xml:space="preserve">Documente de verificat: </w:t>
      </w:r>
    </w:p>
    <w:p w:rsidR="00D86EAF" w:rsidRPr="00D86EAF" w:rsidRDefault="00D86EAF" w:rsidP="00D86EAF">
      <w:pPr>
        <w:tabs>
          <w:tab w:val="left" w:pos="0"/>
        </w:tabs>
        <w:jc w:val="both"/>
        <w:rPr>
          <w:rFonts w:ascii="Times New Roman" w:hAnsi="Times New Roman" w:cs="Times New Roman"/>
          <w:lang w:val="it-IT"/>
        </w:rPr>
      </w:pPr>
      <w:r w:rsidRPr="00D86EAF">
        <w:rPr>
          <w:rFonts w:ascii="Times New Roman" w:hAnsi="Times New Roman" w:cs="Times New Roman"/>
          <w:lang w:val="it-IT"/>
        </w:rPr>
        <w:t>Studiul/Planul de marketing,  BI</w:t>
      </w:r>
    </w:p>
    <w:p w:rsidR="00D86EAF" w:rsidRPr="00D86EAF" w:rsidRDefault="00D86EAF" w:rsidP="00C67AC9">
      <w:pPr>
        <w:spacing w:line="276" w:lineRule="auto"/>
        <w:jc w:val="both"/>
        <w:rPr>
          <w:rFonts w:ascii="Times New Roman" w:hAnsi="Times New Roman" w:cs="Times New Roman"/>
          <w:i/>
          <w:color w:val="000000" w:themeColor="text1"/>
        </w:rPr>
      </w:pPr>
    </w:p>
    <w:p w:rsidR="00C67AC9" w:rsidRPr="00D86EAF" w:rsidRDefault="00C67AC9" w:rsidP="00C67AC9">
      <w:pPr>
        <w:spacing w:line="276" w:lineRule="auto"/>
        <w:jc w:val="both"/>
        <w:rPr>
          <w:rFonts w:ascii="Times New Roman" w:hAnsi="Times New Roman" w:cs="Times New Roman"/>
          <w:i/>
          <w:color w:val="000000" w:themeColor="text1"/>
        </w:rPr>
      </w:pPr>
      <w:r w:rsidRPr="00D86EAF">
        <w:rPr>
          <w:rFonts w:ascii="Times New Roman" w:hAnsi="Times New Roman" w:cs="Times New Roman"/>
          <w:i/>
          <w:color w:val="000000" w:themeColor="text1"/>
        </w:rPr>
        <w:t xml:space="preserve">Se verifica daca studiul/planul de marketing </w:t>
      </w:r>
      <w:r w:rsidRPr="00D86EAF">
        <w:rPr>
          <w:rFonts w:ascii="Times New Roman" w:hAnsi="Times New Roman" w:cs="Times New Roman"/>
          <w:i/>
          <w:color w:val="000000" w:themeColor="text1"/>
          <w:lang w:val="ro-RO"/>
        </w:rPr>
        <w:t>este prezentat si completat conform modelului cadru din Anexa 2 la Ghidul Solicitantului</w:t>
      </w:r>
      <w:r w:rsidRPr="00D86EAF">
        <w:rPr>
          <w:rFonts w:ascii="Times New Roman" w:hAnsi="Times New Roman" w:cs="Times New Roman"/>
          <w:i/>
          <w:color w:val="000000" w:themeColor="text1"/>
        </w:rPr>
        <w:t>. Pentru elaborarea Planului de marketing, solicitantul va ține cont de totalitatea cerințelor Ghidului Solicitantului, îndeplinireașidetaliereaacestoraurmând a fi cuprinsă în cadrul Planului de marketing. În cadrul studiului/ planului de marketing, solicitantul va prezenta modul în care, prinintermediulproiectului, va promova și comercializa produsele proprii pe piața locală.</w:t>
      </w:r>
    </w:p>
    <w:p w:rsidR="00C67AC9" w:rsidRPr="00D86EAF" w:rsidRDefault="00C67AC9" w:rsidP="00C67AC9">
      <w:pPr>
        <w:spacing w:line="276" w:lineRule="auto"/>
        <w:jc w:val="both"/>
        <w:rPr>
          <w:rFonts w:ascii="Times New Roman" w:hAnsi="Times New Roman" w:cs="Times New Roman"/>
          <w:i/>
          <w:color w:val="000000" w:themeColor="text1"/>
        </w:rPr>
      </w:pPr>
      <w:r w:rsidRPr="00D86EAF">
        <w:rPr>
          <w:rFonts w:ascii="Times New Roman" w:hAnsi="Times New Roman" w:cs="Times New Roman"/>
          <w:i/>
          <w:color w:val="000000" w:themeColor="text1"/>
        </w:rPr>
        <w:t>Planul de Marketing va cuprinde o prezentare clară și personalizată a proiectului propus spre finanțare și toți partenerii vor desfășura activități specifice în cadrul proiectului, înfuncție de drepturile și obligațiile asumate și stabilite în cadrul acordului de cooperare.</w:t>
      </w:r>
    </w:p>
    <w:p w:rsidR="00C67AC9" w:rsidRPr="00D86EAF" w:rsidRDefault="00C67AC9" w:rsidP="00C67AC9">
      <w:pPr>
        <w:spacing w:line="276" w:lineRule="auto"/>
        <w:jc w:val="both"/>
        <w:rPr>
          <w:rFonts w:ascii="Times New Roman" w:hAnsi="Times New Roman" w:cs="Times New Roman"/>
          <w:i/>
          <w:color w:val="000000" w:themeColor="text1"/>
        </w:rPr>
      </w:pPr>
      <w:r w:rsidRPr="00D86EAF">
        <w:rPr>
          <w:rFonts w:ascii="Times New Roman" w:hAnsi="Times New Roman" w:cs="Times New Roman"/>
          <w:i/>
          <w:color w:val="000000" w:themeColor="text1"/>
        </w:rPr>
        <w:t>Un proiect nu poate conține doar promovare. Promovarea nu poate fi decât o component secundară (maiputin de 50% din valoarea totală a cheltuielilor eligibile) a unui proiect prin care se propune înființarea și dezvoltarea pieței locale (conform definiției din capitolul Dicționar).</w:t>
      </w:r>
    </w:p>
    <w:p w:rsidR="00C67AC9" w:rsidRPr="00D86EAF" w:rsidRDefault="00C67AC9" w:rsidP="00C67AC9">
      <w:pPr>
        <w:spacing w:line="276" w:lineRule="auto"/>
        <w:jc w:val="both"/>
        <w:rPr>
          <w:rFonts w:ascii="Times New Roman" w:hAnsi="Times New Roman" w:cs="Times New Roman"/>
          <w:i/>
          <w:color w:val="000000" w:themeColor="text1"/>
        </w:rPr>
      </w:pPr>
      <w:r w:rsidRPr="00D86EAF">
        <w:rPr>
          <w:rFonts w:ascii="Times New Roman" w:hAnsi="Times New Roman" w:cs="Times New Roman"/>
          <w:i/>
          <w:color w:val="000000" w:themeColor="text1"/>
        </w:rPr>
        <w:t>Piața locală include atât mediul rural cât și pe cel urban. Produsele comercializate și/sau promovate pe piața locală pot proven atât din mediul rural câtși din cel urban.</w:t>
      </w:r>
    </w:p>
    <w:p w:rsidR="00D86EAF" w:rsidRPr="00D86EAF" w:rsidRDefault="00D86EAF" w:rsidP="00C67AC9">
      <w:pPr>
        <w:spacing w:line="276" w:lineRule="auto"/>
        <w:jc w:val="both"/>
        <w:rPr>
          <w:rFonts w:ascii="Times New Roman" w:hAnsi="Times New Roman" w:cs="Times New Roman"/>
          <w:i/>
          <w:color w:val="000000" w:themeColor="text1"/>
        </w:rPr>
      </w:pPr>
    </w:p>
    <w:p w:rsidR="00D86EAF" w:rsidRPr="00D86EAF" w:rsidRDefault="00D86EAF" w:rsidP="00D86EAF">
      <w:pPr>
        <w:pStyle w:val="ListParagraph"/>
        <w:numPr>
          <w:ilvl w:val="0"/>
          <w:numId w:val="31"/>
        </w:numPr>
        <w:spacing w:before="120" w:after="120"/>
        <w:jc w:val="both"/>
        <w:rPr>
          <w:rFonts w:ascii="Times New Roman" w:hAnsi="Times New Roman" w:cs="Times New Roman"/>
          <w:b/>
        </w:rPr>
      </w:pPr>
      <w:r w:rsidRPr="00D86EAF">
        <w:rPr>
          <w:rFonts w:ascii="Times New Roman" w:hAnsi="Times New Roman" w:cs="Times New Roman"/>
          <w:b/>
          <w:color w:val="000000" w:themeColor="text1"/>
        </w:rPr>
        <w:t xml:space="preserve">EG5 </w:t>
      </w:r>
      <w:r w:rsidRPr="00D86EAF">
        <w:rPr>
          <w:rFonts w:ascii="Times New Roman" w:hAnsi="Times New Roman" w:cs="Times New Roman"/>
          <w:b/>
        </w:rPr>
        <w:t>Proiectul de cooperare propus va fi nou și nu va fi în curs de desfășurare sau finalizat</w:t>
      </w:r>
    </w:p>
    <w:p w:rsidR="00D86EAF" w:rsidRPr="00D86EAF" w:rsidRDefault="00D86EAF" w:rsidP="00D86EAF">
      <w:pPr>
        <w:tabs>
          <w:tab w:val="left" w:pos="284"/>
        </w:tabs>
        <w:jc w:val="both"/>
        <w:rPr>
          <w:rFonts w:ascii="Times New Roman" w:eastAsia="Times New Roman" w:hAnsi="Times New Roman" w:cs="Times New Roman"/>
          <w:i/>
        </w:rPr>
      </w:pPr>
      <w:r w:rsidRPr="00D86EAF">
        <w:rPr>
          <w:rFonts w:ascii="Times New Roman" w:hAnsi="Times New Roman" w:cs="Times New Roman"/>
          <w:i/>
        </w:rPr>
        <w:t>Documente de verificat:</w:t>
      </w:r>
    </w:p>
    <w:p w:rsidR="00D86EAF" w:rsidRDefault="00D86EAF" w:rsidP="00D86EAF">
      <w:pPr>
        <w:tabs>
          <w:tab w:val="left" w:pos="284"/>
        </w:tabs>
        <w:jc w:val="both"/>
        <w:rPr>
          <w:rFonts w:ascii="Times New Roman" w:hAnsi="Times New Roman" w:cs="Times New Roman"/>
        </w:rPr>
      </w:pPr>
      <w:r w:rsidRPr="00D86EAF">
        <w:rPr>
          <w:rFonts w:ascii="Times New Roman" w:hAnsi="Times New Roman" w:cs="Times New Roman"/>
        </w:rPr>
        <w:t>Declaraţia pe propria răspundere (F), Raspunsul AFIR, Studiul/Planul de Marketing, Acordul de Cooperare,</w:t>
      </w:r>
    </w:p>
    <w:p w:rsidR="00D86EAF" w:rsidRPr="00D86EAF" w:rsidRDefault="00D86EAF" w:rsidP="00D86EAF">
      <w:pPr>
        <w:tabs>
          <w:tab w:val="left" w:pos="284"/>
        </w:tabs>
        <w:jc w:val="both"/>
        <w:rPr>
          <w:rFonts w:ascii="Times New Roman" w:hAnsi="Times New Roman" w:cs="Times New Roman"/>
        </w:rPr>
      </w:pPr>
    </w:p>
    <w:p w:rsidR="00D86EAF" w:rsidRPr="00D86EAF" w:rsidRDefault="00D86EAF" w:rsidP="00D86EAF">
      <w:pPr>
        <w:pStyle w:val="Style26"/>
        <w:tabs>
          <w:tab w:val="left" w:pos="1469"/>
        </w:tabs>
        <w:spacing w:before="5" w:line="276" w:lineRule="auto"/>
        <w:jc w:val="both"/>
        <w:rPr>
          <w:rFonts w:ascii="Times New Roman" w:hAnsi="Times New Roman"/>
          <w:i/>
          <w:lang w:val="ro-RO" w:eastAsia="ro-RO"/>
        </w:rPr>
      </w:pPr>
      <w:r w:rsidRPr="00D86EAF">
        <w:rPr>
          <w:rFonts w:ascii="Times New Roman" w:hAnsi="Times New Roman"/>
          <w:i/>
          <w:lang w:val="ro-RO" w:eastAsia="ro-RO"/>
        </w:rPr>
        <w:t>Se verifică dacă există asumat angajamentul în această privință, în cadrul Declaraţiei pe propria răspundere (F).Se analizeaza componenta parteneriatelor cu proiecte identice. Daca parteneriatele au aceeasi componență și aceleași obiective, proiectul nu este eligibil.</w:t>
      </w:r>
    </w:p>
    <w:p w:rsidR="00D86EAF" w:rsidRPr="00D86EAF" w:rsidRDefault="00D86EAF" w:rsidP="00D86EAF">
      <w:pPr>
        <w:spacing w:before="120" w:after="120"/>
        <w:ind w:left="405"/>
        <w:jc w:val="both"/>
        <w:rPr>
          <w:rFonts w:ascii="Times New Roman" w:hAnsi="Times New Roman" w:cs="Times New Roman"/>
          <w:b/>
        </w:rPr>
      </w:pPr>
    </w:p>
    <w:p w:rsidR="00D86EAF" w:rsidRPr="00D86EAF" w:rsidRDefault="00D86EAF" w:rsidP="00D86EAF">
      <w:pPr>
        <w:pStyle w:val="ListParagraph"/>
        <w:numPr>
          <w:ilvl w:val="0"/>
          <w:numId w:val="31"/>
        </w:numPr>
        <w:jc w:val="both"/>
        <w:rPr>
          <w:rFonts w:ascii="Times New Roman" w:hAnsi="Times New Roman" w:cs="Times New Roman"/>
          <w:b/>
          <w:color w:val="000000" w:themeColor="text1"/>
        </w:rPr>
      </w:pPr>
      <w:r w:rsidRPr="00D86EAF">
        <w:rPr>
          <w:rFonts w:ascii="Times New Roman" w:hAnsi="Times New Roman" w:cs="Times New Roman"/>
          <w:b/>
        </w:rPr>
        <w:t xml:space="preserve">EG6 </w:t>
      </w:r>
      <w:r w:rsidRPr="00D86EAF">
        <w:rPr>
          <w:rFonts w:ascii="Times New Roman" w:eastAsia="Times New Roman" w:hAnsi="Times New Roman" w:cs="Times New Roman"/>
          <w:b/>
          <w:color w:val="000000"/>
        </w:rPr>
        <w:t xml:space="preserve">Dacă este cazul, solicitantul va respecta definițiile cu privire la lanțurile scurte de aprovizionare șI piețele locale stabilite în conformitate cu prevederile din articolul 11 din Regulamentul (UE) nr. 807/2014) </w:t>
      </w:r>
      <w:r w:rsidRPr="00D86EAF">
        <w:rPr>
          <w:rFonts w:ascii="Times New Roman" w:hAnsi="Times New Roman" w:cs="Times New Roman"/>
          <w:b/>
          <w:color w:val="000000" w:themeColor="text1"/>
        </w:rPr>
        <w:t>și descrise în secțiunea Informații specifice operațiunii din fișa măsurii.</w:t>
      </w:r>
    </w:p>
    <w:p w:rsidR="00D86EAF" w:rsidRDefault="00D86EAF" w:rsidP="00D86EAF">
      <w:pPr>
        <w:tabs>
          <w:tab w:val="left" w:pos="284"/>
        </w:tabs>
        <w:jc w:val="both"/>
        <w:rPr>
          <w:rFonts w:cs="Calibri"/>
          <w:i/>
        </w:rPr>
      </w:pPr>
    </w:p>
    <w:p w:rsidR="00D86EAF" w:rsidRPr="00D86EAF" w:rsidRDefault="00D86EAF" w:rsidP="00D86EAF">
      <w:pPr>
        <w:tabs>
          <w:tab w:val="left" w:pos="284"/>
        </w:tabs>
        <w:jc w:val="both"/>
        <w:rPr>
          <w:rFonts w:eastAsia="Times New Roman" w:cs="Calibri"/>
          <w:i/>
        </w:rPr>
      </w:pPr>
      <w:r w:rsidRPr="00D86EAF">
        <w:rPr>
          <w:rFonts w:cs="Calibri"/>
          <w:i/>
        </w:rPr>
        <w:t>Documente de verificat:</w:t>
      </w:r>
    </w:p>
    <w:p w:rsidR="00D86EAF" w:rsidRPr="00D86EAF" w:rsidRDefault="00D86EAF" w:rsidP="00D86EAF">
      <w:pPr>
        <w:jc w:val="both"/>
        <w:rPr>
          <w:rFonts w:cs="Calibri"/>
          <w:lang w:val="pt-BR"/>
        </w:rPr>
      </w:pPr>
      <w:r w:rsidRPr="00D86EAF">
        <w:rPr>
          <w:rFonts w:cs="Calibri"/>
          <w:lang w:val="pt-BR"/>
        </w:rPr>
        <w:t>Studiul/Planul de Marketing, BI</w:t>
      </w:r>
    </w:p>
    <w:p w:rsidR="00D86EAF" w:rsidRPr="00D86EAF" w:rsidRDefault="00D86EAF" w:rsidP="00D86EAF">
      <w:pPr>
        <w:jc w:val="both"/>
        <w:rPr>
          <w:rFonts w:cs="Calibri"/>
          <w:lang w:val="pt-BR"/>
        </w:rPr>
      </w:pPr>
    </w:p>
    <w:p w:rsidR="00D86EAF" w:rsidRPr="00D86EAF" w:rsidRDefault="00D86EAF" w:rsidP="00D86EAF">
      <w:pPr>
        <w:widowControl w:val="0"/>
        <w:autoSpaceDE w:val="0"/>
        <w:autoSpaceDN w:val="0"/>
        <w:adjustRightInd w:val="0"/>
        <w:spacing w:line="276" w:lineRule="auto"/>
        <w:jc w:val="both"/>
        <w:rPr>
          <w:rFonts w:ascii="Times New Roman" w:hAnsi="Times New Roman" w:cs="Times New Roman"/>
          <w:i/>
          <w:color w:val="000000" w:themeColor="text1"/>
        </w:rPr>
      </w:pPr>
      <w:r w:rsidRPr="00D86EAF">
        <w:rPr>
          <w:rFonts w:ascii="Times New Roman" w:hAnsi="Times New Roman" w:cs="Times New Roman"/>
          <w:i/>
          <w:color w:val="000000" w:themeColor="text1"/>
        </w:rPr>
        <w:t xml:space="preserve">Dacă proiectul se referă la piete locale bazateexclusiv pe lanțuriscurte se vor lua în considerare doar caracteristicile obligatorii ale lanțurilor scurte (nu se analizează distanța dintre punctul de origine al produsului și locul comercializării ci doar numărul de intermediari). </w:t>
      </w:r>
    </w:p>
    <w:p w:rsidR="00302E72" w:rsidRPr="00D86EAF" w:rsidRDefault="00D86EAF" w:rsidP="00302E72">
      <w:pPr>
        <w:spacing w:line="276" w:lineRule="auto"/>
        <w:jc w:val="both"/>
        <w:rPr>
          <w:rFonts w:ascii="Times New Roman" w:hAnsi="Times New Roman" w:cs="Times New Roman"/>
          <w:i/>
          <w:color w:val="000000" w:themeColor="text1"/>
        </w:rPr>
      </w:pPr>
      <w:r w:rsidRPr="00D86EAF">
        <w:rPr>
          <w:rFonts w:ascii="Times New Roman" w:hAnsi="Times New Roman" w:cs="Times New Roman"/>
          <w:i/>
          <w:color w:val="000000" w:themeColor="text1"/>
        </w:rPr>
        <w:t>Dacă piața locală nu este bazată doar pe lanțuri scurte atunci se vor lua în considerare caracteristicile obligatorii ale piețelor locale (distanța geografică dintre punctul de origine al produsului și locul comercializării).</w:t>
      </w:r>
    </w:p>
    <w:p w:rsidR="00302E72" w:rsidRPr="00D86EAF" w:rsidRDefault="00302E72" w:rsidP="00302E72">
      <w:pPr>
        <w:widowControl w:val="0"/>
        <w:autoSpaceDE w:val="0"/>
        <w:autoSpaceDN w:val="0"/>
        <w:adjustRightInd w:val="0"/>
        <w:spacing w:line="276" w:lineRule="auto"/>
        <w:jc w:val="both"/>
        <w:rPr>
          <w:rFonts w:ascii="Times New Roman" w:hAnsi="Times New Roman" w:cs="Times New Roman"/>
          <w:i/>
          <w:color w:val="000000" w:themeColor="text1"/>
          <w:lang w:val="ro-RO"/>
        </w:rPr>
      </w:pPr>
    </w:p>
    <w:p w:rsidR="00302E72" w:rsidRPr="00D86EAF" w:rsidRDefault="00302E72" w:rsidP="00302E72">
      <w:pPr>
        <w:spacing w:line="276" w:lineRule="auto"/>
        <w:jc w:val="both"/>
        <w:rPr>
          <w:rFonts w:ascii="Times New Roman" w:hAnsi="Times New Roman" w:cs="Times New Roman"/>
          <w:i/>
          <w:color w:val="000000" w:themeColor="text1"/>
        </w:rPr>
      </w:pPr>
    </w:p>
    <w:p w:rsidR="00302E72" w:rsidRDefault="00302E72" w:rsidP="00302E72">
      <w:pPr>
        <w:numPr>
          <w:ilvl w:val="0"/>
          <w:numId w:val="11"/>
        </w:numPr>
        <w:spacing w:line="276" w:lineRule="auto"/>
        <w:ind w:left="360"/>
        <w:contextualSpacing/>
        <w:jc w:val="both"/>
        <w:rPr>
          <w:rFonts w:ascii="Times New Roman" w:hAnsi="Times New Roman" w:cs="Times New Roman"/>
          <w:b/>
          <w:color w:val="000000" w:themeColor="text1"/>
        </w:rPr>
      </w:pPr>
      <w:r w:rsidRPr="00D86EAF">
        <w:rPr>
          <w:rFonts w:ascii="Times New Roman" w:hAnsi="Times New Roman" w:cs="Times New Roman"/>
          <w:b/>
          <w:color w:val="000000" w:themeColor="text1"/>
        </w:rPr>
        <w:t>EG 7 : Partenerii care sunt fermieriisidesfasoaraactivitatileagricoleîntr-una din unitățileadministrativ – teritoriale din Anexa STP aferentăCadruluiNațional de Implementare STP șiactiveazăînsectorulpomicol (exceptândcultura de căpșuniîn sere șisolarii)</w:t>
      </w:r>
    </w:p>
    <w:p w:rsidR="009A1246" w:rsidRDefault="009A1246" w:rsidP="009A1246">
      <w:pPr>
        <w:pStyle w:val="NormalWeb"/>
        <w:overflowPunct w:val="0"/>
        <w:autoSpaceDE w:val="0"/>
        <w:autoSpaceDN w:val="0"/>
        <w:adjustRightInd w:val="0"/>
        <w:jc w:val="both"/>
        <w:rPr>
          <w:rFonts w:ascii="Calibri" w:hAnsi="Calibri" w:cs="Calibri"/>
          <w:bCs/>
          <w:i/>
          <w:lang w:val="ro-RO" w:eastAsia="fr-FR"/>
        </w:rPr>
      </w:pPr>
    </w:p>
    <w:p w:rsidR="009A1246" w:rsidRPr="00552D49" w:rsidRDefault="009A1246" w:rsidP="009A1246">
      <w:pPr>
        <w:pStyle w:val="NormalWeb"/>
        <w:overflowPunct w:val="0"/>
        <w:autoSpaceDE w:val="0"/>
        <w:autoSpaceDN w:val="0"/>
        <w:adjustRightInd w:val="0"/>
        <w:jc w:val="both"/>
        <w:rPr>
          <w:rFonts w:ascii="Calibri" w:hAnsi="Calibri"/>
          <w:b/>
          <w:bCs/>
          <w:i/>
          <w:lang w:val="ro-RO" w:eastAsia="fr-FR"/>
        </w:rPr>
      </w:pPr>
      <w:r w:rsidRPr="00552D49">
        <w:rPr>
          <w:rFonts w:ascii="Calibri" w:hAnsi="Calibri" w:cs="Calibri"/>
          <w:bCs/>
          <w:i/>
          <w:lang w:val="ro-RO" w:eastAsia="fr-FR"/>
        </w:rPr>
        <w:t>Documente de verificat:</w:t>
      </w:r>
    </w:p>
    <w:p w:rsidR="009A1246" w:rsidRPr="009A1246" w:rsidRDefault="009A1246" w:rsidP="009A1246">
      <w:pPr>
        <w:spacing w:line="276" w:lineRule="auto"/>
        <w:jc w:val="both"/>
        <w:rPr>
          <w:rFonts w:ascii="Times New Roman" w:hAnsi="Times New Roman" w:cs="Times New Roman"/>
          <w:b/>
          <w:color w:val="000000" w:themeColor="text1"/>
        </w:rPr>
      </w:pPr>
      <w:r w:rsidRPr="009A1246">
        <w:rPr>
          <w:rFonts w:ascii="Calibri" w:hAnsi="Calibri" w:cs="Calibri"/>
          <w:bCs/>
          <w:lang w:val="ro-RO" w:eastAsia="fr-FR"/>
        </w:rPr>
        <w:t>Se va avea în vedere sediul pentru instituțiile publice, sediul social al beneficiarului pentru persoana juridica, PFA, II, IF și UAT în care este localizata majoritar exploatatia pentru persoanele fizice.</w:t>
      </w:r>
    </w:p>
    <w:p w:rsidR="00D86EAF" w:rsidRPr="00D86EAF" w:rsidRDefault="00D86EAF" w:rsidP="00D86EAF">
      <w:pPr>
        <w:spacing w:line="276" w:lineRule="auto"/>
        <w:contextualSpacing/>
        <w:jc w:val="both"/>
        <w:rPr>
          <w:rFonts w:ascii="Times New Roman" w:hAnsi="Times New Roman" w:cs="Times New Roman"/>
          <w:b/>
          <w:color w:val="000000" w:themeColor="text1"/>
        </w:rPr>
      </w:pPr>
    </w:p>
    <w:p w:rsidR="00302E72" w:rsidRPr="00D86EAF" w:rsidRDefault="00302E72" w:rsidP="00302E72">
      <w:pPr>
        <w:overflowPunct w:val="0"/>
        <w:autoSpaceDE w:val="0"/>
        <w:autoSpaceDN w:val="0"/>
        <w:adjustRightInd w:val="0"/>
        <w:jc w:val="both"/>
        <w:rPr>
          <w:rFonts w:ascii="Times New Roman" w:hAnsi="Times New Roman" w:cs="Times New Roman"/>
          <w:bCs/>
          <w:i/>
          <w:color w:val="000000" w:themeColor="text1"/>
          <w:lang w:val="ro-RO" w:eastAsia="fr-FR"/>
        </w:rPr>
      </w:pPr>
      <w:r w:rsidRPr="00D86EAF">
        <w:rPr>
          <w:rFonts w:ascii="Times New Roman" w:hAnsi="Times New Roman" w:cs="Times New Roman"/>
          <w:bCs/>
          <w:i/>
          <w:color w:val="000000" w:themeColor="text1"/>
          <w:lang w:val="ro-RO" w:eastAsia="fr-FR"/>
        </w:rPr>
        <w:t xml:space="preserve">Se va avea în vedere sediul pentru instituțiile publice, sediul social al beneficiarului pentru persoana juridica, PFA, II, IF și UAT în care este localizata majoritar exploatatia pentru persoanele fizice. </w:t>
      </w:r>
    </w:p>
    <w:p w:rsidR="00302E72" w:rsidRPr="00D86EAF" w:rsidRDefault="00302E72" w:rsidP="00302E72">
      <w:pPr>
        <w:overflowPunct w:val="0"/>
        <w:autoSpaceDE w:val="0"/>
        <w:autoSpaceDN w:val="0"/>
        <w:adjustRightInd w:val="0"/>
        <w:ind w:left="720"/>
        <w:jc w:val="both"/>
        <w:rPr>
          <w:rFonts w:ascii="Times New Roman" w:hAnsi="Times New Roman" w:cs="Times New Roman"/>
          <w:bCs/>
          <w:i/>
          <w:color w:val="000000" w:themeColor="text1"/>
          <w:lang w:val="ro-RO" w:eastAsia="fr-FR"/>
        </w:rPr>
      </w:pPr>
    </w:p>
    <w:p w:rsidR="00302E72" w:rsidRPr="009A1246" w:rsidRDefault="00302E72" w:rsidP="00302E72">
      <w:pPr>
        <w:numPr>
          <w:ilvl w:val="0"/>
          <w:numId w:val="11"/>
        </w:numPr>
        <w:spacing w:line="276" w:lineRule="auto"/>
        <w:ind w:left="360"/>
        <w:contextualSpacing/>
        <w:jc w:val="both"/>
        <w:rPr>
          <w:rFonts w:ascii="Times New Roman" w:hAnsi="Times New Roman" w:cs="Times New Roman"/>
          <w:b/>
          <w:color w:val="000000" w:themeColor="text1"/>
        </w:rPr>
      </w:pPr>
      <w:r w:rsidRPr="00D86EAF">
        <w:rPr>
          <w:rFonts w:ascii="Times New Roman" w:hAnsi="Times New Roman" w:cs="Times New Roman"/>
          <w:b/>
          <w:color w:val="000000" w:themeColor="text1"/>
        </w:rPr>
        <w:t>EG 8 : P</w:t>
      </w:r>
      <w:r w:rsidRPr="00D86EAF">
        <w:rPr>
          <w:rFonts w:ascii="Times New Roman" w:hAnsi="Times New Roman" w:cs="Times New Roman"/>
          <w:b/>
          <w:color w:val="000000" w:themeColor="text1"/>
          <w:lang w:val="ro-RO"/>
        </w:rPr>
        <w:t>artenerii care sunt GP/Cooperative își desfășoară activitățile agricole într-una din unitățile administrativ – teritoriale din Anexa aferentă  Cadrului Național de Implementare a STP și activează în sectorul pomicol (exceptând cultura de căpșuni în sere și solarii).</w:t>
      </w:r>
    </w:p>
    <w:p w:rsidR="009A1246" w:rsidRDefault="009A1246" w:rsidP="009A1246">
      <w:pPr>
        <w:pStyle w:val="NormalWeb"/>
        <w:overflowPunct w:val="0"/>
        <w:autoSpaceDE w:val="0"/>
        <w:autoSpaceDN w:val="0"/>
        <w:adjustRightInd w:val="0"/>
        <w:jc w:val="both"/>
        <w:rPr>
          <w:rFonts w:ascii="Calibri" w:hAnsi="Calibri" w:cs="Calibri"/>
          <w:bCs/>
          <w:i/>
          <w:lang w:val="fr-FR" w:eastAsia="fr-FR"/>
        </w:rPr>
      </w:pPr>
    </w:p>
    <w:p w:rsidR="009A1246" w:rsidRPr="00552D49" w:rsidRDefault="009A1246" w:rsidP="009A1246">
      <w:pPr>
        <w:pStyle w:val="NormalWeb"/>
        <w:overflowPunct w:val="0"/>
        <w:autoSpaceDE w:val="0"/>
        <w:autoSpaceDN w:val="0"/>
        <w:adjustRightInd w:val="0"/>
        <w:jc w:val="both"/>
        <w:rPr>
          <w:rFonts w:ascii="Calibri" w:hAnsi="Calibri" w:cs="Calibri"/>
          <w:bCs/>
          <w:i/>
          <w:lang w:val="fr-FR" w:eastAsia="fr-FR"/>
        </w:rPr>
      </w:pPr>
      <w:r w:rsidRPr="00552D49">
        <w:rPr>
          <w:rFonts w:ascii="Calibri" w:hAnsi="Calibri" w:cs="Calibri"/>
          <w:bCs/>
          <w:i/>
          <w:lang w:val="fr-FR" w:eastAsia="fr-FR"/>
        </w:rPr>
        <w:t>Documente de verificat:</w:t>
      </w:r>
    </w:p>
    <w:p w:rsidR="009A1246" w:rsidRPr="009A1246" w:rsidRDefault="009A1246" w:rsidP="009A1246">
      <w:pPr>
        <w:pStyle w:val="NormalWeb"/>
        <w:overflowPunct w:val="0"/>
        <w:autoSpaceDE w:val="0"/>
        <w:autoSpaceDN w:val="0"/>
        <w:adjustRightInd w:val="0"/>
        <w:jc w:val="both"/>
        <w:rPr>
          <w:rFonts w:ascii="Calibri" w:hAnsi="Calibri" w:cs="Calibri"/>
          <w:bCs/>
          <w:lang w:val="fr-FR" w:eastAsia="fr-FR"/>
        </w:rPr>
      </w:pPr>
      <w:r w:rsidRPr="009A1246">
        <w:rPr>
          <w:rFonts w:ascii="Calibri" w:hAnsi="Calibri" w:cs="Calibri"/>
          <w:bCs/>
          <w:lang w:val="fr-FR" w:eastAsia="fr-FR"/>
        </w:rPr>
        <w:t>Se va avea în vedere sediul social al beneficiarului.</w:t>
      </w:r>
    </w:p>
    <w:p w:rsidR="00D86EAF" w:rsidRPr="009A1246" w:rsidRDefault="009A1246" w:rsidP="009A1246">
      <w:pPr>
        <w:spacing w:line="276" w:lineRule="auto"/>
        <w:contextualSpacing/>
        <w:jc w:val="both"/>
        <w:rPr>
          <w:rFonts w:ascii="Times New Roman" w:hAnsi="Times New Roman" w:cs="Times New Roman"/>
          <w:b/>
          <w:color w:val="000000" w:themeColor="text1"/>
        </w:rPr>
      </w:pPr>
      <w:r w:rsidRPr="009A1246">
        <w:rPr>
          <w:rFonts w:cs="Calibri"/>
          <w:bCs/>
          <w:lang w:val="fr-FR" w:eastAsia="fr-FR"/>
        </w:rPr>
        <w:t>Condiția de eligibilitate se aplica si altor forme asociative care desfășoară activități agricole.</w:t>
      </w:r>
    </w:p>
    <w:p w:rsidR="009A1246" w:rsidRDefault="009A1246" w:rsidP="00302E72">
      <w:pPr>
        <w:spacing w:line="276" w:lineRule="auto"/>
        <w:jc w:val="both"/>
        <w:rPr>
          <w:rFonts w:ascii="Times New Roman" w:hAnsi="Times New Roman" w:cs="Times New Roman"/>
          <w:bCs/>
          <w:i/>
          <w:color w:val="000000" w:themeColor="text1"/>
          <w:lang w:val="fr-FR" w:eastAsia="fr-FR"/>
        </w:rPr>
      </w:pPr>
    </w:p>
    <w:p w:rsidR="009A1246" w:rsidRDefault="009A1246" w:rsidP="00302E72">
      <w:pPr>
        <w:spacing w:line="276" w:lineRule="auto"/>
        <w:jc w:val="both"/>
        <w:rPr>
          <w:rFonts w:ascii="Times New Roman" w:hAnsi="Times New Roman" w:cs="Times New Roman"/>
          <w:bCs/>
          <w:i/>
          <w:color w:val="000000" w:themeColor="text1"/>
          <w:lang w:val="fr-FR" w:eastAsia="fr-FR"/>
        </w:rPr>
      </w:pPr>
    </w:p>
    <w:p w:rsidR="00302E72" w:rsidRPr="00D86EAF" w:rsidRDefault="00302E72" w:rsidP="00302E72">
      <w:pPr>
        <w:spacing w:line="276" w:lineRule="auto"/>
        <w:jc w:val="both"/>
        <w:rPr>
          <w:rFonts w:ascii="Times New Roman" w:hAnsi="Times New Roman" w:cs="Times New Roman"/>
          <w:bCs/>
          <w:i/>
          <w:iCs/>
          <w:color w:val="000000" w:themeColor="text1"/>
          <w:lang w:val="fr-FR"/>
        </w:rPr>
      </w:pPr>
      <w:r w:rsidRPr="00D86EAF">
        <w:rPr>
          <w:rFonts w:ascii="Times New Roman" w:hAnsi="Times New Roman" w:cs="Times New Roman"/>
          <w:bCs/>
          <w:i/>
          <w:color w:val="000000" w:themeColor="text1"/>
          <w:lang w:val="fr-FR" w:eastAsia="fr-FR"/>
        </w:rPr>
        <w:t xml:space="preserve">Se va aveaînvederesediul social al beneficiarului. </w:t>
      </w:r>
      <w:r w:rsidRPr="00D86EAF">
        <w:rPr>
          <w:rFonts w:ascii="Times New Roman" w:hAnsi="Times New Roman" w:cs="Times New Roman"/>
          <w:bCs/>
          <w:i/>
          <w:iCs/>
          <w:color w:val="000000" w:themeColor="text1"/>
          <w:lang w:val="fr-FR"/>
        </w:rPr>
        <w:t>Se verificăamplasamentulconformAnexei STP respectându-se condițiile de aplicare, avându-se învedere UAT in care este inregistrataexploatatiasausediul social al formeiasociative.</w:t>
      </w:r>
    </w:p>
    <w:p w:rsidR="00302E72" w:rsidRDefault="00302E72" w:rsidP="00302E72">
      <w:pPr>
        <w:overflowPunct w:val="0"/>
        <w:autoSpaceDE w:val="0"/>
        <w:autoSpaceDN w:val="0"/>
        <w:adjustRightInd w:val="0"/>
        <w:jc w:val="both"/>
        <w:rPr>
          <w:rFonts w:ascii="Times New Roman" w:hAnsi="Times New Roman" w:cs="Times New Roman"/>
          <w:bCs/>
          <w:i/>
          <w:color w:val="000000" w:themeColor="text1"/>
          <w:lang w:val="fr-FR" w:eastAsia="fr-FR"/>
        </w:rPr>
      </w:pPr>
      <w:r w:rsidRPr="00D86EAF">
        <w:rPr>
          <w:rFonts w:ascii="Times New Roman" w:hAnsi="Times New Roman" w:cs="Times New Roman"/>
          <w:bCs/>
          <w:i/>
          <w:color w:val="000000" w:themeColor="text1"/>
          <w:lang w:val="fr-FR" w:eastAsia="fr-FR"/>
        </w:rPr>
        <w:t>Condiția de eligibilitate se aplica si altor forme asociative care desfășoarăactivități agricole.</w:t>
      </w:r>
    </w:p>
    <w:p w:rsidR="00D86EAF" w:rsidRPr="00D86EAF" w:rsidRDefault="00D86EAF" w:rsidP="00302E72">
      <w:pPr>
        <w:overflowPunct w:val="0"/>
        <w:autoSpaceDE w:val="0"/>
        <w:autoSpaceDN w:val="0"/>
        <w:adjustRightInd w:val="0"/>
        <w:jc w:val="both"/>
        <w:rPr>
          <w:rFonts w:ascii="Times New Roman" w:hAnsi="Times New Roman" w:cs="Times New Roman"/>
          <w:bCs/>
          <w:i/>
          <w:color w:val="000000" w:themeColor="text1"/>
          <w:lang w:val="fr-FR" w:eastAsia="fr-FR"/>
        </w:rPr>
      </w:pPr>
    </w:p>
    <w:p w:rsidR="003D4B60" w:rsidRPr="00D86EAF" w:rsidRDefault="003D4B60" w:rsidP="00DA005D">
      <w:pPr>
        <w:pStyle w:val="Style4"/>
        <w:widowControl/>
        <w:spacing w:before="5" w:line="276" w:lineRule="auto"/>
        <w:rPr>
          <w:rStyle w:val="FontStyle77"/>
          <w:rFonts w:ascii="Times New Roman" w:hAnsi="Times New Roman" w:cs="Times New Roman"/>
          <w:sz w:val="24"/>
          <w:szCs w:val="24"/>
          <w:u w:val="single"/>
          <w:lang w:val="ro-RO" w:eastAsia="ro-RO"/>
        </w:rPr>
      </w:pPr>
    </w:p>
    <w:p w:rsidR="006743DD" w:rsidRDefault="006743DD" w:rsidP="00DA005D">
      <w:pPr>
        <w:pStyle w:val="Style4"/>
        <w:widowControl/>
        <w:spacing w:before="5" w:line="276" w:lineRule="auto"/>
        <w:rPr>
          <w:rStyle w:val="FontStyle77"/>
          <w:rFonts w:ascii="Times New Roman" w:hAnsi="Times New Roman" w:cs="Times New Roman"/>
          <w:sz w:val="24"/>
          <w:szCs w:val="24"/>
          <w:u w:val="single"/>
          <w:lang w:val="ro-RO" w:eastAsia="ro-RO"/>
        </w:rPr>
      </w:pPr>
      <w:r w:rsidRPr="00D86EAF">
        <w:rPr>
          <w:rStyle w:val="FontStyle77"/>
          <w:rFonts w:ascii="Times New Roman" w:hAnsi="Times New Roman" w:cs="Times New Roman"/>
          <w:sz w:val="24"/>
          <w:szCs w:val="24"/>
          <w:u w:val="single"/>
          <w:lang w:val="ro-RO" w:eastAsia="ro-RO"/>
        </w:rPr>
        <w:t>Conditii de eligibilitate pentru solicitanti</w:t>
      </w:r>
    </w:p>
    <w:p w:rsidR="009A1246" w:rsidRPr="00D86EAF" w:rsidRDefault="009A1246" w:rsidP="00DA005D">
      <w:pPr>
        <w:pStyle w:val="Style4"/>
        <w:widowControl/>
        <w:spacing w:before="5" w:line="276" w:lineRule="auto"/>
        <w:rPr>
          <w:rStyle w:val="FontStyle77"/>
          <w:rFonts w:ascii="Times New Roman" w:hAnsi="Times New Roman" w:cs="Times New Roman"/>
          <w:sz w:val="24"/>
          <w:szCs w:val="24"/>
          <w:u w:val="single"/>
          <w:lang w:val="ro-RO" w:eastAsia="ro-RO"/>
        </w:rPr>
      </w:pPr>
    </w:p>
    <w:p w:rsidR="006743DD" w:rsidRPr="00D86EAF" w:rsidRDefault="006743DD" w:rsidP="00DA005D">
      <w:pPr>
        <w:pStyle w:val="Style26"/>
        <w:widowControl/>
        <w:numPr>
          <w:ilvl w:val="0"/>
          <w:numId w:val="2"/>
        </w:numPr>
        <w:tabs>
          <w:tab w:val="left" w:pos="1469"/>
        </w:tabs>
        <w:spacing w:before="5" w:line="276" w:lineRule="auto"/>
        <w:jc w:val="both"/>
        <w:rPr>
          <w:rStyle w:val="FontStyle75"/>
          <w:rFonts w:ascii="Times New Roman" w:hAnsi="Times New Roman" w:cs="Times New Roman"/>
          <w:sz w:val="24"/>
          <w:szCs w:val="24"/>
          <w:lang w:val="ro-RO" w:eastAsia="ro-RO"/>
        </w:rPr>
      </w:pPr>
      <w:r w:rsidRPr="00D86EAF">
        <w:rPr>
          <w:rStyle w:val="FontStyle75"/>
          <w:rFonts w:ascii="Times New Roman" w:hAnsi="Times New Roman" w:cs="Times New Roman"/>
          <w:sz w:val="24"/>
          <w:szCs w:val="24"/>
          <w:lang w:val="ro-RO" w:eastAsia="ro-RO"/>
        </w:rPr>
        <w:t>Solicitantulnu trebuie sa fie înregistrat în Registrul debitorilor AFIR, nici pentru Programul SAPARD, nici pentru FEADR, s</w:t>
      </w:r>
      <w:r w:rsidR="001258A6" w:rsidRPr="00D86EAF">
        <w:rPr>
          <w:rStyle w:val="FontStyle75"/>
          <w:rFonts w:ascii="Times New Roman" w:hAnsi="Times New Roman" w:cs="Times New Roman"/>
          <w:sz w:val="24"/>
          <w:szCs w:val="24"/>
          <w:lang w:val="ro-RO" w:eastAsia="ro-RO"/>
        </w:rPr>
        <w:t>au daca este, trebuie sa achit</w:t>
      </w:r>
      <w:r w:rsidRPr="00D86EAF">
        <w:rPr>
          <w:rStyle w:val="FontStyle75"/>
          <w:rFonts w:ascii="Times New Roman" w:hAnsi="Times New Roman" w:cs="Times New Roman"/>
          <w:sz w:val="24"/>
          <w:szCs w:val="24"/>
          <w:lang w:val="ro-RO" w:eastAsia="ro-RO"/>
        </w:rPr>
        <w:t>e integral datoria faţă de AFIR, inclusiv dobânzile şi majorările de întârziere până la semnarea contractelor de finanţare.</w:t>
      </w:r>
    </w:p>
    <w:p w:rsidR="006743DD" w:rsidRPr="00D86EAF" w:rsidRDefault="006743DD" w:rsidP="00DA005D">
      <w:pPr>
        <w:pStyle w:val="Style26"/>
        <w:widowControl/>
        <w:numPr>
          <w:ilvl w:val="0"/>
          <w:numId w:val="2"/>
        </w:numPr>
        <w:tabs>
          <w:tab w:val="left" w:pos="1469"/>
        </w:tabs>
        <w:spacing w:line="276" w:lineRule="auto"/>
        <w:jc w:val="both"/>
        <w:rPr>
          <w:rStyle w:val="FontStyle75"/>
          <w:rFonts w:ascii="Times New Roman" w:hAnsi="Times New Roman" w:cs="Times New Roman"/>
          <w:sz w:val="24"/>
          <w:szCs w:val="24"/>
          <w:lang w:val="ro-RO" w:eastAsia="ro-RO"/>
        </w:rPr>
      </w:pPr>
      <w:r w:rsidRPr="00D86EAF">
        <w:rPr>
          <w:rStyle w:val="FontStyle75"/>
          <w:rFonts w:ascii="Times New Roman" w:hAnsi="Times New Roman" w:cs="Times New Roman"/>
          <w:sz w:val="24"/>
          <w:szCs w:val="24"/>
          <w:lang w:val="ro-RO" w:eastAsia="ro-RO"/>
        </w:rPr>
        <w:t>Solicitantultrebuie sa-si insuseasca în totalitate angajamentele asumate în secţiunea (F) din CF - Declaraţia pe proprie răspundere.</w:t>
      </w:r>
    </w:p>
    <w:p w:rsidR="006743DD" w:rsidRPr="00D86EAF" w:rsidRDefault="006743DD" w:rsidP="00DA005D">
      <w:pPr>
        <w:pStyle w:val="Style26"/>
        <w:widowControl/>
        <w:tabs>
          <w:tab w:val="left" w:pos="1469"/>
        </w:tabs>
        <w:spacing w:before="5" w:line="276" w:lineRule="auto"/>
        <w:jc w:val="both"/>
        <w:rPr>
          <w:rStyle w:val="FontStyle75"/>
          <w:rFonts w:ascii="Times New Roman" w:hAnsi="Times New Roman" w:cs="Times New Roman"/>
          <w:sz w:val="24"/>
          <w:szCs w:val="24"/>
          <w:lang w:val="ro-RO" w:eastAsia="ro-RO"/>
        </w:rPr>
      </w:pPr>
    </w:p>
    <w:p w:rsidR="006743DD" w:rsidRPr="00D86EAF" w:rsidRDefault="006743DD" w:rsidP="00DA005D">
      <w:pPr>
        <w:spacing w:line="276" w:lineRule="auto"/>
        <w:jc w:val="both"/>
        <w:rPr>
          <w:rFonts w:ascii="Times New Roman" w:hAnsi="Times New Roman" w:cs="Times New Roman"/>
          <w:b/>
          <w:bCs/>
          <w:iCs/>
          <w:color w:val="000000" w:themeColor="text1"/>
        </w:rPr>
      </w:pPr>
      <w:commentRangeStart w:id="7"/>
      <w:r w:rsidRPr="00D86EAF">
        <w:rPr>
          <w:rFonts w:ascii="Times New Roman" w:hAnsi="Times New Roman" w:cs="Times New Roman"/>
          <w:b/>
          <w:bCs/>
          <w:iCs/>
          <w:color w:val="000000" w:themeColor="text1"/>
        </w:rPr>
        <w:t>Acestorcriterii de eligibilitate, li se adauga</w:t>
      </w:r>
      <w:r w:rsidR="00366AAC">
        <w:rPr>
          <w:rFonts w:ascii="Times New Roman" w:hAnsi="Times New Roman" w:cs="Times New Roman"/>
          <w:b/>
          <w:bCs/>
          <w:iCs/>
          <w:color w:val="000000" w:themeColor="text1"/>
        </w:rPr>
        <w:t xml:space="preserve"> </w:t>
      </w:r>
      <w:r w:rsidRPr="00D86EAF">
        <w:rPr>
          <w:rFonts w:ascii="Times New Roman" w:hAnsi="Times New Roman" w:cs="Times New Roman"/>
          <w:b/>
          <w:bCs/>
          <w:iCs/>
          <w:color w:val="000000" w:themeColor="text1"/>
        </w:rPr>
        <w:t>urmatoarele</w:t>
      </w:r>
      <w:r w:rsidR="00366AAC">
        <w:rPr>
          <w:rFonts w:ascii="Times New Roman" w:hAnsi="Times New Roman" w:cs="Times New Roman"/>
          <w:b/>
          <w:bCs/>
          <w:iCs/>
          <w:color w:val="000000" w:themeColor="text1"/>
        </w:rPr>
        <w:t xml:space="preserve"> </w:t>
      </w:r>
      <w:r w:rsidRPr="00D86EAF">
        <w:rPr>
          <w:rFonts w:ascii="Times New Roman" w:hAnsi="Times New Roman" w:cs="Times New Roman"/>
          <w:b/>
          <w:bCs/>
          <w:iCs/>
          <w:color w:val="000000" w:themeColor="text1"/>
        </w:rPr>
        <w:t>conditii de eligibilitate</w:t>
      </w:r>
      <w:r w:rsidR="00366AAC">
        <w:rPr>
          <w:rFonts w:ascii="Times New Roman" w:hAnsi="Times New Roman" w:cs="Times New Roman"/>
          <w:b/>
          <w:bCs/>
          <w:iCs/>
          <w:color w:val="000000" w:themeColor="text1"/>
        </w:rPr>
        <w:t xml:space="preserve"> </w:t>
      </w:r>
      <w:bookmarkStart w:id="8" w:name="_Hlk69902573"/>
      <w:ins w:id="9" w:author="Acer" w:date="2021-04-21T10:54:00Z">
        <w:r w:rsidR="00E5411B">
          <w:rPr>
            <w:rFonts w:ascii="Times New Roman" w:hAnsi="Times New Roman" w:cs="Times New Roman"/>
            <w:b/>
            <w:bCs/>
            <w:iCs/>
            <w:color w:val="000000" w:themeColor="text1"/>
          </w:rPr>
          <w:t>suplimentare stabilite de către GAL</w:t>
        </w:r>
      </w:ins>
      <w:bookmarkEnd w:id="8"/>
      <w:r w:rsidRPr="00D86EAF">
        <w:rPr>
          <w:rFonts w:ascii="Times New Roman" w:hAnsi="Times New Roman" w:cs="Times New Roman"/>
          <w:b/>
          <w:bCs/>
          <w:iCs/>
          <w:color w:val="000000" w:themeColor="text1"/>
        </w:rPr>
        <w:t>:</w:t>
      </w:r>
    </w:p>
    <w:p w:rsidR="00900598" w:rsidRPr="00D86EAF" w:rsidRDefault="00900598" w:rsidP="00DA005D">
      <w:pPr>
        <w:spacing w:line="276" w:lineRule="auto"/>
        <w:jc w:val="both"/>
        <w:rPr>
          <w:rFonts w:ascii="Times New Roman" w:hAnsi="Times New Roman" w:cs="Times New Roman"/>
          <w:lang w:val="ro-RO" w:eastAsia="ro-RO"/>
        </w:rPr>
      </w:pPr>
    </w:p>
    <w:p w:rsidR="009A1246" w:rsidRPr="00E5411B" w:rsidRDefault="001823C5" w:rsidP="00435509">
      <w:pPr>
        <w:pStyle w:val="Style26"/>
        <w:numPr>
          <w:ilvl w:val="0"/>
          <w:numId w:val="20"/>
        </w:numPr>
        <w:tabs>
          <w:tab w:val="left" w:pos="1469"/>
        </w:tabs>
        <w:overflowPunct w:val="0"/>
        <w:spacing w:before="5" w:line="276" w:lineRule="auto"/>
        <w:ind w:left="360"/>
        <w:jc w:val="both"/>
        <w:rPr>
          <w:rFonts w:cs="Calibri"/>
          <w:bCs/>
          <w:i/>
          <w:lang w:val="fr-FR" w:eastAsia="fr-FR"/>
        </w:rPr>
      </w:pPr>
      <w:r w:rsidRPr="00E5411B">
        <w:rPr>
          <w:rFonts w:ascii="Times New Roman" w:hAnsi="Times New Roman"/>
          <w:b/>
          <w:noProof/>
          <w:lang w:val="ro-RO"/>
        </w:rPr>
        <w:lastRenderedPageBreak/>
        <w:t xml:space="preserve">EG 9: </w:t>
      </w:r>
      <w:bookmarkStart w:id="10" w:name="_Hlk69902617"/>
      <w:r w:rsidR="00E5411B" w:rsidRPr="00E5411B">
        <w:rPr>
          <w:rFonts w:ascii="Times New Roman" w:hAnsi="Times New Roman"/>
          <w:b/>
          <w:bCs/>
        </w:rPr>
        <w:t>Proiectul trebuie să se încadreze în cel puțin unul dintre tipurile de activități sprijinite prin măsură</w:t>
      </w:r>
      <w:bookmarkEnd w:id="10"/>
      <w:commentRangeEnd w:id="7"/>
      <w:r w:rsidR="000615D2">
        <w:rPr>
          <w:rStyle w:val="CommentReference"/>
          <w:rFonts w:asciiTheme="minorHAnsi" w:eastAsiaTheme="minorHAnsi" w:hAnsiTheme="minorHAnsi" w:cstheme="minorBidi"/>
        </w:rPr>
        <w:commentReference w:id="7"/>
      </w:r>
    </w:p>
    <w:p w:rsidR="00E5411B" w:rsidRDefault="00E5411B" w:rsidP="009A1246">
      <w:pPr>
        <w:pStyle w:val="NormalWeb"/>
        <w:overflowPunct w:val="0"/>
        <w:autoSpaceDE w:val="0"/>
        <w:autoSpaceDN w:val="0"/>
        <w:adjustRightInd w:val="0"/>
        <w:ind w:left="360"/>
        <w:jc w:val="both"/>
        <w:rPr>
          <w:i/>
          <w:color w:val="000000" w:themeColor="text1"/>
        </w:rPr>
      </w:pPr>
      <w:bookmarkStart w:id="12" w:name="_Hlk69902627"/>
      <w:r w:rsidRPr="00594B0F">
        <w:rPr>
          <w:i/>
          <w:color w:val="000000" w:themeColor="text1"/>
        </w:rPr>
        <w:t>Se va verifica daca proiectul vizeaza o activitate eligibila conform cerintelor prezentate in cadrul prezentul</w:t>
      </w:r>
      <w:r w:rsidR="00366AAC">
        <w:rPr>
          <w:i/>
          <w:color w:val="000000" w:themeColor="text1"/>
        </w:rPr>
        <w:t>ui</w:t>
      </w:r>
      <w:r w:rsidRPr="00594B0F">
        <w:rPr>
          <w:i/>
          <w:color w:val="000000" w:themeColor="text1"/>
        </w:rPr>
        <w:t xml:space="preserve"> Ghid</w:t>
      </w:r>
      <w:bookmarkEnd w:id="12"/>
      <w:r w:rsidRPr="00594B0F">
        <w:rPr>
          <w:i/>
          <w:color w:val="000000" w:themeColor="text1"/>
        </w:rPr>
        <w:t>.</w:t>
      </w:r>
    </w:p>
    <w:p w:rsidR="00EB2140" w:rsidRPr="00D86EAF" w:rsidRDefault="00EB2140" w:rsidP="00DA005D">
      <w:pPr>
        <w:pStyle w:val="Style26"/>
        <w:widowControl/>
        <w:tabs>
          <w:tab w:val="left" w:pos="1469"/>
        </w:tabs>
        <w:spacing w:before="5" w:line="276" w:lineRule="auto"/>
        <w:jc w:val="both"/>
        <w:rPr>
          <w:rFonts w:ascii="Times New Roman" w:hAnsi="Times New Roman"/>
          <w:lang w:val="ro-RO" w:eastAsia="ro-RO"/>
        </w:rPr>
      </w:pPr>
    </w:p>
    <w:p w:rsidR="006743DD" w:rsidRPr="00D86EAF" w:rsidRDefault="00CB33AF" w:rsidP="00DA005D">
      <w:pPr>
        <w:spacing w:line="276" w:lineRule="auto"/>
        <w:jc w:val="both"/>
        <w:rPr>
          <w:rFonts w:ascii="Times New Roman" w:hAnsi="Times New Roman" w:cs="Times New Roman"/>
          <w:lang w:val="ro-RO"/>
        </w:rPr>
      </w:pPr>
      <w:r w:rsidRPr="00D86EAF">
        <w:rPr>
          <w:rFonts w:ascii="Times New Roman" w:hAnsi="Times New Roman" w:cs="Times New Roman"/>
          <w:lang w:val="ro-RO"/>
        </w:rPr>
        <w:t>Modelul planului de marketing/Studiului și al Acordului de cooperare, ataşate Ghidului solicitantului, prezintă secţiunile minime obligatorii şi are rolul de a ajuta solicitanţii în elaborarea planului propus şi asumat de către toţi partenerii.</w:t>
      </w:r>
    </w:p>
    <w:p w:rsidR="00CB33AF" w:rsidRPr="00D86EAF" w:rsidRDefault="00CB33AF" w:rsidP="00DA005D">
      <w:pPr>
        <w:spacing w:line="276" w:lineRule="auto"/>
        <w:jc w:val="both"/>
        <w:rPr>
          <w:rFonts w:ascii="Times New Roman" w:hAnsi="Times New Roman" w:cs="Times New Roman"/>
          <w:lang w:val="ro-RO"/>
        </w:rPr>
      </w:pPr>
    </w:p>
    <w:p w:rsidR="00CB33AF" w:rsidRPr="00D86EAF" w:rsidRDefault="00CB33AF" w:rsidP="00DA005D">
      <w:pPr>
        <w:spacing w:line="276" w:lineRule="auto"/>
        <w:jc w:val="both"/>
        <w:rPr>
          <w:rFonts w:ascii="Times New Roman" w:hAnsi="Times New Roman" w:cs="Times New Roman"/>
          <w:lang w:val="ro-RO"/>
        </w:rPr>
      </w:pPr>
      <w:r w:rsidRPr="00D86EAF">
        <w:rPr>
          <w:rFonts w:ascii="Times New Roman" w:hAnsi="Times New Roman" w:cs="Times New Roman"/>
          <w:lang w:val="ro-RO"/>
        </w:rPr>
        <w:t>Aceste secţiuni nu sunt limitative, solicitanţii având posibilitatea de a elabora un plan de marketing/studiu conform obiectivelor parteneriatului şi tipologiei membrilor.</w:t>
      </w:r>
    </w:p>
    <w:p w:rsidR="00CB33AF" w:rsidRPr="00D86EAF" w:rsidRDefault="00CB33AF" w:rsidP="00DA005D">
      <w:pPr>
        <w:spacing w:line="276" w:lineRule="auto"/>
        <w:jc w:val="both"/>
        <w:rPr>
          <w:rFonts w:ascii="Times New Roman" w:hAnsi="Times New Roman" w:cs="Times New Roman"/>
          <w:lang w:val="ro-RO"/>
        </w:rPr>
      </w:pPr>
      <w:r w:rsidRPr="00D86EAF">
        <w:rPr>
          <w:rFonts w:ascii="Times New Roman" w:hAnsi="Times New Roman" w:cs="Times New Roman"/>
          <w:lang w:val="ro-RO"/>
        </w:rPr>
        <w:t>În funcție de specificul proiectului, investițiile / operațiunile vor respecta prevederile legislației în vigoare din domeniul sănătate publică, sanitar-veterinar și, siguranță alimentară și mediu. În acest sens, se verifică menţiunile documentelor emise de DSP şi DSVSA judeţene, depuse la momentul contractării, dacă este cazul.</w:t>
      </w:r>
    </w:p>
    <w:p w:rsidR="00AA6D71" w:rsidRPr="00D86EAF" w:rsidRDefault="00AA6D71" w:rsidP="00DA005D">
      <w:pPr>
        <w:spacing w:line="276" w:lineRule="auto"/>
        <w:jc w:val="both"/>
        <w:rPr>
          <w:rFonts w:ascii="Times New Roman" w:hAnsi="Times New Roman" w:cs="Times New Roman"/>
          <w:lang w:val="ro-RO"/>
        </w:rPr>
      </w:pPr>
    </w:p>
    <w:p w:rsidR="002C2514" w:rsidRPr="00D86EAF" w:rsidRDefault="002C2514" w:rsidP="00DA005D">
      <w:pPr>
        <w:pStyle w:val="Heading1"/>
        <w:numPr>
          <w:ilvl w:val="0"/>
          <w:numId w:val="4"/>
        </w:numPr>
        <w:spacing w:line="276" w:lineRule="auto"/>
        <w:rPr>
          <w:rStyle w:val="FontStyle76"/>
          <w:rFonts w:ascii="Times New Roman" w:hAnsi="Times New Roman" w:cs="Times New Roman"/>
          <w:b/>
          <w:sz w:val="24"/>
          <w:szCs w:val="24"/>
        </w:rPr>
      </w:pPr>
      <w:bookmarkStart w:id="13" w:name="_Toc489441989"/>
      <w:r w:rsidRPr="00D86EAF">
        <w:rPr>
          <w:rStyle w:val="FontStyle76"/>
          <w:rFonts w:ascii="Times New Roman" w:hAnsi="Times New Roman" w:cs="Times New Roman"/>
          <w:b/>
          <w:sz w:val="24"/>
          <w:szCs w:val="24"/>
        </w:rPr>
        <w:t>C</w:t>
      </w:r>
      <w:r w:rsidR="002D075F" w:rsidRPr="00D86EAF">
        <w:rPr>
          <w:rStyle w:val="FontStyle76"/>
          <w:rFonts w:ascii="Times New Roman" w:hAnsi="Times New Roman" w:cs="Times New Roman"/>
          <w:b/>
          <w:sz w:val="24"/>
          <w:szCs w:val="24"/>
        </w:rPr>
        <w:t>heltuieli eligibile si neeligibile</w:t>
      </w:r>
      <w:bookmarkEnd w:id="13"/>
    </w:p>
    <w:p w:rsidR="00727723" w:rsidRPr="00D86EAF" w:rsidRDefault="00727723" w:rsidP="00DA005D">
      <w:pPr>
        <w:spacing w:line="276" w:lineRule="auto"/>
        <w:jc w:val="both"/>
        <w:rPr>
          <w:rFonts w:ascii="Times New Roman" w:hAnsi="Times New Roman" w:cs="Times New Roman"/>
        </w:rPr>
      </w:pPr>
    </w:p>
    <w:p w:rsidR="00727723" w:rsidRPr="00D86EAF" w:rsidRDefault="00727723" w:rsidP="00DA005D">
      <w:pPr>
        <w:spacing w:line="276" w:lineRule="auto"/>
        <w:jc w:val="both"/>
        <w:rPr>
          <w:rFonts w:ascii="Times New Roman" w:hAnsi="Times New Roman" w:cs="Times New Roman"/>
        </w:rPr>
      </w:pPr>
      <w:r w:rsidRPr="00D86EAF">
        <w:rPr>
          <w:rFonts w:ascii="Times New Roman" w:hAnsi="Times New Roman" w:cs="Times New Roman"/>
        </w:rPr>
        <w:t>In cadrulacesteimasuri sunt sprijinitecheltuielileprevăzuteînPlanul de marketing/studiu, necesarepentruatingereaobiectivelorpropuse, din următoarelecategorii:</w:t>
      </w:r>
    </w:p>
    <w:p w:rsidR="00727723" w:rsidRPr="00D86EAF" w:rsidRDefault="00727723" w:rsidP="00DA005D">
      <w:pPr>
        <w:spacing w:line="276" w:lineRule="auto"/>
        <w:jc w:val="both"/>
        <w:rPr>
          <w:rFonts w:ascii="Times New Roman" w:hAnsi="Times New Roman" w:cs="Times New Roman"/>
        </w:rPr>
      </w:pPr>
    </w:p>
    <w:p w:rsidR="00727723" w:rsidRPr="00D86EAF" w:rsidRDefault="00727723" w:rsidP="00DA005D">
      <w:pPr>
        <w:pStyle w:val="ListParagraph"/>
        <w:numPr>
          <w:ilvl w:val="0"/>
          <w:numId w:val="21"/>
        </w:numPr>
        <w:spacing w:line="276" w:lineRule="auto"/>
        <w:jc w:val="both"/>
        <w:rPr>
          <w:rFonts w:ascii="Times New Roman" w:hAnsi="Times New Roman" w:cs="Times New Roman"/>
        </w:rPr>
      </w:pPr>
      <w:r w:rsidRPr="00D86EAF">
        <w:rPr>
          <w:rFonts w:ascii="Times New Roman" w:hAnsi="Times New Roman" w:cs="Times New Roman"/>
        </w:rPr>
        <w:t>Studii/planuri.</w:t>
      </w:r>
    </w:p>
    <w:p w:rsidR="009A1246" w:rsidRPr="00D86EAF" w:rsidRDefault="00727723" w:rsidP="00DA005D">
      <w:pPr>
        <w:spacing w:line="276" w:lineRule="auto"/>
        <w:jc w:val="both"/>
        <w:rPr>
          <w:rFonts w:ascii="Times New Roman" w:hAnsi="Times New Roman" w:cs="Times New Roman"/>
        </w:rPr>
      </w:pPr>
      <w:r w:rsidRPr="00D86EAF">
        <w:rPr>
          <w:rFonts w:ascii="Times New Roman" w:hAnsi="Times New Roman" w:cs="Times New Roman"/>
        </w:rPr>
        <w:t>Acesteacuprind:</w:t>
      </w:r>
    </w:p>
    <w:p w:rsidR="00727723" w:rsidRPr="00D86EAF" w:rsidRDefault="00727723" w:rsidP="00DA005D">
      <w:pPr>
        <w:pStyle w:val="ListParagraph"/>
        <w:numPr>
          <w:ilvl w:val="0"/>
          <w:numId w:val="22"/>
        </w:numPr>
        <w:spacing w:line="276" w:lineRule="auto"/>
        <w:jc w:val="both"/>
        <w:rPr>
          <w:rFonts w:ascii="Times New Roman" w:hAnsi="Times New Roman" w:cs="Times New Roman"/>
        </w:rPr>
      </w:pPr>
      <w:r w:rsidRPr="00D86EAF">
        <w:rPr>
          <w:rFonts w:ascii="Times New Roman" w:hAnsi="Times New Roman" w:cs="Times New Roman"/>
        </w:rPr>
        <w:t xml:space="preserve">Elaborareastudiilorșiplanurilor de marketing </w:t>
      </w:r>
      <w:r w:rsidR="006F6FD8" w:rsidRPr="00D86EAF">
        <w:rPr>
          <w:rFonts w:ascii="Times New Roman" w:hAnsi="Times New Roman" w:cs="Times New Roman"/>
        </w:rPr>
        <w:t xml:space="preserve">associate </w:t>
      </w:r>
      <w:r w:rsidRPr="00D86EAF">
        <w:rPr>
          <w:rFonts w:ascii="Times New Roman" w:hAnsi="Times New Roman" w:cs="Times New Roman"/>
        </w:rPr>
        <w:t xml:space="preserve">proiectului, </w:t>
      </w:r>
      <w:r w:rsidR="006F6FD8" w:rsidRPr="00D86EAF">
        <w:rPr>
          <w:rFonts w:ascii="Times New Roman" w:hAnsi="Times New Roman" w:cs="Times New Roman"/>
        </w:rPr>
        <w:t xml:space="preserve">inclusive </w:t>
      </w:r>
      <w:r w:rsidRPr="00D86EAF">
        <w:rPr>
          <w:rFonts w:ascii="Times New Roman" w:hAnsi="Times New Roman" w:cs="Times New Roman"/>
        </w:rPr>
        <w:t>analize de piață, conceptul de marketing.</w:t>
      </w:r>
    </w:p>
    <w:p w:rsidR="00727723" w:rsidRPr="00D86EAF" w:rsidRDefault="00727723" w:rsidP="00DA005D">
      <w:pPr>
        <w:spacing w:line="276" w:lineRule="auto"/>
        <w:jc w:val="both"/>
        <w:rPr>
          <w:rFonts w:ascii="Times New Roman" w:hAnsi="Times New Roman" w:cs="Times New Roman"/>
        </w:rPr>
      </w:pPr>
      <w:r w:rsidRPr="00D86EAF">
        <w:rPr>
          <w:rFonts w:ascii="Times New Roman" w:hAnsi="Times New Roman" w:cs="Times New Roman"/>
        </w:rPr>
        <w:t>Acesteareprezintacheltuieliprivindcosturilegenerale ale proiectuluișitrebuiesarespecteconditiilespecificeacestui tip de cheltuieli.</w:t>
      </w:r>
    </w:p>
    <w:p w:rsidR="00727723" w:rsidRPr="00D86EAF" w:rsidRDefault="00727723" w:rsidP="00DA005D">
      <w:pPr>
        <w:spacing w:line="276" w:lineRule="auto"/>
        <w:jc w:val="both"/>
        <w:rPr>
          <w:rFonts w:ascii="Times New Roman" w:hAnsi="Times New Roman" w:cs="Times New Roman"/>
        </w:rPr>
      </w:pPr>
      <w:r w:rsidRPr="00D86EAF">
        <w:rPr>
          <w:rFonts w:ascii="Times New Roman" w:hAnsi="Times New Roman" w:cs="Times New Roman"/>
        </w:rPr>
        <w:t xml:space="preserve">Pentruaceastăcategorie de cheltuieliintensitateasprijinuluieste de 100% iaracesteatrebuiesă se încadrezeîn maximum 10% din totalulcheltuieliloreligibilepentruproiectele care prevădconstrucții </w:t>
      </w:r>
      <w:r w:rsidR="006F6FD8" w:rsidRPr="00D86EAF">
        <w:rPr>
          <w:rFonts w:ascii="Times New Roman" w:hAnsi="Times New Roman" w:cs="Times New Roman"/>
        </w:rPr>
        <w:t>–</w:t>
      </w:r>
      <w:r w:rsidRPr="00D86EAF">
        <w:rPr>
          <w:rFonts w:ascii="Times New Roman" w:hAnsi="Times New Roman" w:cs="Times New Roman"/>
        </w:rPr>
        <w:t xml:space="preserve"> montajșiînlimita a 5% pentruproiectele care prevădinvestițiiînachiziții simple sauacțiunispecificemasurii.</w:t>
      </w:r>
    </w:p>
    <w:p w:rsidR="00FE5A81" w:rsidRPr="00D86EAF" w:rsidRDefault="00FE5A81" w:rsidP="00DA005D">
      <w:pPr>
        <w:spacing w:line="276" w:lineRule="auto"/>
        <w:jc w:val="both"/>
        <w:rPr>
          <w:rFonts w:ascii="Times New Roman" w:hAnsi="Times New Roman" w:cs="Times New Roman"/>
        </w:rPr>
      </w:pPr>
    </w:p>
    <w:p w:rsidR="00FE5A81" w:rsidRPr="00D86EAF" w:rsidRDefault="00FE5A81" w:rsidP="00DA005D">
      <w:pPr>
        <w:pStyle w:val="ListParagraph"/>
        <w:numPr>
          <w:ilvl w:val="0"/>
          <w:numId w:val="21"/>
        </w:numPr>
        <w:spacing w:line="276" w:lineRule="auto"/>
        <w:jc w:val="both"/>
        <w:rPr>
          <w:rFonts w:ascii="Times New Roman" w:hAnsi="Times New Roman" w:cs="Times New Roman"/>
        </w:rPr>
      </w:pPr>
      <w:r w:rsidRPr="00D86EAF">
        <w:rPr>
          <w:rFonts w:ascii="Times New Roman" w:hAnsi="Times New Roman" w:cs="Times New Roman"/>
        </w:rPr>
        <w:t>Costurile de funcţionare a cooperării</w:t>
      </w:r>
    </w:p>
    <w:p w:rsidR="00FE5A81" w:rsidRPr="00D86EAF" w:rsidRDefault="00FE5A81" w:rsidP="00DA005D">
      <w:pPr>
        <w:spacing w:line="276" w:lineRule="auto"/>
        <w:jc w:val="both"/>
        <w:rPr>
          <w:rFonts w:ascii="Times New Roman" w:hAnsi="Times New Roman" w:cs="Times New Roman"/>
        </w:rPr>
      </w:pPr>
      <w:r w:rsidRPr="00D86EAF">
        <w:rPr>
          <w:rFonts w:ascii="Times New Roman" w:hAnsi="Times New Roman" w:cs="Times New Roman"/>
        </w:rPr>
        <w:t xml:space="preserve">Pot fi </w:t>
      </w:r>
      <w:r w:rsidR="00F06E80" w:rsidRPr="00D86EAF">
        <w:rPr>
          <w:rFonts w:ascii="Times New Roman" w:hAnsi="Times New Roman" w:cs="Times New Roman"/>
        </w:rPr>
        <w:t>ef</w:t>
      </w:r>
      <w:r w:rsidR="006F6FD8" w:rsidRPr="00D86EAF">
        <w:rPr>
          <w:rFonts w:ascii="Times New Roman" w:hAnsi="Times New Roman" w:cs="Times New Roman"/>
        </w:rPr>
        <w:t xml:space="preserve">ectuate </w:t>
      </w:r>
      <w:r w:rsidRPr="00D86EAF">
        <w:rPr>
          <w:rFonts w:ascii="Times New Roman" w:hAnsi="Times New Roman" w:cs="Times New Roman"/>
        </w:rPr>
        <w:t xml:space="preserve">dupăsemnareacontractului, nu vordepăși 20% din </w:t>
      </w:r>
      <w:r w:rsidR="008164D2" w:rsidRPr="00D86EAF">
        <w:rPr>
          <w:rFonts w:ascii="Times New Roman" w:hAnsi="Times New Roman" w:cs="Times New Roman"/>
        </w:rPr>
        <w:t xml:space="preserve">valoareatotalăeligibilă a proiectului. Acestea pot fi </w:t>
      </w:r>
      <w:r w:rsidR="00564B55" w:rsidRPr="00D86EAF">
        <w:rPr>
          <w:rFonts w:ascii="Times New Roman" w:hAnsi="Times New Roman" w:cs="Times New Roman"/>
        </w:rPr>
        <w:t xml:space="preserve">effectuate </w:t>
      </w:r>
      <w:r w:rsidR="008164D2" w:rsidRPr="00D86EAF">
        <w:rPr>
          <w:rFonts w:ascii="Times New Roman" w:hAnsi="Times New Roman" w:cs="Times New Roman"/>
        </w:rPr>
        <w:t>dupăsemnareacontractului</w:t>
      </w:r>
      <w:r w:rsidRPr="00D86EAF">
        <w:rPr>
          <w:rFonts w:ascii="Times New Roman" w:hAnsi="Times New Roman" w:cs="Times New Roman"/>
        </w:rPr>
        <w:t>şi pot cuprinde:</w:t>
      </w:r>
    </w:p>
    <w:p w:rsidR="00FE5A81" w:rsidRPr="00D86EAF" w:rsidRDefault="00FE5A81" w:rsidP="00DA005D">
      <w:pPr>
        <w:pStyle w:val="ListParagraph"/>
        <w:numPr>
          <w:ilvl w:val="0"/>
          <w:numId w:val="23"/>
        </w:numPr>
        <w:spacing w:line="276" w:lineRule="auto"/>
        <w:jc w:val="both"/>
        <w:rPr>
          <w:rFonts w:ascii="Times New Roman" w:hAnsi="Times New Roman" w:cs="Times New Roman"/>
        </w:rPr>
      </w:pPr>
      <w:r w:rsidRPr="00D86EAF">
        <w:rPr>
          <w:rFonts w:ascii="Times New Roman" w:hAnsi="Times New Roman" w:cs="Times New Roman"/>
        </w:rPr>
        <w:t>Cheltuieli de transport și de subzistență ale coordonatoruluișipartenerilor (diurnă), legate de activitățileparteneriatului, conform legislatieinationale;</w:t>
      </w:r>
    </w:p>
    <w:p w:rsidR="00FE5A81" w:rsidRPr="00D86EAF" w:rsidRDefault="00FE5A81" w:rsidP="00DA005D">
      <w:pPr>
        <w:pStyle w:val="ListParagraph"/>
        <w:numPr>
          <w:ilvl w:val="0"/>
          <w:numId w:val="23"/>
        </w:numPr>
        <w:spacing w:line="276" w:lineRule="auto"/>
        <w:jc w:val="both"/>
        <w:rPr>
          <w:rFonts w:ascii="Times New Roman" w:hAnsi="Times New Roman" w:cs="Times New Roman"/>
        </w:rPr>
      </w:pPr>
      <w:r w:rsidRPr="00D86EAF">
        <w:rPr>
          <w:rFonts w:ascii="Times New Roman" w:hAnsi="Times New Roman" w:cs="Times New Roman"/>
        </w:rPr>
        <w:t>Onorarii ale personalului (de exempluangajat salariat învedereaasigurăriiactivității de secretariat, etc.);</w:t>
      </w:r>
    </w:p>
    <w:p w:rsidR="00FE5A81" w:rsidRPr="00D86EAF" w:rsidRDefault="00FE5A81" w:rsidP="00DA005D">
      <w:pPr>
        <w:pStyle w:val="ListParagraph"/>
        <w:numPr>
          <w:ilvl w:val="0"/>
          <w:numId w:val="23"/>
        </w:numPr>
        <w:spacing w:line="276" w:lineRule="auto"/>
        <w:jc w:val="both"/>
        <w:rPr>
          <w:rFonts w:ascii="Times New Roman" w:hAnsi="Times New Roman" w:cs="Times New Roman"/>
        </w:rPr>
      </w:pPr>
      <w:r w:rsidRPr="00D86EAF">
        <w:rPr>
          <w:rFonts w:ascii="Times New Roman" w:hAnsi="Times New Roman" w:cs="Times New Roman"/>
        </w:rPr>
        <w:t>Cheltuieli legate de închiriereaspațiilor de desfășurare a întâlnirilorparteneriatului, închirieresediu, achizițieechipamente IT șialtedotărinecesaredesfășurăriicooperării.</w:t>
      </w:r>
    </w:p>
    <w:p w:rsidR="00FE5A81" w:rsidRPr="00D86EAF" w:rsidRDefault="00FE5A81" w:rsidP="00DA005D">
      <w:pPr>
        <w:spacing w:line="276" w:lineRule="auto"/>
        <w:jc w:val="both"/>
        <w:rPr>
          <w:rFonts w:ascii="Times New Roman" w:hAnsi="Times New Roman" w:cs="Times New Roman"/>
        </w:rPr>
      </w:pPr>
      <w:r w:rsidRPr="00D86EAF">
        <w:rPr>
          <w:rFonts w:ascii="Times New Roman" w:hAnsi="Times New Roman" w:cs="Times New Roman"/>
        </w:rPr>
        <w:t>Pentrucosturile de funcționare a cooperăriiintensitateasprijinuluieste de 100%.</w:t>
      </w:r>
    </w:p>
    <w:p w:rsidR="002D1687" w:rsidRPr="00D86EAF" w:rsidRDefault="002D1687" w:rsidP="00DA005D">
      <w:pPr>
        <w:spacing w:line="276" w:lineRule="auto"/>
        <w:jc w:val="both"/>
        <w:rPr>
          <w:rFonts w:ascii="Times New Roman" w:hAnsi="Times New Roman" w:cs="Times New Roman"/>
        </w:rPr>
      </w:pPr>
    </w:p>
    <w:p w:rsidR="00FE5A81" w:rsidRPr="00D86EAF" w:rsidRDefault="00FE5A81" w:rsidP="00DA005D">
      <w:pPr>
        <w:pStyle w:val="ListParagraph"/>
        <w:numPr>
          <w:ilvl w:val="0"/>
          <w:numId w:val="21"/>
        </w:numPr>
        <w:spacing w:line="276" w:lineRule="auto"/>
        <w:jc w:val="both"/>
        <w:rPr>
          <w:rFonts w:ascii="Times New Roman" w:hAnsi="Times New Roman" w:cs="Times New Roman"/>
        </w:rPr>
      </w:pPr>
      <w:r w:rsidRPr="00D86EAF">
        <w:rPr>
          <w:rFonts w:ascii="Times New Roman" w:hAnsi="Times New Roman" w:cs="Times New Roman"/>
        </w:rPr>
        <w:lastRenderedPageBreak/>
        <w:t xml:space="preserve">Costuridirecte ale proiectelorspecifice corelate cu planulproiectului, </w:t>
      </w:r>
      <w:r w:rsidR="00564B55" w:rsidRPr="00D86EAF">
        <w:rPr>
          <w:rFonts w:ascii="Times New Roman" w:hAnsi="Times New Roman" w:cs="Times New Roman"/>
        </w:rPr>
        <w:t xml:space="preserve">inclusive </w:t>
      </w:r>
      <w:r w:rsidRPr="00D86EAF">
        <w:rPr>
          <w:rFonts w:ascii="Times New Roman" w:hAnsi="Times New Roman" w:cs="Times New Roman"/>
        </w:rPr>
        <w:t>costuri de promovare, şi pot cuprinde (listăindicativă):</w:t>
      </w:r>
    </w:p>
    <w:p w:rsidR="00FE5A81" w:rsidRPr="00D86EAF" w:rsidRDefault="00FE5A81" w:rsidP="00DA005D">
      <w:pPr>
        <w:pStyle w:val="ListParagraph"/>
        <w:numPr>
          <w:ilvl w:val="0"/>
          <w:numId w:val="24"/>
        </w:numPr>
        <w:spacing w:line="276" w:lineRule="auto"/>
        <w:jc w:val="both"/>
        <w:rPr>
          <w:rFonts w:ascii="Times New Roman" w:hAnsi="Times New Roman" w:cs="Times New Roman"/>
        </w:rPr>
      </w:pPr>
      <w:r w:rsidRPr="00D86EAF">
        <w:rPr>
          <w:rFonts w:ascii="Times New Roman" w:hAnsi="Times New Roman" w:cs="Times New Roman"/>
        </w:rPr>
        <w:t>Cheltuieli de promovare</w:t>
      </w:r>
      <w:r w:rsidR="00564B55" w:rsidRPr="00D86EAF">
        <w:rPr>
          <w:rFonts w:ascii="Times New Roman" w:hAnsi="Times New Roman" w:cs="Times New Roman"/>
        </w:rPr>
        <w:t xml:space="preserve"> inclusive </w:t>
      </w:r>
      <w:r w:rsidRPr="00D86EAF">
        <w:rPr>
          <w:rFonts w:ascii="Times New Roman" w:hAnsi="Times New Roman" w:cs="Times New Roman"/>
        </w:rPr>
        <w:t>pagina web, broșuri, pliante, bannere, promovareplatităprin social media șialterețele de publicitate, radio șiteleviziune, chiriistanduri de prezentare, personalizareechipamente, personalizare auto;</w:t>
      </w:r>
    </w:p>
    <w:p w:rsidR="00852998" w:rsidRPr="00D86EAF" w:rsidRDefault="00852998" w:rsidP="00DA005D">
      <w:pPr>
        <w:pStyle w:val="Default"/>
        <w:spacing w:line="276" w:lineRule="auto"/>
        <w:jc w:val="both"/>
        <w:rPr>
          <w:rFonts w:ascii="Times New Roman" w:hAnsi="Times New Roman" w:cs="Times New Roman"/>
        </w:rPr>
      </w:pPr>
      <w:r w:rsidRPr="00D86EAF">
        <w:rPr>
          <w:rFonts w:ascii="Times New Roman" w:hAnsi="Times New Roman" w:cs="Times New Roman"/>
        </w:rPr>
        <w:t xml:space="preserve">Este sprijinităpromovarealanțuluiscurtși a pietei locale. Nu sunt eligibilecheltuielile cu promovareaunuinumărrestrâns de produsecomercializateprinintermediullor. </w:t>
      </w:r>
    </w:p>
    <w:p w:rsidR="00852998" w:rsidRPr="00D86EAF" w:rsidRDefault="00852998" w:rsidP="00DA005D">
      <w:pPr>
        <w:spacing w:line="276" w:lineRule="auto"/>
        <w:jc w:val="both"/>
        <w:rPr>
          <w:rFonts w:ascii="Times New Roman" w:hAnsi="Times New Roman" w:cs="Times New Roman"/>
        </w:rPr>
      </w:pPr>
      <w:r w:rsidRPr="00D86EAF">
        <w:rPr>
          <w:rFonts w:ascii="Times New Roman" w:hAnsi="Times New Roman" w:cs="Times New Roman"/>
        </w:rPr>
        <w:t xml:space="preserve">Orice material promoționalsauactivitatetrebuiesăcreascăgradul de informare al potențialilorclienți cu privire la existențalanțuluiscurt, </w:t>
      </w:r>
      <w:r w:rsidR="00564B55" w:rsidRPr="00D86EAF">
        <w:rPr>
          <w:rFonts w:ascii="Times New Roman" w:hAnsi="Times New Roman" w:cs="Times New Roman"/>
        </w:rPr>
        <w:t xml:space="preserve">respective </w:t>
      </w:r>
      <w:r w:rsidRPr="00D86EAF">
        <w:rPr>
          <w:rFonts w:ascii="Times New Roman" w:hAnsi="Times New Roman" w:cs="Times New Roman"/>
        </w:rPr>
        <w:t>pietei locale, și la beneficiile pe care le pot aveadacăachiziționeazăproduse pe aceastăcale (de exemplu – produsemaiproaspete, sprijinireaeconomiei locale, reducereaefectelordăunătoareasupramediului etc.).</w:t>
      </w:r>
    </w:p>
    <w:p w:rsidR="00852998" w:rsidRPr="00D86EAF" w:rsidRDefault="00852998" w:rsidP="00DA005D">
      <w:pPr>
        <w:spacing w:line="276" w:lineRule="auto"/>
        <w:jc w:val="both"/>
        <w:rPr>
          <w:rFonts w:ascii="Times New Roman" w:hAnsi="Times New Roman" w:cs="Times New Roman"/>
        </w:rPr>
      </w:pPr>
      <w:r w:rsidRPr="00D86EAF">
        <w:rPr>
          <w:rFonts w:ascii="Times New Roman" w:hAnsi="Times New Roman" w:cs="Times New Roman"/>
        </w:rPr>
        <w:t>Cheltuielileaferentepromovării sunt eligibiledoardacămaterialelepublicitare, spoturilepublicitare, autocolantele etc. fac referiredoar la lanțulscurt (ex. - COȘUL CU BUCATE), conceptul de piațălocală (ex. - LEGUME DE LA ȚARĂ), categoria de produse (de exemplu – produse montane, ecologice, HNV etc.) și nu la produsespecifice (suc de mere, sirop de cătină, mere etc.).</w:t>
      </w:r>
    </w:p>
    <w:p w:rsidR="00852998" w:rsidRPr="00D86EAF" w:rsidRDefault="00852998" w:rsidP="00DA005D">
      <w:pPr>
        <w:spacing w:line="276" w:lineRule="auto"/>
        <w:jc w:val="both"/>
        <w:rPr>
          <w:rFonts w:ascii="Times New Roman" w:hAnsi="Times New Roman" w:cs="Times New Roman"/>
        </w:rPr>
      </w:pPr>
      <w:r w:rsidRPr="00D86EAF">
        <w:rPr>
          <w:rFonts w:ascii="Times New Roman" w:hAnsi="Times New Roman" w:cs="Times New Roman"/>
        </w:rPr>
        <w:t>Astfel, sunt eligibileșiproiectele care propunproducerea, promovareașicomercializareaunuisingurprodus (sirop de cătină), însăpentrueligibilitateacheltuielilor cu promovarea, materialelepublicitarespoturilepublicitare, autocolantele etc. trebuiesăfacăreferire la lanț (Fructe de la Munte), piațălocală, categorieproduse (ex. - Fructe de PădureșiProduse din fructe de Pădure) și nu la sirop de cătină.</w:t>
      </w:r>
    </w:p>
    <w:p w:rsidR="00852998" w:rsidRPr="00D86EAF" w:rsidRDefault="00852998" w:rsidP="00DA005D">
      <w:pPr>
        <w:spacing w:line="276" w:lineRule="auto"/>
        <w:jc w:val="both"/>
        <w:rPr>
          <w:rFonts w:ascii="Times New Roman" w:hAnsi="Times New Roman" w:cs="Times New Roman"/>
        </w:rPr>
      </w:pPr>
      <w:r w:rsidRPr="00D86EAF">
        <w:rPr>
          <w:rFonts w:ascii="Times New Roman" w:hAnsi="Times New Roman" w:cs="Times New Roman"/>
        </w:rPr>
        <w:t>Un proiect nu poateconținedoaracțiuni de promovare. Promovarea nu poate fi decât o componentăsecundară a unuiproiectprin care se propuneînființareașidezvoltarealanțurilorscurtesau a pieței locale (conform definițiilor din capitolulDicționar).</w:t>
      </w:r>
    </w:p>
    <w:p w:rsidR="00852998" w:rsidRPr="00D86EAF" w:rsidRDefault="00852998" w:rsidP="00DA005D">
      <w:pPr>
        <w:spacing w:line="276" w:lineRule="auto"/>
        <w:jc w:val="both"/>
        <w:rPr>
          <w:rFonts w:ascii="Times New Roman" w:hAnsi="Times New Roman" w:cs="Times New Roman"/>
        </w:rPr>
      </w:pPr>
      <w:r w:rsidRPr="00D86EAF">
        <w:rPr>
          <w:rFonts w:ascii="Times New Roman" w:hAnsi="Times New Roman" w:cs="Times New Roman"/>
        </w:rPr>
        <w:t>Pentruaceastăcategorie de cheltuieliintensitateasprijinuluieste de 100%.</w:t>
      </w:r>
    </w:p>
    <w:p w:rsidR="007015A2" w:rsidRPr="00D86EAF" w:rsidRDefault="007015A2" w:rsidP="00DA005D">
      <w:pPr>
        <w:pStyle w:val="ListParagraph"/>
        <w:numPr>
          <w:ilvl w:val="0"/>
          <w:numId w:val="24"/>
        </w:numPr>
        <w:spacing w:line="276" w:lineRule="auto"/>
        <w:jc w:val="both"/>
        <w:rPr>
          <w:rFonts w:ascii="Times New Roman" w:hAnsi="Times New Roman" w:cs="Times New Roman"/>
        </w:rPr>
      </w:pPr>
      <w:r w:rsidRPr="00D86EAF">
        <w:rPr>
          <w:rFonts w:ascii="Times New Roman" w:hAnsi="Times New Roman" w:cs="Times New Roman"/>
        </w:rPr>
        <w:t>Cheltuieli de marketing legate de etichetareașiambalareaprodusului (concept grafic</w:t>
      </w:r>
      <w:r w:rsidR="00860C45" w:rsidRPr="00D86EAF">
        <w:rPr>
          <w:rFonts w:ascii="Times New Roman" w:hAnsi="Times New Roman" w:cs="Times New Roman"/>
        </w:rPr>
        <w:t>–</w:t>
      </w:r>
      <w:r w:rsidR="008164D2" w:rsidRPr="00D86EAF">
        <w:rPr>
          <w:rFonts w:ascii="Times New Roman" w:hAnsi="Times New Roman" w:cs="Times New Roman"/>
        </w:rPr>
        <w:t>privind</w:t>
      </w:r>
      <w:r w:rsidRPr="00D86EAF">
        <w:rPr>
          <w:rFonts w:ascii="Times New Roman" w:hAnsi="Times New Roman" w:cs="Times New Roman"/>
        </w:rPr>
        <w:t>realizarea de ambalaje, etichetepentruprodusulceva fi comercializatprinintermediullantuluiscurt/pietei locale*), crearemarcăînregistrată</w:t>
      </w:r>
      <w:r w:rsidR="00860C45" w:rsidRPr="00D86EAF">
        <w:rPr>
          <w:rFonts w:ascii="Times New Roman" w:hAnsi="Times New Roman" w:cs="Times New Roman"/>
        </w:rPr>
        <w:t xml:space="preserve"> (</w:t>
      </w:r>
      <w:r w:rsidR="009F4535" w:rsidRPr="00D86EAF">
        <w:rPr>
          <w:rFonts w:ascii="Times New Roman" w:hAnsi="Times New Roman" w:cs="Times New Roman"/>
        </w:rPr>
        <w:t>acestea nu vor</w:t>
      </w:r>
      <w:r w:rsidR="009F4535" w:rsidRPr="00D86EAF">
        <w:rPr>
          <w:rFonts w:ascii="Times New Roman" w:hAnsi="Times New Roman" w:cs="Times New Roman"/>
          <w:lang w:val="ro-RO"/>
        </w:rPr>
        <w:t>depăși valoarea de 5% din valoarea totală eligibilă a proiectului</w:t>
      </w:r>
      <w:r w:rsidR="00860C45" w:rsidRPr="00D86EAF">
        <w:rPr>
          <w:rFonts w:ascii="Times New Roman" w:hAnsi="Times New Roman" w:cs="Times New Roman"/>
        </w:rPr>
        <w:t>)</w:t>
      </w:r>
      <w:r w:rsidRPr="00D86EAF">
        <w:rPr>
          <w:rFonts w:ascii="Times New Roman" w:hAnsi="Times New Roman" w:cs="Times New Roman"/>
        </w:rPr>
        <w:t>.</w:t>
      </w:r>
    </w:p>
    <w:p w:rsidR="007015A2" w:rsidRPr="00D86EAF" w:rsidRDefault="007015A2" w:rsidP="00DA005D">
      <w:pPr>
        <w:spacing w:line="276" w:lineRule="auto"/>
        <w:jc w:val="both"/>
        <w:rPr>
          <w:rFonts w:ascii="Times New Roman" w:hAnsi="Times New Roman" w:cs="Times New Roman"/>
        </w:rPr>
      </w:pPr>
      <w:r w:rsidRPr="00D86EAF">
        <w:rPr>
          <w:rFonts w:ascii="Times New Roman" w:hAnsi="Times New Roman" w:cs="Times New Roman"/>
        </w:rPr>
        <w:t>Acesteavorrespectaintensitateamaximăaferentă</w:t>
      </w:r>
      <w:r w:rsidR="001673CE" w:rsidRPr="00D86EAF">
        <w:rPr>
          <w:rFonts w:ascii="Times New Roman" w:hAnsi="Times New Roman" w:cs="Times New Roman"/>
          <w:lang w:val="ro-RO"/>
        </w:rPr>
        <w:t>art. 17 alin. (1) lit. (b) (50%)</w:t>
      </w:r>
      <w:r w:rsidR="001673CE" w:rsidRPr="00D86EAF">
        <w:rPr>
          <w:rFonts w:ascii="Times New Roman" w:hAnsi="Times New Roman" w:cs="Times New Roman"/>
        </w:rPr>
        <w:t>.</w:t>
      </w:r>
    </w:p>
    <w:p w:rsidR="007015A2" w:rsidRPr="00D86EAF" w:rsidRDefault="007015A2" w:rsidP="00DA005D">
      <w:pPr>
        <w:spacing w:line="276" w:lineRule="auto"/>
        <w:jc w:val="both"/>
        <w:rPr>
          <w:rFonts w:ascii="Times New Roman" w:hAnsi="Times New Roman" w:cs="Times New Roman"/>
          <w:i/>
        </w:rPr>
      </w:pPr>
      <w:r w:rsidRPr="00D86EAF">
        <w:rPr>
          <w:rFonts w:ascii="Times New Roman" w:hAnsi="Times New Roman" w:cs="Times New Roman"/>
          <w:i/>
        </w:rPr>
        <w:t>* nu sunt limitatevaloric.</w:t>
      </w:r>
    </w:p>
    <w:p w:rsidR="007015A2" w:rsidRPr="00D86EAF" w:rsidRDefault="007015A2" w:rsidP="00DA005D">
      <w:pPr>
        <w:pStyle w:val="ListParagraph"/>
        <w:numPr>
          <w:ilvl w:val="0"/>
          <w:numId w:val="24"/>
        </w:numPr>
        <w:spacing w:line="276" w:lineRule="auto"/>
        <w:jc w:val="both"/>
        <w:rPr>
          <w:rFonts w:ascii="Times New Roman" w:hAnsi="Times New Roman" w:cs="Times New Roman"/>
        </w:rPr>
      </w:pPr>
      <w:r w:rsidRPr="00D86EAF">
        <w:rPr>
          <w:rFonts w:ascii="Times New Roman" w:hAnsi="Times New Roman" w:cs="Times New Roman"/>
        </w:rPr>
        <w:t>Investițiiînconstrucțiiaferenteactivitatii de producție, (modernizare, constructie),</w:t>
      </w:r>
      <w:r w:rsidR="001823C5" w:rsidRPr="00D86EAF">
        <w:rPr>
          <w:rFonts w:ascii="Times New Roman" w:hAnsi="Times New Roman" w:cs="Times New Roman"/>
          <w:color w:val="000000" w:themeColor="text1"/>
        </w:rPr>
        <w:t>procesareși/comercializare</w:t>
      </w:r>
      <w:r w:rsidRPr="00D86EAF">
        <w:rPr>
          <w:rFonts w:ascii="Times New Roman" w:hAnsi="Times New Roman" w:cs="Times New Roman"/>
        </w:rPr>
        <w:t xml:space="preserve">echipamente, utilajenecesareimplementăriiproiectuluiașa cum rezultă din planulproiectului, </w:t>
      </w:r>
      <w:r w:rsidR="00A34D03" w:rsidRPr="00D86EAF">
        <w:rPr>
          <w:rFonts w:ascii="Times New Roman" w:hAnsi="Times New Roman" w:cs="Times New Roman"/>
        </w:rPr>
        <w:t xml:space="preserve">inclusive </w:t>
      </w:r>
      <w:r w:rsidRPr="00D86EAF">
        <w:rPr>
          <w:rFonts w:ascii="Times New Roman" w:hAnsi="Times New Roman" w:cs="Times New Roman"/>
        </w:rPr>
        <w:t>mijloace de transport adecvateactivității</w:t>
      </w:r>
      <w:r w:rsidR="00A34D03" w:rsidRPr="00D86EAF">
        <w:rPr>
          <w:rFonts w:ascii="Times New Roman" w:hAnsi="Times New Roman" w:cs="Times New Roman"/>
        </w:rPr>
        <w:t xml:space="preserve"> descries </w:t>
      </w:r>
      <w:r w:rsidRPr="00D86EAF">
        <w:rPr>
          <w:rFonts w:ascii="Times New Roman" w:hAnsi="Times New Roman" w:cs="Times New Roman"/>
        </w:rPr>
        <w:t>înproiect;</w:t>
      </w:r>
    </w:p>
    <w:p w:rsidR="007015A2" w:rsidRPr="00D86EAF" w:rsidRDefault="007015A2" w:rsidP="00DA005D">
      <w:pPr>
        <w:spacing w:line="276" w:lineRule="auto"/>
        <w:jc w:val="both"/>
        <w:rPr>
          <w:rFonts w:ascii="Times New Roman" w:hAnsi="Times New Roman" w:cs="Times New Roman"/>
        </w:rPr>
      </w:pPr>
      <w:r w:rsidRPr="00D86EAF">
        <w:rPr>
          <w:rFonts w:ascii="Times New Roman" w:hAnsi="Times New Roman" w:cs="Times New Roman"/>
        </w:rPr>
        <w:t>Vorrespectaintensitateamaximăaferentăsubmăsurii/submăsurilor din care fac parteoperațiunile.</w:t>
      </w:r>
    </w:p>
    <w:p w:rsidR="007015A2" w:rsidRDefault="007015A2" w:rsidP="00DA005D">
      <w:pPr>
        <w:spacing w:line="276" w:lineRule="auto"/>
        <w:jc w:val="both"/>
        <w:rPr>
          <w:rFonts w:ascii="Times New Roman" w:hAnsi="Times New Roman" w:cs="Times New Roman"/>
        </w:rPr>
      </w:pPr>
      <w:r w:rsidRPr="00D86EAF">
        <w:rPr>
          <w:rFonts w:ascii="Times New Roman" w:hAnsi="Times New Roman" w:cs="Times New Roman"/>
        </w:rPr>
        <w:t xml:space="preserve">Încadrulparteneriatului o persoanafizicăpoate beneficia de activitățileacestuia. De exemplu </w:t>
      </w:r>
      <w:r w:rsidR="00A34D03" w:rsidRPr="00D86EAF">
        <w:rPr>
          <w:rFonts w:ascii="Times New Roman" w:hAnsi="Times New Roman" w:cs="Times New Roman"/>
        </w:rPr>
        <w:t>–</w:t>
      </w:r>
      <w:r w:rsidRPr="00D86EAF">
        <w:rPr>
          <w:rFonts w:ascii="Times New Roman" w:hAnsi="Times New Roman" w:cs="Times New Roman"/>
        </w:rPr>
        <w:t xml:space="preserve"> poate</w:t>
      </w:r>
      <w:r w:rsidR="00A34D03" w:rsidRPr="00D86EAF">
        <w:rPr>
          <w:rFonts w:ascii="Times New Roman" w:hAnsi="Times New Roman" w:cs="Times New Roman"/>
        </w:rPr>
        <w:t xml:space="preserve"> utilize </w:t>
      </w:r>
      <w:r w:rsidRPr="00D86EAF">
        <w:rPr>
          <w:rFonts w:ascii="Times New Roman" w:hAnsi="Times New Roman" w:cs="Times New Roman"/>
        </w:rPr>
        <w:t xml:space="preserve">echipamenteleachiziționate, însă nu poateefectuaachizițialor. Aceastatrebuiefăcută de un membrusau de liderul de parteneriat, cu formă de </w:t>
      </w:r>
      <w:r w:rsidRPr="00D86EAF">
        <w:rPr>
          <w:rFonts w:ascii="Times New Roman" w:hAnsi="Times New Roman" w:cs="Times New Roman"/>
        </w:rPr>
        <w:lastRenderedPageBreak/>
        <w:t xml:space="preserve">organizarecelpuțin PFA, II, IF. De asemenea, cheltuialaesteeligibilădacă se </w:t>
      </w:r>
      <w:r w:rsidR="00A34D03" w:rsidRPr="00D86EAF">
        <w:rPr>
          <w:rFonts w:ascii="Times New Roman" w:hAnsi="Times New Roman" w:cs="Times New Roman"/>
        </w:rPr>
        <w:t xml:space="preserve">respect </w:t>
      </w:r>
      <w:r w:rsidRPr="00D86EAF">
        <w:rPr>
          <w:rFonts w:ascii="Times New Roman" w:hAnsi="Times New Roman" w:cs="Times New Roman"/>
        </w:rPr>
        <w:t>condițiile din submăsurilespecificeșilegislațianațională.</w:t>
      </w:r>
    </w:p>
    <w:p w:rsidR="009A1246" w:rsidRDefault="009A1246" w:rsidP="00DA005D">
      <w:pPr>
        <w:spacing w:line="276" w:lineRule="auto"/>
        <w:jc w:val="both"/>
        <w:rPr>
          <w:rFonts w:ascii="Times New Roman" w:hAnsi="Times New Roman" w:cs="Times New Roman"/>
        </w:rPr>
      </w:pPr>
    </w:p>
    <w:p w:rsidR="009A1246" w:rsidRPr="00D86EAF" w:rsidRDefault="009A1246" w:rsidP="00DA005D">
      <w:pPr>
        <w:spacing w:line="276" w:lineRule="auto"/>
        <w:jc w:val="both"/>
        <w:rPr>
          <w:rFonts w:ascii="Times New Roman" w:hAnsi="Times New Roman" w:cs="Times New Roman"/>
        </w:rPr>
      </w:pPr>
    </w:p>
    <w:p w:rsidR="00E106EC" w:rsidRPr="00D86EAF" w:rsidRDefault="00E106EC" w:rsidP="00DA005D">
      <w:pPr>
        <w:pStyle w:val="ListParagraph"/>
        <w:numPr>
          <w:ilvl w:val="0"/>
          <w:numId w:val="21"/>
        </w:numPr>
        <w:spacing w:line="276" w:lineRule="auto"/>
        <w:jc w:val="both"/>
        <w:rPr>
          <w:rFonts w:ascii="Times New Roman" w:hAnsi="Times New Roman" w:cs="Times New Roman"/>
        </w:rPr>
      </w:pPr>
      <w:r w:rsidRPr="00D86EAF">
        <w:rPr>
          <w:rFonts w:ascii="Times New Roman" w:hAnsi="Times New Roman" w:cs="Times New Roman"/>
          <w:b/>
          <w:bCs/>
        </w:rPr>
        <w:t>Cheltuieliprivindcosturilegenerale ale proiectului</w:t>
      </w:r>
    </w:p>
    <w:p w:rsidR="00E106EC" w:rsidRPr="00D86EAF" w:rsidRDefault="00E106EC" w:rsidP="00DA005D">
      <w:pPr>
        <w:pStyle w:val="ListParagraph"/>
        <w:numPr>
          <w:ilvl w:val="0"/>
          <w:numId w:val="24"/>
        </w:numPr>
        <w:spacing w:line="276" w:lineRule="auto"/>
        <w:jc w:val="both"/>
        <w:rPr>
          <w:rFonts w:ascii="Times New Roman" w:hAnsi="Times New Roman" w:cs="Times New Roman"/>
        </w:rPr>
      </w:pPr>
      <w:r w:rsidRPr="00D86EAF">
        <w:rPr>
          <w:rFonts w:ascii="Times New Roman" w:hAnsi="Times New Roman" w:cs="Times New Roman"/>
          <w:b/>
          <w:bCs/>
        </w:rPr>
        <w:t>Cheltuielileprivindcosturilegenerale ale proiectului</w:t>
      </w:r>
      <w:r w:rsidRPr="00D86EAF">
        <w:rPr>
          <w:rFonts w:ascii="Times New Roman" w:hAnsi="Times New Roman" w:cs="Times New Roman"/>
        </w:rPr>
        <w:t xml:space="preserve">sunt eligibiledacă: </w:t>
      </w:r>
    </w:p>
    <w:p w:rsidR="00E106EC" w:rsidRPr="00D86EAF" w:rsidRDefault="00E106EC" w:rsidP="00DA005D">
      <w:pPr>
        <w:spacing w:line="276" w:lineRule="auto"/>
        <w:jc w:val="both"/>
        <w:rPr>
          <w:rFonts w:ascii="Times New Roman" w:hAnsi="Times New Roman" w:cs="Times New Roman"/>
        </w:rPr>
      </w:pPr>
      <w:r w:rsidRPr="00D86EAF">
        <w:rPr>
          <w:rFonts w:ascii="Times New Roman" w:hAnsi="Times New Roman" w:cs="Times New Roman"/>
          <w:b/>
          <w:bCs/>
        </w:rPr>
        <w:t xml:space="preserve">a) </w:t>
      </w:r>
      <w:r w:rsidR="00656679" w:rsidRPr="00D86EAF">
        <w:rPr>
          <w:rFonts w:ascii="Times New Roman" w:hAnsi="Times New Roman" w:cs="Times New Roman"/>
        </w:rPr>
        <w:t xml:space="preserve">respect </w:t>
      </w:r>
      <w:r w:rsidRPr="00D86EAF">
        <w:rPr>
          <w:rFonts w:ascii="Times New Roman" w:hAnsi="Times New Roman" w:cs="Times New Roman"/>
        </w:rPr>
        <w:t xml:space="preserve">prevederile art. 45 din Regulamentul (UE) nr.1305/2013; </w:t>
      </w:r>
    </w:p>
    <w:p w:rsidR="00E106EC" w:rsidRPr="00D86EAF" w:rsidRDefault="00E106EC" w:rsidP="00DA005D">
      <w:pPr>
        <w:spacing w:line="276" w:lineRule="auto"/>
        <w:jc w:val="both"/>
        <w:rPr>
          <w:rFonts w:ascii="Times New Roman" w:hAnsi="Times New Roman" w:cs="Times New Roman"/>
        </w:rPr>
      </w:pPr>
      <w:r w:rsidRPr="00D86EAF">
        <w:rPr>
          <w:rFonts w:ascii="Times New Roman" w:hAnsi="Times New Roman" w:cs="Times New Roman"/>
          <w:b/>
          <w:bCs/>
        </w:rPr>
        <w:t xml:space="preserve">b) </w:t>
      </w:r>
      <w:r w:rsidRPr="00D86EAF">
        <w:rPr>
          <w:rFonts w:ascii="Times New Roman" w:hAnsi="Times New Roman" w:cs="Times New Roman"/>
        </w:rPr>
        <w:t xml:space="preserve">sunt prevăzutesaurezultă din aplicarealegislațieiînvedereaobținerii de avize, acordurişiautorizațiinecesareimplementăriiactivitățiloreligibile ale operațiuniisaurezultă din cerințeleminimeimpuse de PNDR 2014 - 2020; </w:t>
      </w:r>
    </w:p>
    <w:p w:rsidR="00E106EC" w:rsidRPr="00D86EAF" w:rsidRDefault="00E106EC" w:rsidP="00DA005D">
      <w:pPr>
        <w:spacing w:line="276" w:lineRule="auto"/>
        <w:jc w:val="both"/>
        <w:rPr>
          <w:rFonts w:ascii="Times New Roman" w:hAnsi="Times New Roman" w:cs="Times New Roman"/>
        </w:rPr>
      </w:pPr>
      <w:r w:rsidRPr="00D86EAF">
        <w:rPr>
          <w:rFonts w:ascii="Times New Roman" w:hAnsi="Times New Roman" w:cs="Times New Roman"/>
          <w:b/>
          <w:bCs/>
        </w:rPr>
        <w:t xml:space="preserve">c) </w:t>
      </w:r>
      <w:r w:rsidRPr="00D86EAF">
        <w:rPr>
          <w:rFonts w:ascii="Times New Roman" w:hAnsi="Times New Roman" w:cs="Times New Roman"/>
        </w:rPr>
        <w:t>sunt aferente, dupăcaz: unorstudiişi/sauanalizeprivinddurabilitatea</w:t>
      </w:r>
      <w:r w:rsidR="00656679" w:rsidRPr="00D86EAF">
        <w:rPr>
          <w:rFonts w:ascii="Times New Roman" w:hAnsi="Times New Roman" w:cs="Times New Roman"/>
        </w:rPr>
        <w:t xml:space="preserve"> economic </w:t>
      </w:r>
      <w:r w:rsidRPr="00D86EAF">
        <w:rPr>
          <w:rFonts w:ascii="Times New Roman" w:hAnsi="Times New Roman" w:cs="Times New Roman"/>
        </w:rPr>
        <w:t xml:space="preserve">și de mediu, studiu de fezabilitate, proiecttehnic, document de avizare a lucrărilor de intervenție, întocmiteînconformitate cu prevederilelegislațieiînvigoare; </w:t>
      </w:r>
    </w:p>
    <w:p w:rsidR="00E106EC" w:rsidRPr="00D86EAF" w:rsidRDefault="00E106EC" w:rsidP="00DA005D">
      <w:pPr>
        <w:spacing w:line="276" w:lineRule="auto"/>
        <w:jc w:val="both"/>
        <w:rPr>
          <w:rFonts w:ascii="Times New Roman" w:hAnsi="Times New Roman" w:cs="Times New Roman"/>
        </w:rPr>
      </w:pPr>
      <w:r w:rsidRPr="00D86EAF">
        <w:rPr>
          <w:rFonts w:ascii="Times New Roman" w:hAnsi="Times New Roman" w:cs="Times New Roman"/>
          <w:b/>
          <w:bCs/>
        </w:rPr>
        <w:t xml:space="preserve">d) </w:t>
      </w:r>
      <w:r w:rsidRPr="00D86EAF">
        <w:rPr>
          <w:rFonts w:ascii="Times New Roman" w:hAnsi="Times New Roman" w:cs="Times New Roman"/>
        </w:rPr>
        <w:t xml:space="preserve">sunt necesareînprocesul de achizițiipublicepentruactivitățileeligibile ale operațiunii; </w:t>
      </w:r>
    </w:p>
    <w:p w:rsidR="00E106EC" w:rsidRPr="00D86EAF" w:rsidRDefault="00E106EC" w:rsidP="00DA005D">
      <w:pPr>
        <w:spacing w:line="276" w:lineRule="auto"/>
        <w:jc w:val="both"/>
        <w:rPr>
          <w:rFonts w:ascii="Times New Roman" w:hAnsi="Times New Roman" w:cs="Times New Roman"/>
        </w:rPr>
      </w:pPr>
      <w:r w:rsidRPr="00D86EAF">
        <w:rPr>
          <w:rFonts w:ascii="Times New Roman" w:hAnsi="Times New Roman" w:cs="Times New Roman"/>
          <w:b/>
          <w:bCs/>
        </w:rPr>
        <w:t xml:space="preserve">e) </w:t>
      </w:r>
      <w:r w:rsidRPr="00D86EAF">
        <w:rPr>
          <w:rFonts w:ascii="Times New Roman" w:hAnsi="Times New Roman" w:cs="Times New Roman"/>
        </w:rPr>
        <w:t xml:space="preserve">sunt aferenteactivităților de coordonareşisupervizare a execuțieişirecepțieilucrărilor de construcții - montaj. </w:t>
      </w:r>
    </w:p>
    <w:p w:rsidR="00E106EC" w:rsidRPr="00D86EAF" w:rsidRDefault="00E106EC" w:rsidP="00DA005D">
      <w:pPr>
        <w:pStyle w:val="ListParagraph"/>
        <w:numPr>
          <w:ilvl w:val="0"/>
          <w:numId w:val="24"/>
        </w:numPr>
        <w:spacing w:line="276" w:lineRule="auto"/>
        <w:jc w:val="both"/>
        <w:rPr>
          <w:rFonts w:ascii="Times New Roman" w:hAnsi="Times New Roman" w:cs="Times New Roman"/>
        </w:rPr>
      </w:pPr>
      <w:r w:rsidRPr="00D86EAF">
        <w:rPr>
          <w:rFonts w:ascii="Times New Roman" w:hAnsi="Times New Roman" w:cs="Times New Roman"/>
          <w:b/>
          <w:bCs/>
        </w:rPr>
        <w:t xml:space="preserve">Cheltuielile de </w:t>
      </w:r>
      <w:r w:rsidR="00B13F87" w:rsidRPr="00D86EAF">
        <w:rPr>
          <w:rFonts w:ascii="Times New Roman" w:hAnsi="Times New Roman" w:cs="Times New Roman"/>
          <w:b/>
          <w:bCs/>
        </w:rPr>
        <w:t xml:space="preserve">consultant </w:t>
      </w:r>
      <w:r w:rsidRPr="00D86EAF">
        <w:rPr>
          <w:rFonts w:ascii="Times New Roman" w:hAnsi="Times New Roman" w:cs="Times New Roman"/>
          <w:b/>
          <w:bCs/>
        </w:rPr>
        <w:t>şipentrumanagementulproiectului</w:t>
      </w:r>
      <w:r w:rsidRPr="00D86EAF">
        <w:rPr>
          <w:rFonts w:ascii="Times New Roman" w:hAnsi="Times New Roman" w:cs="Times New Roman"/>
        </w:rPr>
        <w:t>sunt eligibiledacă</w:t>
      </w:r>
      <w:r w:rsidR="00B13F87" w:rsidRPr="00D86EAF">
        <w:rPr>
          <w:rFonts w:ascii="Times New Roman" w:hAnsi="Times New Roman" w:cs="Times New Roman"/>
        </w:rPr>
        <w:t xml:space="preserve"> respect </w:t>
      </w:r>
      <w:r w:rsidRPr="00D86EAF">
        <w:rPr>
          <w:rFonts w:ascii="Times New Roman" w:hAnsi="Times New Roman" w:cs="Times New Roman"/>
        </w:rPr>
        <w:t>condițiile anterior menționateşi se deconteazăproporțional cu valoareafiecăreitranşe de platăaferenteproiectuluiîncazulîn care planul de proiect include acțiuni care sunt eligibileîncadrulaltormăsuri (4.1, 4.1a, 4.2, 4.2a).</w:t>
      </w:r>
    </w:p>
    <w:p w:rsidR="007B45D1" w:rsidRPr="00D86EAF" w:rsidRDefault="007B45D1" w:rsidP="00DA005D">
      <w:pPr>
        <w:spacing w:line="276" w:lineRule="auto"/>
        <w:jc w:val="both"/>
        <w:rPr>
          <w:rFonts w:ascii="Times New Roman" w:hAnsi="Times New Roman" w:cs="Times New Roman"/>
        </w:rPr>
      </w:pPr>
      <w:r w:rsidRPr="00D86EAF">
        <w:rPr>
          <w:rFonts w:ascii="Times New Roman" w:hAnsi="Times New Roman" w:cs="Times New Roman"/>
        </w:rPr>
        <w:t xml:space="preserve">Costurilegenerale ale proiectuluitrebuiesă se încadrezeîn maximum 10% din totalulcheltuieliloreligibilepentruproiectele care prevădconstrucții </w:t>
      </w:r>
      <w:r w:rsidR="00B13F87" w:rsidRPr="00D86EAF">
        <w:rPr>
          <w:rFonts w:ascii="Times New Roman" w:hAnsi="Times New Roman" w:cs="Times New Roman"/>
        </w:rPr>
        <w:t>–</w:t>
      </w:r>
      <w:r w:rsidRPr="00D86EAF">
        <w:rPr>
          <w:rFonts w:ascii="Times New Roman" w:hAnsi="Times New Roman" w:cs="Times New Roman"/>
        </w:rPr>
        <w:t xml:space="preserve"> montajșiînlimita a 5% pentruproiectele care prevădinvestițiiînachiziții simple sauacțiunispecificemasurii. </w:t>
      </w:r>
    </w:p>
    <w:p w:rsidR="007B45D1" w:rsidRPr="00D86EAF" w:rsidRDefault="007B45D1" w:rsidP="00DA005D">
      <w:pPr>
        <w:spacing w:line="276" w:lineRule="auto"/>
        <w:jc w:val="both"/>
        <w:rPr>
          <w:rFonts w:ascii="Times New Roman" w:hAnsi="Times New Roman" w:cs="Times New Roman"/>
        </w:rPr>
      </w:pPr>
      <w:r w:rsidRPr="00D86EAF">
        <w:rPr>
          <w:rFonts w:ascii="Times New Roman" w:hAnsi="Times New Roman" w:cs="Times New Roman"/>
        </w:rPr>
        <w:t xml:space="preserve">Pragurilemaximale se aplicăpentrucele de mai sus însumate cu costurileelaborăriistudiilorșiplanurilor de marketing </w:t>
      </w:r>
      <w:r w:rsidR="00B13F87" w:rsidRPr="00D86EAF">
        <w:rPr>
          <w:rFonts w:ascii="Times New Roman" w:hAnsi="Times New Roman" w:cs="Times New Roman"/>
        </w:rPr>
        <w:t xml:space="preserve">associate </w:t>
      </w:r>
      <w:r w:rsidRPr="00D86EAF">
        <w:rPr>
          <w:rFonts w:ascii="Times New Roman" w:hAnsi="Times New Roman" w:cs="Times New Roman"/>
        </w:rPr>
        <w:t xml:space="preserve">proiectului, </w:t>
      </w:r>
      <w:r w:rsidR="00B13F87" w:rsidRPr="00D86EAF">
        <w:rPr>
          <w:rFonts w:ascii="Times New Roman" w:hAnsi="Times New Roman" w:cs="Times New Roman"/>
        </w:rPr>
        <w:t xml:space="preserve">inclusive </w:t>
      </w:r>
      <w:r w:rsidRPr="00D86EAF">
        <w:rPr>
          <w:rFonts w:ascii="Times New Roman" w:hAnsi="Times New Roman" w:cs="Times New Roman"/>
        </w:rPr>
        <w:t>analize de piață, conceptul de marketing.</w:t>
      </w:r>
    </w:p>
    <w:p w:rsidR="007B45D1" w:rsidRPr="00D86EAF" w:rsidRDefault="007B45D1" w:rsidP="00DA005D">
      <w:pPr>
        <w:spacing w:line="276" w:lineRule="auto"/>
        <w:jc w:val="both"/>
        <w:rPr>
          <w:rFonts w:ascii="Times New Roman" w:hAnsi="Times New Roman" w:cs="Times New Roman"/>
        </w:rPr>
      </w:pPr>
    </w:p>
    <w:p w:rsidR="007B45D1" w:rsidRPr="00D86EAF" w:rsidRDefault="007B45D1" w:rsidP="00DA005D">
      <w:pPr>
        <w:spacing w:line="276" w:lineRule="auto"/>
        <w:jc w:val="both"/>
        <w:rPr>
          <w:rFonts w:ascii="Times New Roman" w:hAnsi="Times New Roman" w:cs="Times New Roman"/>
        </w:rPr>
      </w:pPr>
    </w:p>
    <w:p w:rsidR="007B45D1" w:rsidRPr="00D86EAF" w:rsidRDefault="007B45D1" w:rsidP="00DA005D">
      <w:pPr>
        <w:spacing w:line="276" w:lineRule="auto"/>
        <w:jc w:val="both"/>
        <w:rPr>
          <w:rFonts w:ascii="Times New Roman" w:hAnsi="Times New Roman" w:cs="Times New Roman"/>
        </w:rPr>
      </w:pPr>
      <w:r w:rsidRPr="00D86EAF">
        <w:rPr>
          <w:rFonts w:ascii="Times New Roman" w:hAnsi="Times New Roman" w:cs="Times New Roman"/>
        </w:rPr>
        <w:t>Încazulîn care planul de proiect include, de asemenea, acțiuni care sunt eligibileîncadrul</w:t>
      </w:r>
      <w:r w:rsidR="006A0AE0" w:rsidRPr="00D86EAF">
        <w:rPr>
          <w:rFonts w:ascii="Times New Roman" w:hAnsi="Times New Roman" w:cs="Times New Roman"/>
        </w:rPr>
        <w:t>altorarticole (de ex. sub</w:t>
      </w:r>
      <w:r w:rsidRPr="00D86EAF">
        <w:rPr>
          <w:rFonts w:ascii="Times New Roman" w:hAnsi="Times New Roman" w:cs="Times New Roman"/>
        </w:rPr>
        <w:t>măsuri</w:t>
      </w:r>
      <w:r w:rsidR="006A0AE0" w:rsidRPr="00D86EAF">
        <w:rPr>
          <w:rFonts w:ascii="Times New Roman" w:hAnsi="Times New Roman" w:cs="Times New Roman"/>
        </w:rPr>
        <w:t>le 4.1, 4.1a, 4.2, 4.2a din cadrul PNDR 2014-2020)</w:t>
      </w:r>
      <w:r w:rsidRPr="00D86EAF">
        <w:rPr>
          <w:rFonts w:ascii="Times New Roman" w:hAnsi="Times New Roman" w:cs="Times New Roman"/>
        </w:rPr>
        <w:t xml:space="preserve">, atuncicosturile sunt acoperite din </w:t>
      </w:r>
      <w:r w:rsidR="006A0AE0" w:rsidRPr="00D86EAF">
        <w:rPr>
          <w:rFonts w:ascii="Times New Roman" w:hAnsi="Times New Roman" w:cs="Times New Roman"/>
        </w:rPr>
        <w:t xml:space="preserve">M5/3A </w:t>
      </w:r>
      <w:r w:rsidRPr="00D86EAF">
        <w:rPr>
          <w:rFonts w:ascii="Times New Roman" w:hAnsi="Times New Roman" w:cs="Times New Roman"/>
        </w:rPr>
        <w:t>înconformitate cu rata maximă a ajutoruluișisumeleaplicabileîncadrulacelormăsuri. Cu toateacestea, valoareamaximă a sprijinului nu vadepășivaloareamaximăacordatăîncadrul</w:t>
      </w:r>
      <w:r w:rsidR="006A0AE0" w:rsidRPr="00D86EAF">
        <w:rPr>
          <w:rFonts w:ascii="Times New Roman" w:hAnsi="Times New Roman" w:cs="Times New Roman"/>
        </w:rPr>
        <w:t>masurii M5/3A</w:t>
      </w:r>
      <w:r w:rsidRPr="00D86EAF">
        <w:rPr>
          <w:rFonts w:ascii="Times New Roman" w:hAnsi="Times New Roman" w:cs="Times New Roman"/>
        </w:rPr>
        <w:t>.</w:t>
      </w:r>
    </w:p>
    <w:p w:rsidR="007B45D1" w:rsidRPr="00D86EAF" w:rsidRDefault="007B45D1" w:rsidP="00DA005D">
      <w:pPr>
        <w:spacing w:line="276" w:lineRule="auto"/>
        <w:jc w:val="both"/>
        <w:rPr>
          <w:rFonts w:ascii="Times New Roman" w:hAnsi="Times New Roman" w:cs="Times New Roman"/>
        </w:rPr>
      </w:pPr>
      <w:r w:rsidRPr="00D86EAF">
        <w:rPr>
          <w:rFonts w:ascii="Times New Roman" w:hAnsi="Times New Roman" w:cs="Times New Roman"/>
        </w:rPr>
        <w:t>IMPORTANT!</w:t>
      </w:r>
    </w:p>
    <w:p w:rsidR="007B45D1" w:rsidRPr="00D86EAF" w:rsidRDefault="007B45D1" w:rsidP="00DA005D">
      <w:pPr>
        <w:spacing w:line="276" w:lineRule="auto"/>
        <w:jc w:val="both"/>
        <w:rPr>
          <w:rFonts w:ascii="Times New Roman" w:hAnsi="Times New Roman" w:cs="Times New Roman"/>
        </w:rPr>
      </w:pPr>
    </w:p>
    <w:p w:rsidR="007B45D1" w:rsidRPr="00D86EAF" w:rsidRDefault="007B45D1" w:rsidP="00DA005D">
      <w:pPr>
        <w:spacing w:line="276" w:lineRule="auto"/>
        <w:jc w:val="both"/>
        <w:rPr>
          <w:rFonts w:ascii="Times New Roman" w:hAnsi="Times New Roman" w:cs="Times New Roman"/>
        </w:rPr>
      </w:pPr>
      <w:r w:rsidRPr="00D86EAF">
        <w:rPr>
          <w:rFonts w:ascii="Times New Roman" w:hAnsi="Times New Roman" w:cs="Times New Roman"/>
          <w:b/>
          <w:bCs/>
        </w:rPr>
        <w:t>Pentru a beneficia de sprijinfinanciarînconformitate cu rata maximă a ajutoruluișisumeleaplicabileîncadrul</w:t>
      </w:r>
      <w:r w:rsidR="006A0AE0" w:rsidRPr="00D86EAF">
        <w:rPr>
          <w:rFonts w:ascii="Times New Roman" w:hAnsi="Times New Roman" w:cs="Times New Roman"/>
          <w:b/>
          <w:bCs/>
        </w:rPr>
        <w:t>altorarticole (de ex. submăsurile</w:t>
      </w:r>
      <w:r w:rsidRPr="00D86EAF">
        <w:rPr>
          <w:rFonts w:ascii="Times New Roman" w:hAnsi="Times New Roman" w:cs="Times New Roman"/>
          <w:b/>
          <w:bCs/>
        </w:rPr>
        <w:t xml:space="preserve"> 4.1, 4.1a, 4.2, 4.2a</w:t>
      </w:r>
      <w:r w:rsidR="006A0AE0" w:rsidRPr="00D86EAF">
        <w:rPr>
          <w:rFonts w:ascii="Times New Roman" w:hAnsi="Times New Roman" w:cs="Times New Roman"/>
        </w:rPr>
        <w:t>din cadrul PNDR 2014-2020)</w:t>
      </w:r>
      <w:r w:rsidRPr="00D86EAF">
        <w:rPr>
          <w:rFonts w:ascii="Times New Roman" w:hAnsi="Times New Roman" w:cs="Times New Roman"/>
          <w:b/>
          <w:bCs/>
        </w:rPr>
        <w:t xml:space="preserve">, membriicevor beneficia direct de investițiileprevăzute, prinintermediulliderului de proiect, vordepunedocumentelecevorjustificaintensitateadorită conform listelor de documentecuprinseînGhidurileSolicitanțilormenționate. </w:t>
      </w:r>
    </w:p>
    <w:p w:rsidR="007B45D1" w:rsidRPr="00D86EAF" w:rsidRDefault="007B45D1" w:rsidP="00DA005D">
      <w:pPr>
        <w:spacing w:line="276" w:lineRule="auto"/>
        <w:jc w:val="both"/>
        <w:rPr>
          <w:rFonts w:ascii="Times New Roman" w:hAnsi="Times New Roman" w:cs="Times New Roman"/>
        </w:rPr>
      </w:pPr>
      <w:r w:rsidRPr="00D86EAF">
        <w:rPr>
          <w:rFonts w:ascii="Times New Roman" w:hAnsi="Times New Roman" w:cs="Times New Roman"/>
          <w:i/>
          <w:iCs/>
        </w:rPr>
        <w:t xml:space="preserve">Acestedocumentevor fi atașateCererii de Finanțareșicuprinse la categoria Alte documente. </w:t>
      </w:r>
    </w:p>
    <w:p w:rsidR="007B45D1" w:rsidRPr="00D86EAF" w:rsidRDefault="007B45D1" w:rsidP="00DA005D">
      <w:pPr>
        <w:spacing w:line="276" w:lineRule="auto"/>
        <w:jc w:val="both"/>
        <w:rPr>
          <w:rFonts w:ascii="Times New Roman" w:hAnsi="Times New Roman" w:cs="Times New Roman"/>
        </w:rPr>
      </w:pPr>
      <w:r w:rsidRPr="00D86EAF">
        <w:rPr>
          <w:rFonts w:ascii="Times New Roman" w:hAnsi="Times New Roman" w:cs="Times New Roman"/>
          <w:i/>
          <w:iCs/>
        </w:rPr>
        <w:t>Beneficiarulunoroperațiuniaferente</w:t>
      </w:r>
      <w:r w:rsidR="006A0AE0" w:rsidRPr="00D86EAF">
        <w:rPr>
          <w:rFonts w:ascii="Times New Roman" w:hAnsi="Times New Roman" w:cs="Times New Roman"/>
          <w:i/>
          <w:iCs/>
        </w:rPr>
        <w:t>altorarticole (de ex. submăsurile 4.1, 4.1a, 4.2, 4.2a din cadrul PNDR 2014-2020)</w:t>
      </w:r>
      <w:r w:rsidRPr="00D86EAF">
        <w:rPr>
          <w:rFonts w:ascii="Times New Roman" w:hAnsi="Times New Roman" w:cs="Times New Roman"/>
          <w:i/>
          <w:iCs/>
        </w:rPr>
        <w:t xml:space="preserve">poate fi și un membru care nu estefermiersau IMM (de </w:t>
      </w:r>
      <w:r w:rsidRPr="00D86EAF">
        <w:rPr>
          <w:rFonts w:ascii="Times New Roman" w:hAnsi="Times New Roman" w:cs="Times New Roman"/>
          <w:i/>
          <w:iCs/>
        </w:rPr>
        <w:lastRenderedPageBreak/>
        <w:t>exempluConsiliul Local, membruînparteneriat, doarpentruoperațiuniaferentecomponentelor de marketing, aplicații software, comercializare (ex: magazine, piețe, standuri transport marfă/promovarepentrufermierii/procesatorii din cadrulparteneriatului.</w:t>
      </w:r>
    </w:p>
    <w:p w:rsidR="00727723" w:rsidRPr="00D86EAF" w:rsidRDefault="00727723" w:rsidP="00DA005D">
      <w:pPr>
        <w:spacing w:line="276" w:lineRule="auto"/>
        <w:jc w:val="both"/>
        <w:rPr>
          <w:rFonts w:ascii="Times New Roman" w:hAnsi="Times New Roman" w:cs="Times New Roman"/>
        </w:rPr>
      </w:pPr>
    </w:p>
    <w:p w:rsidR="006743DD" w:rsidRPr="00D86EAF" w:rsidRDefault="006743DD" w:rsidP="00DA005D">
      <w:pPr>
        <w:spacing w:line="276" w:lineRule="auto"/>
        <w:jc w:val="both"/>
        <w:rPr>
          <w:rFonts w:ascii="Times New Roman" w:hAnsi="Times New Roman" w:cs="Times New Roman"/>
          <w:b/>
        </w:rPr>
      </w:pPr>
      <w:r w:rsidRPr="00D86EAF">
        <w:rPr>
          <w:rFonts w:ascii="Times New Roman" w:hAnsi="Times New Roman" w:cs="Times New Roman"/>
          <w:b/>
        </w:rPr>
        <w:t>Cheltuielieligibilegeneralevorrespectaprevederile din:</w:t>
      </w:r>
    </w:p>
    <w:p w:rsidR="006743DD" w:rsidRPr="00D86EAF" w:rsidRDefault="006743DD" w:rsidP="00DA005D">
      <w:pPr>
        <w:pStyle w:val="ListParagraph"/>
        <w:numPr>
          <w:ilvl w:val="0"/>
          <w:numId w:val="10"/>
        </w:numPr>
        <w:spacing w:line="276" w:lineRule="auto"/>
        <w:jc w:val="both"/>
        <w:rPr>
          <w:rFonts w:ascii="Times New Roman" w:hAnsi="Times New Roman" w:cs="Times New Roman"/>
        </w:rPr>
      </w:pPr>
      <w:r w:rsidRPr="00D86EAF">
        <w:rPr>
          <w:rFonts w:ascii="Times New Roman" w:hAnsi="Times New Roman" w:cs="Times New Roman"/>
        </w:rPr>
        <w:t>Cap. 8.1 din PNDR 2014-2020 – Dispozițiiprivindeligibilitateacheltuielilor</w:t>
      </w:r>
      <w:r w:rsidR="001258A6" w:rsidRPr="00D86EAF">
        <w:rPr>
          <w:rFonts w:ascii="Times New Roman" w:hAnsi="Times New Roman" w:cs="Times New Roman"/>
        </w:rPr>
        <w:t>;</w:t>
      </w:r>
    </w:p>
    <w:p w:rsidR="006743DD" w:rsidRPr="00D86EAF" w:rsidRDefault="006743DD" w:rsidP="00DA005D">
      <w:pPr>
        <w:pStyle w:val="ListParagraph"/>
        <w:numPr>
          <w:ilvl w:val="0"/>
          <w:numId w:val="10"/>
        </w:numPr>
        <w:spacing w:line="276" w:lineRule="auto"/>
        <w:jc w:val="both"/>
        <w:rPr>
          <w:rFonts w:ascii="Times New Roman" w:hAnsi="Times New Roman" w:cs="Times New Roman"/>
        </w:rPr>
      </w:pPr>
      <w:r w:rsidRPr="00D86EAF">
        <w:rPr>
          <w:rFonts w:ascii="Times New Roman" w:hAnsi="Times New Roman" w:cs="Times New Roman"/>
        </w:rPr>
        <w:t>HotărâreaGuvernului nr. 226/2015 - Art. 24 - Reguli privindmăsura 19 "Dezvoltarealocală LEADER";</w:t>
      </w:r>
    </w:p>
    <w:p w:rsidR="006743DD" w:rsidRPr="00D86EAF" w:rsidRDefault="001258A6" w:rsidP="00DA005D">
      <w:pPr>
        <w:pStyle w:val="ListParagraph"/>
        <w:numPr>
          <w:ilvl w:val="0"/>
          <w:numId w:val="10"/>
        </w:numPr>
        <w:spacing w:line="276" w:lineRule="auto"/>
        <w:jc w:val="both"/>
        <w:rPr>
          <w:rFonts w:ascii="Times New Roman" w:hAnsi="Times New Roman" w:cs="Times New Roman"/>
        </w:rPr>
      </w:pPr>
      <w:r w:rsidRPr="00D86EAF">
        <w:rPr>
          <w:rFonts w:ascii="Times New Roman" w:hAnsi="Times New Roman" w:cs="Times New Roman"/>
        </w:rPr>
        <w:t xml:space="preserve">Schema de ajutor de minimis </w:t>
      </w:r>
      <w:r w:rsidR="00616C9A" w:rsidRPr="00D86EAF">
        <w:rPr>
          <w:rFonts w:ascii="Times New Roman" w:hAnsi="Times New Roman" w:cs="Times New Roman"/>
        </w:rPr>
        <w:t>–“</w:t>
      </w:r>
      <w:r w:rsidR="006743DD" w:rsidRPr="00D86EAF">
        <w:rPr>
          <w:rFonts w:ascii="Times New Roman" w:hAnsi="Times New Roman" w:cs="Times New Roman"/>
        </w:rPr>
        <w:t>Sprijinpentruimplementareaacțiunilorîncadrulstrategiei de dezvoltarelocală”, aprobatăprinOrdinulministruluiagriculturiișidezvoltăriirurale nr. 107/24.04.2017</w:t>
      </w:r>
      <w:commentRangeStart w:id="14"/>
      <w:r w:rsidR="00435509" w:rsidRPr="008D5AF0">
        <w:rPr>
          <w:rFonts w:ascii="Calibri" w:hAnsi="Calibri"/>
          <w:b/>
          <w:sz w:val="22"/>
          <w:lang w:val="it-CH"/>
        </w:rPr>
        <w:t xml:space="preserve">și modificată prin </w:t>
      </w:r>
      <w:r w:rsidR="00435509" w:rsidRPr="00521E6E">
        <w:rPr>
          <w:rFonts w:ascii="Calibri" w:hAnsi="Calibri"/>
          <w:b/>
          <w:sz w:val="22"/>
          <w:szCs w:val="22"/>
        </w:rPr>
        <w:t>Ordinul ministrului agriculturii și dezvoltării rurale nr. 308/26.10. 2020</w:t>
      </w:r>
      <w:r w:rsidR="006743DD" w:rsidRPr="00D86EAF">
        <w:rPr>
          <w:rFonts w:ascii="Times New Roman" w:hAnsi="Times New Roman" w:cs="Times New Roman"/>
        </w:rPr>
        <w:t>;</w:t>
      </w:r>
      <w:commentRangeEnd w:id="14"/>
      <w:r w:rsidR="00435509">
        <w:rPr>
          <w:rStyle w:val="CommentReference"/>
        </w:rPr>
        <w:commentReference w:id="14"/>
      </w:r>
    </w:p>
    <w:p w:rsidR="006743DD" w:rsidRPr="00D86EAF" w:rsidRDefault="006743DD" w:rsidP="00DA005D">
      <w:pPr>
        <w:pStyle w:val="ListParagraph"/>
        <w:numPr>
          <w:ilvl w:val="0"/>
          <w:numId w:val="10"/>
        </w:numPr>
        <w:spacing w:line="276" w:lineRule="auto"/>
        <w:jc w:val="both"/>
        <w:rPr>
          <w:rFonts w:ascii="Times New Roman" w:hAnsi="Times New Roman" w:cs="Times New Roman"/>
        </w:rPr>
      </w:pPr>
      <w:r w:rsidRPr="00D86EAF">
        <w:rPr>
          <w:rFonts w:ascii="Times New Roman" w:hAnsi="Times New Roman" w:cs="Times New Roman"/>
        </w:rPr>
        <w:t>Regulamentul (UE) nr. 1305/2013 - art. 45 privindinvestițiile, art. 46 privindinvestițiileînirigații, art. 60 privindeligibilitateacheltuielilor, în mod specific prevederile cu privire la eligibilitateacheltuielilorîncazulunordezastrenaturale, art. 61 privindcheltuielileeligibile, Cap. I – Măsuri (înfuncție de tipul de operațiunisprijiniteprinmăsura din SDL);</w:t>
      </w:r>
    </w:p>
    <w:p w:rsidR="006743DD" w:rsidRPr="00D86EAF" w:rsidRDefault="006743DD" w:rsidP="00DA005D">
      <w:pPr>
        <w:pStyle w:val="ListParagraph"/>
        <w:numPr>
          <w:ilvl w:val="0"/>
          <w:numId w:val="10"/>
        </w:numPr>
        <w:spacing w:line="276" w:lineRule="auto"/>
        <w:jc w:val="both"/>
        <w:rPr>
          <w:rFonts w:ascii="Times New Roman" w:hAnsi="Times New Roman" w:cs="Times New Roman"/>
        </w:rPr>
      </w:pPr>
      <w:r w:rsidRPr="00D86EAF">
        <w:rPr>
          <w:rFonts w:ascii="Times New Roman" w:hAnsi="Times New Roman" w:cs="Times New Roman"/>
        </w:rPr>
        <w:t>Regulamentuldelegat (UE) nr. 807/2014 de completare a Regulamentului (UE) nr. 1305/2013 – art. 13 privindinvestițiile;</w:t>
      </w:r>
    </w:p>
    <w:p w:rsidR="006743DD" w:rsidRPr="00D86EAF" w:rsidRDefault="006743DD" w:rsidP="00DA005D">
      <w:pPr>
        <w:pStyle w:val="ListParagraph"/>
        <w:numPr>
          <w:ilvl w:val="0"/>
          <w:numId w:val="10"/>
        </w:numPr>
        <w:spacing w:line="276" w:lineRule="auto"/>
        <w:jc w:val="both"/>
        <w:rPr>
          <w:rFonts w:ascii="Times New Roman" w:hAnsi="Times New Roman" w:cs="Times New Roman"/>
        </w:rPr>
      </w:pPr>
      <w:r w:rsidRPr="00D86EAF">
        <w:rPr>
          <w:rFonts w:ascii="Times New Roman" w:hAnsi="Times New Roman" w:cs="Times New Roman"/>
        </w:rPr>
        <w:t>Regulamentul (UE) nr. 1303/2013 – art. 6 privindconformitatea cu dreptulUniuniişilegislaţianaţională, Titlul IV Instrumentefinanciare al Regulamentului (UE) nr. 1303/2013 (art. 37 privindinstrumenelefinanciare, art. 42 privindeligibilitateacheltuielilor la închidere) și Cap. III al Titlului VII al Regulamentului (UE) nr. 1303/2013 (art. 65 privindeligibilitatea, art. 66 privindformele de sprijin, art. 67 privindtipuri de granturiși de asistențărambursabilă, art. 68 privindfinanțareaforfetarăpentrucosturi</w:t>
      </w:r>
      <w:r w:rsidR="00852B56" w:rsidRPr="00D86EAF">
        <w:rPr>
          <w:rFonts w:ascii="Times New Roman" w:hAnsi="Times New Roman" w:cs="Times New Roman"/>
        </w:rPr>
        <w:t xml:space="preserve"> indirect </w:t>
      </w:r>
      <w:r w:rsidRPr="00D86EAF">
        <w:rPr>
          <w:rFonts w:ascii="Times New Roman" w:hAnsi="Times New Roman" w:cs="Times New Roman"/>
        </w:rPr>
        <w:t>șicosturi cu personalul cu privire la granturileșiasistențarambursabilă, art. 69 privindnormelespecifice de eligibilitatepentrugranturișiasistențărambursabilă, art. 70 privindeligibilitateaoperațiunilorînfuncție de localizare, art. 71 privindcaracteruldurabil al operațiunilor).</w:t>
      </w:r>
    </w:p>
    <w:p w:rsidR="00D33D66" w:rsidRPr="00D86EAF" w:rsidRDefault="00D33D66" w:rsidP="00D33D66">
      <w:pPr>
        <w:pStyle w:val="ListParagraph"/>
        <w:spacing w:line="276" w:lineRule="auto"/>
        <w:jc w:val="both"/>
        <w:rPr>
          <w:rFonts w:ascii="Times New Roman" w:hAnsi="Times New Roman" w:cs="Times New Roman"/>
        </w:rPr>
      </w:pPr>
    </w:p>
    <w:p w:rsidR="006743DD" w:rsidRPr="00D86EAF" w:rsidRDefault="006743DD" w:rsidP="00DA005D">
      <w:pPr>
        <w:spacing w:line="276" w:lineRule="auto"/>
        <w:ind w:left="418"/>
        <w:jc w:val="both"/>
        <w:rPr>
          <w:rFonts w:ascii="Times New Roman" w:hAnsi="Times New Roman" w:cs="Times New Roman"/>
        </w:rPr>
      </w:pPr>
      <w:r w:rsidRPr="00D86EAF">
        <w:rPr>
          <w:rFonts w:ascii="Times New Roman" w:hAnsi="Times New Roman" w:cs="Times New Roman"/>
          <w:b/>
          <w:color w:val="000000" w:themeColor="text1"/>
          <w:u w:val="single"/>
        </w:rPr>
        <w:t xml:space="preserve">Cheltuielileneeligibilegenerale, conform prevederilor din Cap.8.1 din PNDR sunt: </w:t>
      </w:r>
    </w:p>
    <w:p w:rsidR="006743DD" w:rsidRPr="00D86EAF" w:rsidRDefault="006743DD" w:rsidP="00DA005D">
      <w:pPr>
        <w:pStyle w:val="Default"/>
        <w:numPr>
          <w:ilvl w:val="0"/>
          <w:numId w:val="7"/>
        </w:numPr>
        <w:spacing w:line="276" w:lineRule="auto"/>
        <w:jc w:val="both"/>
        <w:rPr>
          <w:rFonts w:ascii="Times New Roman" w:hAnsi="Times New Roman" w:cs="Times New Roman"/>
          <w:color w:val="000000" w:themeColor="text1"/>
        </w:rPr>
      </w:pPr>
      <w:r w:rsidRPr="00D86EAF">
        <w:rPr>
          <w:rFonts w:ascii="Times New Roman" w:hAnsi="Times New Roman" w:cs="Times New Roman"/>
          <w:color w:val="000000" w:themeColor="text1"/>
        </w:rPr>
        <w:t>cheltuielile cu achiziţionarea d</w:t>
      </w:r>
      <w:r w:rsidR="009F4535" w:rsidRPr="00D86EAF">
        <w:rPr>
          <w:rFonts w:ascii="Times New Roman" w:hAnsi="Times New Roman" w:cs="Times New Roman"/>
          <w:color w:val="000000" w:themeColor="text1"/>
        </w:rPr>
        <w:t>e bunurișiechipamente</w:t>
      </w:r>
      <w:r w:rsidRPr="00D86EAF">
        <w:rPr>
          <w:rFonts w:ascii="Times New Roman" w:hAnsi="Times New Roman" w:cs="Times New Roman"/>
          <w:color w:val="000000" w:themeColor="text1"/>
        </w:rPr>
        <w:t xml:space="preserve">”second hand”; </w:t>
      </w:r>
    </w:p>
    <w:p w:rsidR="006743DD" w:rsidRPr="00D86EAF" w:rsidRDefault="006743DD" w:rsidP="00DA005D">
      <w:pPr>
        <w:pStyle w:val="Default"/>
        <w:numPr>
          <w:ilvl w:val="0"/>
          <w:numId w:val="7"/>
        </w:numPr>
        <w:spacing w:line="276" w:lineRule="auto"/>
        <w:jc w:val="both"/>
        <w:rPr>
          <w:rFonts w:ascii="Times New Roman" w:hAnsi="Times New Roman" w:cs="Times New Roman"/>
          <w:color w:val="000000" w:themeColor="text1"/>
        </w:rPr>
      </w:pPr>
      <w:r w:rsidRPr="00D86EAF">
        <w:rPr>
          <w:rFonts w:ascii="Times New Roman" w:hAnsi="Times New Roman" w:cs="Times New Roman"/>
          <w:color w:val="000000" w:themeColor="text1"/>
        </w:rPr>
        <w:t xml:space="preserve">cheltuieliefectuateînainte de semnareacontractului de finanțare a proiectului cu excepţia: </w:t>
      </w:r>
    </w:p>
    <w:p w:rsidR="006743DD" w:rsidRPr="00D86EAF" w:rsidRDefault="006743DD" w:rsidP="00DA005D">
      <w:pPr>
        <w:pStyle w:val="Default"/>
        <w:numPr>
          <w:ilvl w:val="1"/>
          <w:numId w:val="12"/>
        </w:numPr>
        <w:spacing w:after="18" w:line="276" w:lineRule="auto"/>
        <w:jc w:val="both"/>
        <w:rPr>
          <w:rFonts w:ascii="Times New Roman" w:hAnsi="Times New Roman" w:cs="Times New Roman"/>
          <w:color w:val="000000" w:themeColor="text1"/>
        </w:rPr>
      </w:pPr>
      <w:r w:rsidRPr="00D86EAF">
        <w:rPr>
          <w:rFonts w:ascii="Times New Roman" w:hAnsi="Times New Roman" w:cs="Times New Roman"/>
          <w:color w:val="000000" w:themeColor="text1"/>
        </w:rPr>
        <w:t xml:space="preserve">costurilorgenerale definite la art. 45, alin. (2) litera c) a Reg. (UE) nr. 1305/2013 care pot fi realizateînainte de depunereacererii de finanțare; </w:t>
      </w:r>
    </w:p>
    <w:p w:rsidR="006743DD" w:rsidRPr="00D86EAF" w:rsidRDefault="006743DD" w:rsidP="00DA005D">
      <w:pPr>
        <w:pStyle w:val="Default"/>
        <w:numPr>
          <w:ilvl w:val="1"/>
          <w:numId w:val="12"/>
        </w:numPr>
        <w:spacing w:after="18" w:line="276" w:lineRule="auto"/>
        <w:jc w:val="both"/>
        <w:rPr>
          <w:rFonts w:ascii="Times New Roman" w:hAnsi="Times New Roman" w:cs="Times New Roman"/>
          <w:color w:val="000000" w:themeColor="text1"/>
        </w:rPr>
      </w:pPr>
      <w:r w:rsidRPr="00D86EAF">
        <w:rPr>
          <w:rFonts w:ascii="Times New Roman" w:hAnsi="Times New Roman" w:cs="Times New Roman"/>
          <w:color w:val="000000" w:themeColor="text1"/>
        </w:rPr>
        <w:t xml:space="preserve">cheltuielilornecesareimplementăriiproiectelor care presupunșiînființare/reconversieplantațiipomicole; </w:t>
      </w:r>
    </w:p>
    <w:p w:rsidR="006743DD" w:rsidRPr="00D86EAF" w:rsidRDefault="006743DD" w:rsidP="00DA005D">
      <w:pPr>
        <w:pStyle w:val="Default"/>
        <w:numPr>
          <w:ilvl w:val="1"/>
          <w:numId w:val="12"/>
        </w:numPr>
        <w:spacing w:line="276" w:lineRule="auto"/>
        <w:jc w:val="both"/>
        <w:rPr>
          <w:rFonts w:ascii="Times New Roman" w:hAnsi="Times New Roman" w:cs="Times New Roman"/>
          <w:color w:val="000000" w:themeColor="text1"/>
        </w:rPr>
      </w:pPr>
      <w:r w:rsidRPr="00D86EAF">
        <w:rPr>
          <w:rFonts w:ascii="Times New Roman" w:hAnsi="Times New Roman" w:cs="Times New Roman"/>
          <w:color w:val="000000" w:themeColor="text1"/>
        </w:rPr>
        <w:t>cheltuielilorpentruactivitățipregătitoareaferentemăsurilor care atingobiectivele art. 35 din Reg. (UE) nr. 1305/2013, care pot fi realizatedupădepunereacererii de finanțare, conform art. 60 alin.(</w:t>
      </w:r>
      <w:r w:rsidR="00616C9A" w:rsidRPr="00D86EAF">
        <w:rPr>
          <w:rFonts w:ascii="Times New Roman" w:hAnsi="Times New Roman" w:cs="Times New Roman"/>
          <w:color w:val="000000" w:themeColor="text1"/>
        </w:rPr>
        <w:t>2) din Reg. (UE) nr. 1305/2013.</w:t>
      </w:r>
    </w:p>
    <w:p w:rsidR="006743DD" w:rsidRPr="00D86EAF" w:rsidRDefault="006743DD" w:rsidP="00DA005D">
      <w:pPr>
        <w:pStyle w:val="Default"/>
        <w:numPr>
          <w:ilvl w:val="0"/>
          <w:numId w:val="7"/>
        </w:numPr>
        <w:spacing w:line="276" w:lineRule="auto"/>
        <w:jc w:val="both"/>
        <w:rPr>
          <w:rFonts w:ascii="Times New Roman" w:hAnsi="Times New Roman" w:cs="Times New Roman"/>
          <w:color w:val="000000" w:themeColor="text1"/>
        </w:rPr>
      </w:pPr>
      <w:r w:rsidRPr="00D86EAF">
        <w:rPr>
          <w:rFonts w:ascii="Times New Roman" w:hAnsi="Times New Roman" w:cs="Times New Roman"/>
          <w:color w:val="000000" w:themeColor="text1"/>
        </w:rPr>
        <w:t xml:space="preserve">cheltuieli cu achizițiamijloacelor de transport pentruuz personal şipentru transport </w:t>
      </w:r>
      <w:r w:rsidRPr="00D86EAF">
        <w:rPr>
          <w:rFonts w:ascii="Times New Roman" w:hAnsi="Times New Roman" w:cs="Times New Roman"/>
          <w:color w:val="000000" w:themeColor="text1"/>
        </w:rPr>
        <w:lastRenderedPageBreak/>
        <w:t xml:space="preserve">persoane; </w:t>
      </w:r>
    </w:p>
    <w:p w:rsidR="006743DD" w:rsidRPr="00D86EAF" w:rsidRDefault="006743DD" w:rsidP="00DA005D">
      <w:pPr>
        <w:pStyle w:val="Default"/>
        <w:numPr>
          <w:ilvl w:val="0"/>
          <w:numId w:val="7"/>
        </w:numPr>
        <w:spacing w:line="276" w:lineRule="auto"/>
        <w:jc w:val="both"/>
        <w:rPr>
          <w:rFonts w:ascii="Times New Roman" w:hAnsi="Times New Roman" w:cs="Times New Roman"/>
          <w:color w:val="000000" w:themeColor="text1"/>
        </w:rPr>
      </w:pPr>
      <w:r w:rsidRPr="00D86EAF">
        <w:rPr>
          <w:rFonts w:ascii="Times New Roman" w:hAnsi="Times New Roman" w:cs="Times New Roman"/>
          <w:color w:val="000000" w:themeColor="text1"/>
        </w:rPr>
        <w:t xml:space="preserve">cheltuieli cu investițiilece fac obiectuldubleifinanțări care vizeazăaceleașicosturieligibile; </w:t>
      </w:r>
    </w:p>
    <w:p w:rsidR="006743DD" w:rsidRPr="00D86EAF" w:rsidRDefault="006743DD" w:rsidP="00DA005D">
      <w:pPr>
        <w:pStyle w:val="Default"/>
        <w:numPr>
          <w:ilvl w:val="0"/>
          <w:numId w:val="7"/>
        </w:numPr>
        <w:spacing w:line="276" w:lineRule="auto"/>
        <w:jc w:val="both"/>
        <w:rPr>
          <w:rFonts w:ascii="Times New Roman" w:hAnsi="Times New Roman" w:cs="Times New Roman"/>
          <w:color w:val="000000" w:themeColor="text1"/>
        </w:rPr>
      </w:pPr>
      <w:r w:rsidRPr="00D86EAF">
        <w:rPr>
          <w:rFonts w:ascii="Times New Roman" w:hAnsi="Times New Roman" w:cs="Times New Roman"/>
          <w:color w:val="000000" w:themeColor="text1"/>
        </w:rPr>
        <w:t xml:space="preserve">cheltuieliînconformitate cu art. 69, alin. (3) din Reg. (UE) nr. 1303/2013 șianume: </w:t>
      </w:r>
    </w:p>
    <w:p w:rsidR="006743DD" w:rsidRPr="00D86EAF" w:rsidRDefault="006743DD" w:rsidP="00DA005D">
      <w:pPr>
        <w:pStyle w:val="Default"/>
        <w:spacing w:after="17" w:line="276" w:lineRule="auto"/>
        <w:ind w:left="418"/>
        <w:jc w:val="both"/>
        <w:rPr>
          <w:rFonts w:ascii="Times New Roman" w:hAnsi="Times New Roman" w:cs="Times New Roman"/>
          <w:color w:val="000000" w:themeColor="text1"/>
        </w:rPr>
      </w:pPr>
      <w:r w:rsidRPr="00D86EAF">
        <w:rPr>
          <w:rFonts w:ascii="Times New Roman" w:hAnsi="Times New Roman" w:cs="Times New Roman"/>
          <w:color w:val="000000" w:themeColor="text1"/>
        </w:rPr>
        <w:t xml:space="preserve">a. dobânzidebitoare, cu excepţiacelorreferitoare la granturiacordate sub forma uneisubvenţiipentrudobândăsau a uneisubvenţiipentrucomisioanele de garantare; </w:t>
      </w:r>
    </w:p>
    <w:p w:rsidR="006743DD" w:rsidRPr="00D86EAF" w:rsidRDefault="006743DD" w:rsidP="00DA005D">
      <w:pPr>
        <w:pStyle w:val="Default"/>
        <w:spacing w:after="17" w:line="276" w:lineRule="auto"/>
        <w:ind w:left="418"/>
        <w:jc w:val="both"/>
        <w:rPr>
          <w:rFonts w:ascii="Times New Roman" w:hAnsi="Times New Roman" w:cs="Times New Roman"/>
          <w:color w:val="000000" w:themeColor="text1"/>
        </w:rPr>
      </w:pPr>
      <w:r w:rsidRPr="00D86EAF">
        <w:rPr>
          <w:rFonts w:ascii="Times New Roman" w:hAnsi="Times New Roman" w:cs="Times New Roman"/>
          <w:color w:val="000000" w:themeColor="text1"/>
        </w:rPr>
        <w:t xml:space="preserve">b. achiziţionarea de terenuriconstruiteșineconstruite, cu excepțiacelorprevăzute la art. 19 din Reg. (UE) nr. 1305/2013; </w:t>
      </w:r>
    </w:p>
    <w:p w:rsidR="006743DD" w:rsidRPr="00D86EAF" w:rsidRDefault="006743DD" w:rsidP="00DA005D">
      <w:pPr>
        <w:pStyle w:val="Default"/>
        <w:spacing w:line="276" w:lineRule="auto"/>
        <w:ind w:left="418"/>
        <w:jc w:val="both"/>
        <w:rPr>
          <w:rFonts w:ascii="Times New Roman" w:hAnsi="Times New Roman" w:cs="Times New Roman"/>
          <w:color w:val="000000" w:themeColor="text1"/>
        </w:rPr>
      </w:pPr>
      <w:r w:rsidRPr="00D86EAF">
        <w:rPr>
          <w:rFonts w:ascii="Times New Roman" w:hAnsi="Times New Roman" w:cs="Times New Roman"/>
          <w:color w:val="000000" w:themeColor="text1"/>
        </w:rPr>
        <w:t>c. taxa pe valoareaadăugată, cu excepţiacazului în care aceasta nu se poaterecuperaîntemeiullegislaţieinaţionaleprivind TVA-ul sau a prevederilorspecifice</w:t>
      </w:r>
      <w:r w:rsidR="00616C9A" w:rsidRPr="00D86EAF">
        <w:rPr>
          <w:rFonts w:ascii="Times New Roman" w:hAnsi="Times New Roman" w:cs="Times New Roman"/>
          <w:color w:val="000000" w:themeColor="text1"/>
        </w:rPr>
        <w:t>pentruinstrumentefinanciare.</w:t>
      </w:r>
    </w:p>
    <w:p w:rsidR="006743DD" w:rsidRPr="00D86EAF" w:rsidRDefault="00852B56" w:rsidP="00DA005D">
      <w:pPr>
        <w:pStyle w:val="Default"/>
        <w:numPr>
          <w:ilvl w:val="0"/>
          <w:numId w:val="7"/>
        </w:numPr>
        <w:spacing w:line="276" w:lineRule="auto"/>
        <w:jc w:val="both"/>
        <w:rPr>
          <w:rFonts w:ascii="Times New Roman" w:hAnsi="Times New Roman" w:cs="Times New Roman"/>
          <w:color w:val="000000" w:themeColor="text1"/>
        </w:rPr>
      </w:pPr>
      <w:r w:rsidRPr="00D86EAF">
        <w:rPr>
          <w:rFonts w:ascii="Times New Roman" w:hAnsi="Times New Roman" w:cs="Times New Roman"/>
          <w:color w:val="000000" w:themeColor="text1"/>
        </w:rPr>
        <w:t>Î</w:t>
      </w:r>
      <w:r w:rsidR="006743DD" w:rsidRPr="00D86EAF">
        <w:rPr>
          <w:rFonts w:ascii="Times New Roman" w:hAnsi="Times New Roman" w:cs="Times New Roman"/>
          <w:color w:val="000000" w:themeColor="text1"/>
        </w:rPr>
        <w:t>ncazulcontractelor de leasing, celelaltecosturi legate de contractele de leasing, cum ar fi marjalocatorului, costurile de refinanțare a dobânzilor, cheltuielilegeneraleșicheltuielile de asigurare.</w:t>
      </w:r>
    </w:p>
    <w:p w:rsidR="001F49C3" w:rsidRPr="00D86EAF" w:rsidRDefault="001F49C3" w:rsidP="00DA005D">
      <w:pPr>
        <w:spacing w:line="276" w:lineRule="auto"/>
        <w:jc w:val="both"/>
        <w:rPr>
          <w:rFonts w:ascii="Times New Roman" w:hAnsi="Times New Roman" w:cs="Times New Roman"/>
        </w:rPr>
      </w:pPr>
    </w:p>
    <w:p w:rsidR="00A01002" w:rsidRPr="00D86EAF" w:rsidRDefault="007A398F" w:rsidP="00DA005D">
      <w:pPr>
        <w:pStyle w:val="Heading1"/>
        <w:numPr>
          <w:ilvl w:val="0"/>
          <w:numId w:val="4"/>
        </w:numPr>
        <w:spacing w:line="276" w:lineRule="auto"/>
        <w:rPr>
          <w:rFonts w:ascii="Times New Roman" w:hAnsi="Times New Roman"/>
        </w:rPr>
      </w:pPr>
      <w:bookmarkStart w:id="15" w:name="_Toc489441990"/>
      <w:r w:rsidRPr="00D86EAF">
        <w:rPr>
          <w:rFonts w:ascii="Times New Roman" w:hAnsi="Times New Roman"/>
        </w:rPr>
        <w:t>Selectia proiectelor</w:t>
      </w:r>
      <w:bookmarkEnd w:id="15"/>
    </w:p>
    <w:p w:rsidR="00DE7470" w:rsidRPr="00D86EAF" w:rsidRDefault="00DE7470" w:rsidP="00DA005D">
      <w:pPr>
        <w:spacing w:line="276" w:lineRule="auto"/>
        <w:jc w:val="both"/>
        <w:rPr>
          <w:rFonts w:ascii="Times New Roman" w:hAnsi="Times New Roman" w:cs="Times New Roman"/>
          <w:lang w:val="ro-RO" w:eastAsia="ro-RO"/>
        </w:rPr>
      </w:pPr>
    </w:p>
    <w:p w:rsidR="00A409B0" w:rsidRPr="00D86EAF" w:rsidRDefault="007A398F" w:rsidP="00DA005D">
      <w:pPr>
        <w:pStyle w:val="Style15"/>
        <w:widowControl/>
        <w:spacing w:line="276" w:lineRule="auto"/>
        <w:rPr>
          <w:rStyle w:val="FontStyle75"/>
          <w:rFonts w:ascii="Times New Roman" w:hAnsi="Times New Roman" w:cs="Times New Roman"/>
          <w:sz w:val="24"/>
          <w:szCs w:val="24"/>
          <w:lang w:val="ro-RO" w:eastAsia="ro-RO"/>
        </w:rPr>
      </w:pPr>
      <w:r w:rsidRPr="00D86EAF">
        <w:rPr>
          <w:rStyle w:val="FontStyle75"/>
          <w:rFonts w:ascii="Times New Roman" w:hAnsi="Times New Roman" w:cs="Times New Roman"/>
          <w:sz w:val="24"/>
          <w:szCs w:val="24"/>
          <w:lang w:val="ro-RO" w:eastAsia="ro-RO"/>
        </w:rPr>
        <w:t xml:space="preserve">Proiectele se depun în cadrul sesiunilor de depunere proiecte deschise de GAL </w:t>
      </w:r>
      <w:r w:rsidR="004936C5" w:rsidRPr="00D86EAF">
        <w:rPr>
          <w:rStyle w:val="FontStyle75"/>
          <w:rFonts w:ascii="Times New Roman" w:hAnsi="Times New Roman" w:cs="Times New Roman"/>
          <w:sz w:val="24"/>
          <w:szCs w:val="24"/>
          <w:lang w:val="ro-RO" w:eastAsia="ro-RO"/>
        </w:rPr>
        <w:t>ADA KALEH</w:t>
      </w:r>
      <w:r w:rsidRPr="00D86EAF">
        <w:rPr>
          <w:rStyle w:val="FontStyle75"/>
          <w:rFonts w:ascii="Times New Roman" w:hAnsi="Times New Roman" w:cs="Times New Roman"/>
          <w:sz w:val="24"/>
          <w:szCs w:val="24"/>
          <w:lang w:val="ro-RO" w:eastAsia="ro-RO"/>
        </w:rPr>
        <w:t xml:space="preserve"> conform termenelor precizate in cadrul anuntului de lansare a  sesiunii de selectie. </w:t>
      </w:r>
    </w:p>
    <w:p w:rsidR="00D33D66" w:rsidRPr="00D86EAF" w:rsidRDefault="00F32277" w:rsidP="00DA005D">
      <w:pPr>
        <w:pStyle w:val="Style15"/>
        <w:spacing w:line="276" w:lineRule="auto"/>
        <w:rPr>
          <w:rFonts w:ascii="Times New Roman" w:hAnsi="Times New Roman"/>
          <w:lang w:eastAsia="ro-RO"/>
        </w:rPr>
      </w:pPr>
      <w:r w:rsidRPr="00D86EAF">
        <w:rPr>
          <w:rFonts w:ascii="Times New Roman" w:hAnsi="Times New Roman"/>
          <w:lang w:eastAsia="ro-RO"/>
        </w:rPr>
        <w:t>Evaluareaproiectelor se realizează, pentruproiectelece au un punctajestimat (auto-evaluare/pre-scoring) mai mare sauegal cu pragul minim menţionatînanunţullansăriiapelului de proiecte.</w:t>
      </w:r>
    </w:p>
    <w:p w:rsidR="00D33D66" w:rsidRPr="00D86EAF" w:rsidRDefault="00D33D66" w:rsidP="00DA005D">
      <w:pPr>
        <w:pStyle w:val="Style15"/>
        <w:spacing w:line="276" w:lineRule="auto"/>
        <w:rPr>
          <w:rFonts w:ascii="Times New Roman" w:hAnsi="Times New Roman"/>
          <w:lang w:eastAsia="ro-RO"/>
        </w:rPr>
      </w:pPr>
    </w:p>
    <w:p w:rsidR="00C4355B" w:rsidRPr="00D86EAF" w:rsidRDefault="00F32277" w:rsidP="00DA005D">
      <w:pPr>
        <w:pStyle w:val="Style15"/>
        <w:spacing w:line="276" w:lineRule="auto"/>
        <w:rPr>
          <w:rFonts w:ascii="Times New Roman" w:hAnsi="Times New Roman"/>
          <w:b/>
          <w:lang w:eastAsia="ro-RO"/>
        </w:rPr>
      </w:pPr>
      <w:r w:rsidRPr="00D86EAF">
        <w:rPr>
          <w:rFonts w:ascii="Times New Roman" w:hAnsi="Times New Roman"/>
          <w:b/>
          <w:lang w:eastAsia="ro-RO"/>
        </w:rPr>
        <w:t>Pentruaceastă măsura</w:t>
      </w:r>
      <w:r w:rsidR="00132EAB" w:rsidRPr="00D86EAF">
        <w:rPr>
          <w:rFonts w:ascii="Times New Roman" w:hAnsi="Times New Roman"/>
          <w:b/>
          <w:lang w:eastAsia="ro-RO"/>
        </w:rPr>
        <w:t>,</w:t>
      </w:r>
      <w:r w:rsidRPr="00D86EAF">
        <w:rPr>
          <w:rFonts w:ascii="Times New Roman" w:hAnsi="Times New Roman"/>
          <w:b/>
          <w:lang w:eastAsia="ro-RO"/>
        </w:rPr>
        <w:t xml:space="preserve">pragul minim estede </w:t>
      </w:r>
      <w:r w:rsidR="009E14E3" w:rsidRPr="00D86EAF">
        <w:rPr>
          <w:rFonts w:ascii="Times New Roman" w:hAnsi="Times New Roman"/>
          <w:b/>
          <w:lang w:eastAsia="ro-RO"/>
        </w:rPr>
        <w:t>4</w:t>
      </w:r>
      <w:r w:rsidR="007B7A48" w:rsidRPr="00D86EAF">
        <w:rPr>
          <w:rFonts w:ascii="Times New Roman" w:hAnsi="Times New Roman"/>
          <w:b/>
          <w:lang w:eastAsia="ro-RO"/>
        </w:rPr>
        <w:t>0</w:t>
      </w:r>
      <w:r w:rsidRPr="00D86EAF">
        <w:rPr>
          <w:rFonts w:ascii="Times New Roman" w:hAnsi="Times New Roman"/>
          <w:b/>
          <w:lang w:eastAsia="ro-RO"/>
        </w:rPr>
        <w:t>puncteş</w:t>
      </w:r>
      <w:r w:rsidR="00D33D66" w:rsidRPr="00D86EAF">
        <w:rPr>
          <w:rFonts w:ascii="Times New Roman" w:hAnsi="Times New Roman"/>
          <w:b/>
          <w:lang w:eastAsia="ro-RO"/>
        </w:rPr>
        <w:t>i</w:t>
      </w:r>
      <w:r w:rsidRPr="00D86EAF">
        <w:rPr>
          <w:rFonts w:ascii="Times New Roman" w:hAnsi="Times New Roman"/>
          <w:b/>
          <w:lang w:eastAsia="ro-RO"/>
        </w:rPr>
        <w:t>reprezintă pragul sub care niciunproiect nu poate intra la finanţare.</w:t>
      </w:r>
    </w:p>
    <w:p w:rsidR="00580486" w:rsidRPr="00D86EAF" w:rsidRDefault="00C4355B" w:rsidP="00DA005D">
      <w:pPr>
        <w:pStyle w:val="Style15"/>
        <w:spacing w:line="276" w:lineRule="auto"/>
        <w:rPr>
          <w:rStyle w:val="FontStyle77"/>
          <w:rFonts w:ascii="Times New Roman" w:hAnsi="Times New Roman" w:cs="Times New Roman"/>
          <w:b w:val="0"/>
          <w:bCs w:val="0"/>
          <w:sz w:val="24"/>
          <w:szCs w:val="24"/>
          <w:lang w:eastAsia="ro-RO"/>
        </w:rPr>
      </w:pPr>
      <w:r w:rsidRPr="00D86EAF">
        <w:rPr>
          <w:rFonts w:ascii="Times New Roman" w:hAnsi="Times New Roman"/>
          <w:b/>
          <w:lang w:eastAsia="ro-RO"/>
        </w:rPr>
        <w:t>Cererile de finanţaredepuse care au punctajulestimat (auto-evaluare/pre-scoring) mai mic decâtpragul minim de calitatevor fi declarateneconforme.</w:t>
      </w:r>
    </w:p>
    <w:p w:rsidR="00F32277" w:rsidRPr="00D86EAF" w:rsidRDefault="00F32277" w:rsidP="00DA005D">
      <w:pPr>
        <w:pStyle w:val="Style15"/>
        <w:spacing w:line="276" w:lineRule="auto"/>
        <w:rPr>
          <w:rFonts w:ascii="Times New Roman" w:hAnsi="Times New Roman"/>
          <w:lang w:eastAsia="ro-RO"/>
        </w:rPr>
      </w:pPr>
      <w:r w:rsidRPr="00D86EAF">
        <w:rPr>
          <w:rFonts w:ascii="Times New Roman" w:hAnsi="Times New Roman"/>
          <w:lang w:eastAsia="ro-RO"/>
        </w:rPr>
        <w:t>Înainte de depunereaCererii de Finanţaresolicitantulrealizează autoevaluarea (prescoring-ul) acesteia, ceeacepresupuneestimareapunctajuluiîn mod câtmaiobiectiv, justificareamodalitatii de stabilire a punctajuluiîncadrul</w:t>
      </w:r>
      <w:r w:rsidR="00806DD4" w:rsidRPr="00D86EAF">
        <w:rPr>
          <w:rFonts w:ascii="Times New Roman" w:hAnsi="Times New Roman"/>
          <w:lang w:eastAsia="ro-RO"/>
        </w:rPr>
        <w:t xml:space="preserve">planului de </w:t>
      </w:r>
      <w:r w:rsidR="00EA4F8C" w:rsidRPr="00D86EAF">
        <w:rPr>
          <w:rFonts w:ascii="Times New Roman" w:hAnsi="Times New Roman"/>
          <w:lang w:eastAsia="ro-RO"/>
        </w:rPr>
        <w:t>marketing</w:t>
      </w:r>
      <w:r w:rsidRPr="00D86EAF">
        <w:rPr>
          <w:rFonts w:ascii="Times New Roman" w:hAnsi="Times New Roman"/>
          <w:lang w:eastAsia="ro-RO"/>
        </w:rPr>
        <w:t>, prezentareadocumentelorrelevanteatașatedosaruluicererii de finanțareș</w:t>
      </w:r>
      <w:r w:rsidR="003560E1" w:rsidRPr="00D86EAF">
        <w:rPr>
          <w:rFonts w:ascii="Times New Roman" w:hAnsi="Times New Roman"/>
          <w:lang w:eastAsia="ro-RO"/>
        </w:rPr>
        <w:t xml:space="preserve">I </w:t>
      </w:r>
      <w:r w:rsidRPr="00D86EAF">
        <w:rPr>
          <w:rFonts w:ascii="Times New Roman" w:hAnsi="Times New Roman"/>
          <w:lang w:eastAsia="ro-RO"/>
        </w:rPr>
        <w:t>înscriereaacestuiaînCererea de Finanţare, la secţiunea A „Date despretipul de proiectş</w:t>
      </w:r>
      <w:r w:rsidR="003560E1" w:rsidRPr="00D86EAF">
        <w:rPr>
          <w:rFonts w:ascii="Times New Roman" w:hAnsi="Times New Roman"/>
          <w:lang w:eastAsia="ro-RO"/>
        </w:rPr>
        <w:t xml:space="preserve">i </w:t>
      </w:r>
      <w:r w:rsidRPr="00D86EAF">
        <w:rPr>
          <w:rFonts w:ascii="Times New Roman" w:hAnsi="Times New Roman"/>
          <w:lang w:eastAsia="ro-RO"/>
        </w:rPr>
        <w:t>beneficiar</w:t>
      </w:r>
      <w:r w:rsidR="001D345E" w:rsidRPr="00D86EAF">
        <w:rPr>
          <w:rFonts w:ascii="Times New Roman" w:hAnsi="Times New Roman"/>
          <w:lang w:eastAsia="ro-RO"/>
        </w:rPr>
        <w:t>”</w:t>
      </w:r>
      <w:r w:rsidR="009E61D8" w:rsidRPr="00D86EAF">
        <w:rPr>
          <w:rFonts w:ascii="Times New Roman" w:hAnsi="Times New Roman"/>
          <w:lang w:eastAsia="ro-RO"/>
        </w:rPr>
        <w:t>.</w:t>
      </w:r>
    </w:p>
    <w:p w:rsidR="001D345E" w:rsidRPr="00D86EAF" w:rsidRDefault="001D345E" w:rsidP="00DA005D">
      <w:pPr>
        <w:pStyle w:val="Style15"/>
        <w:spacing w:line="276" w:lineRule="auto"/>
        <w:rPr>
          <w:rFonts w:ascii="Times New Roman" w:hAnsi="Times New Roman"/>
          <w:b/>
          <w:lang w:eastAsia="ro-RO"/>
        </w:rPr>
      </w:pPr>
      <w:r w:rsidRPr="00D86EAF">
        <w:rPr>
          <w:rFonts w:ascii="Times New Roman" w:hAnsi="Times New Roman"/>
          <w:b/>
          <w:lang w:eastAsia="ro-RO"/>
        </w:rPr>
        <w:t>Atenție! Însituaţiaîn care, proiectele al cărorpunctajvascădeaînurmaevaluării GAL sub pragul minim vor fi declarate</w:t>
      </w:r>
      <w:r w:rsidR="007E6FAB" w:rsidRPr="00D86EAF">
        <w:rPr>
          <w:rFonts w:ascii="Times New Roman" w:hAnsi="Times New Roman"/>
          <w:b/>
          <w:lang w:eastAsia="ro-RO"/>
        </w:rPr>
        <w:t>respinse</w:t>
      </w:r>
      <w:r w:rsidRPr="00D86EAF">
        <w:rPr>
          <w:rFonts w:ascii="Times New Roman" w:hAnsi="Times New Roman"/>
          <w:b/>
          <w:lang w:eastAsia="ro-RO"/>
        </w:rPr>
        <w:t xml:space="preserve">și nu vormai intra înprocesul de selecție. </w:t>
      </w:r>
    </w:p>
    <w:p w:rsidR="008D1B07" w:rsidRPr="00D86EAF" w:rsidRDefault="008D1B07" w:rsidP="00DA005D">
      <w:pPr>
        <w:pStyle w:val="Style15"/>
        <w:spacing w:line="276" w:lineRule="auto"/>
        <w:rPr>
          <w:rFonts w:ascii="Times New Roman" w:hAnsi="Times New Roman"/>
          <w:lang w:eastAsia="ro-RO"/>
        </w:rPr>
      </w:pPr>
      <w:r w:rsidRPr="00D86EAF">
        <w:rPr>
          <w:rFonts w:ascii="Times New Roman" w:hAnsi="Times New Roman"/>
          <w:lang w:eastAsia="ro-RO"/>
        </w:rPr>
        <w:t>Punctajulproiectului se calculează înbazaurmătoarelor principii ş</w:t>
      </w:r>
      <w:r w:rsidR="003560E1" w:rsidRPr="00D86EAF">
        <w:rPr>
          <w:rFonts w:ascii="Times New Roman" w:hAnsi="Times New Roman"/>
          <w:lang w:eastAsia="ro-RO"/>
        </w:rPr>
        <w:t xml:space="preserve">I </w:t>
      </w:r>
      <w:r w:rsidRPr="00D86EAF">
        <w:rPr>
          <w:rFonts w:ascii="Times New Roman" w:hAnsi="Times New Roman"/>
          <w:lang w:eastAsia="ro-RO"/>
        </w:rPr>
        <w:t xml:space="preserve">criterii de selecţie: </w:t>
      </w:r>
    </w:p>
    <w:p w:rsidR="006D2DFB" w:rsidRPr="00D86EAF" w:rsidRDefault="006D2DFB" w:rsidP="00DA005D">
      <w:pPr>
        <w:pStyle w:val="Style15"/>
        <w:widowControl/>
        <w:spacing w:line="276" w:lineRule="auto"/>
        <w:rPr>
          <w:rFonts w:ascii="Times New Roman" w:hAnsi="Times New Roman"/>
        </w:rPr>
      </w:pPr>
    </w:p>
    <w:tbl>
      <w:tblPr>
        <w:tblW w:w="8945" w:type="dxa"/>
        <w:jc w:val="center"/>
        <w:tblLayout w:type="fixed"/>
        <w:tblCellMar>
          <w:left w:w="40" w:type="dxa"/>
          <w:right w:w="40" w:type="dxa"/>
        </w:tblCellMar>
        <w:tblLook w:val="0000"/>
      </w:tblPr>
      <w:tblGrid>
        <w:gridCol w:w="581"/>
        <w:gridCol w:w="3892"/>
        <w:gridCol w:w="3081"/>
        <w:gridCol w:w="18"/>
        <w:gridCol w:w="1373"/>
      </w:tblGrid>
      <w:tr w:rsidR="000C5888" w:rsidRPr="00D86EAF" w:rsidTr="00AD2F88">
        <w:trPr>
          <w:trHeight w:val="600"/>
          <w:jc w:val="center"/>
        </w:trPr>
        <w:tc>
          <w:tcPr>
            <w:tcW w:w="581" w:type="dxa"/>
            <w:tcBorders>
              <w:top w:val="single" w:sz="4" w:space="0" w:color="auto"/>
              <w:left w:val="single" w:sz="4" w:space="0" w:color="auto"/>
              <w:bottom w:val="single" w:sz="4" w:space="0" w:color="auto"/>
              <w:right w:val="single" w:sz="4" w:space="0" w:color="auto"/>
            </w:tcBorders>
          </w:tcPr>
          <w:p w:rsidR="000C5888" w:rsidRPr="00D86EAF"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D86EAF">
              <w:rPr>
                <w:rStyle w:val="FontStyle63"/>
                <w:rFonts w:ascii="Times New Roman" w:hAnsi="Times New Roman" w:cs="Times New Roman"/>
                <w:sz w:val="24"/>
                <w:szCs w:val="24"/>
                <w:lang w:val="ro-RO" w:eastAsia="ro-RO"/>
              </w:rPr>
              <w:t>Nr.</w:t>
            </w:r>
          </w:p>
          <w:p w:rsidR="000C5888" w:rsidRPr="00D86EAF"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D86EAF">
              <w:rPr>
                <w:rStyle w:val="FontStyle63"/>
                <w:rFonts w:ascii="Times New Roman" w:hAnsi="Times New Roman" w:cs="Times New Roman"/>
                <w:sz w:val="24"/>
                <w:szCs w:val="24"/>
                <w:lang w:val="ro-RO" w:eastAsia="ro-RO"/>
              </w:rPr>
              <w:t>crt.</w:t>
            </w:r>
          </w:p>
        </w:tc>
        <w:tc>
          <w:tcPr>
            <w:tcW w:w="6973" w:type="dxa"/>
            <w:gridSpan w:val="2"/>
            <w:tcBorders>
              <w:top w:val="single" w:sz="6" w:space="0" w:color="auto"/>
              <w:left w:val="single" w:sz="4" w:space="0" w:color="auto"/>
              <w:bottom w:val="single" w:sz="6" w:space="0" w:color="auto"/>
              <w:right w:val="single" w:sz="6" w:space="0" w:color="auto"/>
            </w:tcBorders>
          </w:tcPr>
          <w:p w:rsidR="000C5888" w:rsidRPr="00D86EAF"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D86EAF">
              <w:rPr>
                <w:rStyle w:val="FontStyle63"/>
                <w:rFonts w:ascii="Times New Roman" w:hAnsi="Times New Roman" w:cs="Times New Roman"/>
                <w:sz w:val="24"/>
                <w:szCs w:val="24"/>
                <w:lang w:val="ro-RO" w:eastAsia="ro-RO"/>
              </w:rPr>
              <w:t>Criterii de selecţie</w:t>
            </w:r>
          </w:p>
        </w:tc>
        <w:tc>
          <w:tcPr>
            <w:tcW w:w="1391" w:type="dxa"/>
            <w:gridSpan w:val="2"/>
            <w:tcBorders>
              <w:top w:val="single" w:sz="6" w:space="0" w:color="auto"/>
              <w:left w:val="single" w:sz="6" w:space="0" w:color="auto"/>
              <w:bottom w:val="single" w:sz="6" w:space="0" w:color="auto"/>
              <w:right w:val="single" w:sz="6" w:space="0" w:color="auto"/>
            </w:tcBorders>
          </w:tcPr>
          <w:p w:rsidR="000C5888" w:rsidRPr="00D86EAF"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D86EAF">
              <w:rPr>
                <w:rStyle w:val="FontStyle63"/>
                <w:rFonts w:ascii="Times New Roman" w:hAnsi="Times New Roman" w:cs="Times New Roman"/>
                <w:sz w:val="24"/>
                <w:szCs w:val="24"/>
                <w:lang w:val="ro-RO" w:eastAsia="ro-RO"/>
              </w:rPr>
              <w:t>Punctaj</w:t>
            </w:r>
          </w:p>
        </w:tc>
      </w:tr>
      <w:tr w:rsidR="000C5888" w:rsidRPr="00D86EAF" w:rsidTr="00AD2F88">
        <w:trPr>
          <w:trHeight w:val="1000"/>
          <w:jc w:val="center"/>
        </w:trPr>
        <w:tc>
          <w:tcPr>
            <w:tcW w:w="581" w:type="dxa"/>
            <w:vMerge w:val="restart"/>
            <w:tcBorders>
              <w:top w:val="single" w:sz="4" w:space="0" w:color="auto"/>
              <w:left w:val="single" w:sz="6" w:space="0" w:color="auto"/>
              <w:right w:val="single" w:sz="6" w:space="0" w:color="auto"/>
            </w:tcBorders>
          </w:tcPr>
          <w:p w:rsidR="000C5888" w:rsidRPr="00D86EAF"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D86EAF">
              <w:rPr>
                <w:rStyle w:val="FontStyle63"/>
                <w:rFonts w:ascii="Times New Roman" w:hAnsi="Times New Roman" w:cs="Times New Roman"/>
                <w:sz w:val="24"/>
                <w:szCs w:val="24"/>
                <w:lang w:val="ro-RO" w:eastAsia="ro-RO"/>
              </w:rPr>
              <w:t>CS 1</w:t>
            </w:r>
          </w:p>
          <w:p w:rsidR="000C5888" w:rsidRPr="00D86EAF" w:rsidRDefault="000C5888" w:rsidP="00DA005D">
            <w:pPr>
              <w:spacing w:line="276" w:lineRule="auto"/>
              <w:jc w:val="both"/>
              <w:rPr>
                <w:rStyle w:val="FontStyle63"/>
                <w:rFonts w:ascii="Times New Roman" w:hAnsi="Times New Roman" w:cs="Times New Roman"/>
                <w:sz w:val="24"/>
                <w:szCs w:val="24"/>
                <w:lang w:val="ro-RO" w:eastAsia="ro-RO"/>
              </w:rPr>
            </w:pPr>
          </w:p>
          <w:p w:rsidR="000C5888" w:rsidRPr="00D86EAF" w:rsidRDefault="000C5888" w:rsidP="00DA005D">
            <w:pPr>
              <w:spacing w:line="276" w:lineRule="auto"/>
              <w:jc w:val="both"/>
              <w:rPr>
                <w:rStyle w:val="FontStyle75"/>
                <w:rFonts w:ascii="Times New Roman" w:hAnsi="Times New Roman" w:cs="Times New Roman"/>
                <w:sz w:val="24"/>
                <w:szCs w:val="24"/>
                <w:lang w:val="ro-RO" w:eastAsia="ro-RO"/>
              </w:rPr>
            </w:pPr>
          </w:p>
          <w:p w:rsidR="000C5888" w:rsidRPr="00D86EAF" w:rsidRDefault="000C5888" w:rsidP="00DA005D">
            <w:pPr>
              <w:spacing w:line="276" w:lineRule="auto"/>
              <w:jc w:val="both"/>
              <w:rPr>
                <w:rStyle w:val="FontStyle63"/>
                <w:rFonts w:ascii="Times New Roman" w:hAnsi="Times New Roman" w:cs="Times New Roman"/>
                <w:sz w:val="24"/>
                <w:szCs w:val="24"/>
                <w:lang w:val="ro-RO" w:eastAsia="ro-RO"/>
              </w:rPr>
            </w:pPr>
          </w:p>
        </w:tc>
        <w:tc>
          <w:tcPr>
            <w:tcW w:w="6973" w:type="dxa"/>
            <w:gridSpan w:val="2"/>
            <w:tcBorders>
              <w:top w:val="single" w:sz="6" w:space="0" w:color="auto"/>
              <w:left w:val="single" w:sz="6" w:space="0" w:color="auto"/>
              <w:bottom w:val="single" w:sz="6" w:space="0" w:color="auto"/>
              <w:right w:val="single" w:sz="6" w:space="0" w:color="auto"/>
            </w:tcBorders>
          </w:tcPr>
          <w:p w:rsidR="000C5888" w:rsidRPr="00D86EAF" w:rsidRDefault="000C5888" w:rsidP="00DA005D">
            <w:pPr>
              <w:pStyle w:val="Style10"/>
              <w:widowControl/>
              <w:spacing w:line="276" w:lineRule="auto"/>
              <w:jc w:val="both"/>
              <w:rPr>
                <w:rFonts w:ascii="Times New Roman" w:hAnsi="Times New Roman"/>
                <w:b/>
                <w:bCs/>
                <w:lang w:eastAsia="ro-RO"/>
              </w:rPr>
            </w:pPr>
            <w:r w:rsidRPr="00D86EAF">
              <w:rPr>
                <w:rStyle w:val="FontStyle63"/>
                <w:rFonts w:ascii="Times New Roman" w:hAnsi="Times New Roman" w:cs="Times New Roman"/>
                <w:sz w:val="24"/>
                <w:szCs w:val="24"/>
                <w:lang w:val="ro-RO" w:eastAsia="ro-RO"/>
              </w:rPr>
              <w:t xml:space="preserve">Principiul </w:t>
            </w:r>
            <w:r w:rsidRPr="00D86EAF">
              <w:rPr>
                <w:rFonts w:ascii="Times New Roman" w:hAnsi="Times New Roman"/>
                <w:b/>
                <w:bCs/>
                <w:lang w:eastAsia="ro-RO"/>
              </w:rPr>
              <w:t>reprezentativitățiicooperăriiprinnumărul de parteneriimplicați</w:t>
            </w:r>
          </w:p>
          <w:p w:rsidR="000C5888" w:rsidRPr="00D86EAF" w:rsidRDefault="000C5888" w:rsidP="00DA005D">
            <w:pPr>
              <w:pStyle w:val="Default"/>
              <w:spacing w:line="276" w:lineRule="auto"/>
              <w:jc w:val="both"/>
              <w:rPr>
                <w:rStyle w:val="FontStyle63"/>
                <w:rFonts w:ascii="Times New Roman" w:hAnsi="Times New Roman" w:cs="Times New Roman"/>
                <w:b w:val="0"/>
                <w:bCs w:val="0"/>
                <w:sz w:val="24"/>
                <w:szCs w:val="24"/>
              </w:rPr>
            </w:pPr>
            <w:r w:rsidRPr="00D86EAF">
              <w:rPr>
                <w:rFonts w:ascii="Times New Roman" w:hAnsi="Times New Roman" w:cs="Times New Roman"/>
              </w:rPr>
              <w:t xml:space="preserve">1.1. Parteneriatul are: </w:t>
            </w:r>
          </w:p>
        </w:tc>
        <w:tc>
          <w:tcPr>
            <w:tcW w:w="1391" w:type="dxa"/>
            <w:gridSpan w:val="2"/>
            <w:tcBorders>
              <w:top w:val="single" w:sz="6" w:space="0" w:color="auto"/>
              <w:left w:val="single" w:sz="6" w:space="0" w:color="auto"/>
              <w:bottom w:val="single" w:sz="6" w:space="0" w:color="auto"/>
              <w:right w:val="single" w:sz="6" w:space="0" w:color="auto"/>
            </w:tcBorders>
          </w:tcPr>
          <w:p w:rsidR="000C5888" w:rsidRPr="00D86EAF"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D86EAF">
              <w:rPr>
                <w:rStyle w:val="FontStyle63"/>
                <w:rFonts w:ascii="Times New Roman" w:hAnsi="Times New Roman" w:cs="Times New Roman"/>
                <w:sz w:val="24"/>
                <w:szCs w:val="24"/>
                <w:lang w:val="ro-RO" w:eastAsia="ro-RO"/>
              </w:rPr>
              <w:t xml:space="preserve">Maxim </w:t>
            </w:r>
            <w:r w:rsidR="009E14E3" w:rsidRPr="00D86EAF">
              <w:rPr>
                <w:rStyle w:val="FontStyle63"/>
                <w:rFonts w:ascii="Times New Roman" w:hAnsi="Times New Roman" w:cs="Times New Roman"/>
                <w:sz w:val="24"/>
                <w:szCs w:val="24"/>
                <w:lang w:val="ro-RO" w:eastAsia="ro-RO"/>
              </w:rPr>
              <w:t>4</w:t>
            </w:r>
            <w:r w:rsidRPr="00D86EAF">
              <w:rPr>
                <w:rStyle w:val="FontStyle63"/>
                <w:rFonts w:ascii="Times New Roman" w:hAnsi="Times New Roman" w:cs="Times New Roman"/>
                <w:sz w:val="24"/>
                <w:szCs w:val="24"/>
                <w:lang w:val="ro-RO" w:eastAsia="ro-RO"/>
              </w:rPr>
              <w:t>0 p.</w:t>
            </w:r>
          </w:p>
        </w:tc>
      </w:tr>
      <w:tr w:rsidR="000C5888" w:rsidRPr="00D86EAF" w:rsidTr="00AD2F88">
        <w:trPr>
          <w:trHeight w:val="427"/>
          <w:jc w:val="center"/>
        </w:trPr>
        <w:tc>
          <w:tcPr>
            <w:tcW w:w="581" w:type="dxa"/>
            <w:vMerge/>
            <w:tcBorders>
              <w:top w:val="single" w:sz="4" w:space="0" w:color="auto"/>
              <w:left w:val="single" w:sz="6" w:space="0" w:color="auto"/>
              <w:right w:val="single" w:sz="6" w:space="0" w:color="auto"/>
            </w:tcBorders>
          </w:tcPr>
          <w:p w:rsidR="000C5888" w:rsidRPr="00D86EAF"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p>
        </w:tc>
        <w:tc>
          <w:tcPr>
            <w:tcW w:w="6973" w:type="dxa"/>
            <w:gridSpan w:val="2"/>
            <w:tcBorders>
              <w:top w:val="single" w:sz="6" w:space="0" w:color="auto"/>
              <w:left w:val="single" w:sz="6" w:space="0" w:color="auto"/>
              <w:bottom w:val="single" w:sz="6" w:space="0" w:color="auto"/>
              <w:right w:val="single" w:sz="6" w:space="0" w:color="auto"/>
            </w:tcBorders>
          </w:tcPr>
          <w:p w:rsidR="000C5888" w:rsidRPr="00D86EAF" w:rsidRDefault="000C5888" w:rsidP="00DA005D">
            <w:pPr>
              <w:pStyle w:val="Default"/>
              <w:spacing w:line="276" w:lineRule="auto"/>
              <w:jc w:val="both"/>
              <w:rPr>
                <w:rStyle w:val="FontStyle63"/>
                <w:rFonts w:ascii="Times New Roman" w:hAnsi="Times New Roman" w:cs="Times New Roman"/>
                <w:b w:val="0"/>
                <w:bCs w:val="0"/>
                <w:sz w:val="24"/>
                <w:szCs w:val="24"/>
              </w:rPr>
            </w:pPr>
            <w:r w:rsidRPr="00D86EAF">
              <w:rPr>
                <w:rFonts w:ascii="Times New Roman" w:hAnsi="Times New Roman" w:cs="Times New Roman"/>
              </w:rPr>
              <w:t xml:space="preserve">a) </w:t>
            </w:r>
            <w:r w:rsidR="00AD2F88" w:rsidRPr="00D86EAF">
              <w:rPr>
                <w:rFonts w:ascii="Times New Roman" w:hAnsi="Times New Roman" w:cs="Times New Roman"/>
              </w:rPr>
              <w:t>7</w:t>
            </w:r>
            <w:r w:rsidR="009E14E3" w:rsidRPr="00D86EAF">
              <w:rPr>
                <w:rFonts w:ascii="Times New Roman" w:hAnsi="Times New Roman" w:cs="Times New Roman"/>
              </w:rPr>
              <w:t xml:space="preserve">membrisaumaimult de </w:t>
            </w:r>
            <w:r w:rsidR="00AD2F88" w:rsidRPr="00D86EAF">
              <w:rPr>
                <w:rFonts w:ascii="Times New Roman" w:hAnsi="Times New Roman" w:cs="Times New Roman"/>
              </w:rPr>
              <w:t>7</w:t>
            </w:r>
            <w:r w:rsidR="009E14E3" w:rsidRPr="00D86EAF">
              <w:rPr>
                <w:rFonts w:ascii="Times New Roman" w:hAnsi="Times New Roman" w:cs="Times New Roman"/>
              </w:rPr>
              <w:t>membri</w:t>
            </w:r>
          </w:p>
        </w:tc>
        <w:tc>
          <w:tcPr>
            <w:tcW w:w="1391" w:type="dxa"/>
            <w:gridSpan w:val="2"/>
            <w:tcBorders>
              <w:top w:val="single" w:sz="6" w:space="0" w:color="auto"/>
              <w:left w:val="single" w:sz="6" w:space="0" w:color="auto"/>
              <w:bottom w:val="single" w:sz="6" w:space="0" w:color="auto"/>
              <w:right w:val="single" w:sz="6" w:space="0" w:color="auto"/>
            </w:tcBorders>
          </w:tcPr>
          <w:p w:rsidR="000C5888" w:rsidRPr="00D86EAF" w:rsidRDefault="009E14E3" w:rsidP="00DA005D">
            <w:pPr>
              <w:pStyle w:val="Style10"/>
              <w:widowControl/>
              <w:spacing w:line="276" w:lineRule="auto"/>
              <w:jc w:val="both"/>
              <w:rPr>
                <w:rStyle w:val="FontStyle63"/>
                <w:rFonts w:ascii="Times New Roman" w:hAnsi="Times New Roman" w:cs="Times New Roman"/>
                <w:sz w:val="24"/>
                <w:szCs w:val="24"/>
                <w:lang w:val="ro-RO" w:eastAsia="ro-RO"/>
              </w:rPr>
            </w:pPr>
            <w:r w:rsidRPr="00D86EAF">
              <w:rPr>
                <w:rStyle w:val="FontStyle63"/>
                <w:rFonts w:ascii="Times New Roman" w:hAnsi="Times New Roman" w:cs="Times New Roman"/>
                <w:sz w:val="24"/>
                <w:szCs w:val="24"/>
                <w:lang w:val="ro-RO" w:eastAsia="ro-RO"/>
              </w:rPr>
              <w:t>4</w:t>
            </w:r>
            <w:r w:rsidR="000C5888" w:rsidRPr="00D86EAF">
              <w:rPr>
                <w:rStyle w:val="FontStyle63"/>
                <w:rFonts w:ascii="Times New Roman" w:hAnsi="Times New Roman" w:cs="Times New Roman"/>
                <w:sz w:val="24"/>
                <w:szCs w:val="24"/>
                <w:lang w:val="ro-RO" w:eastAsia="ro-RO"/>
              </w:rPr>
              <w:t>0 p</w:t>
            </w:r>
          </w:p>
        </w:tc>
      </w:tr>
      <w:tr w:rsidR="000C5888" w:rsidRPr="00D86EAF" w:rsidTr="00AD2F88">
        <w:trPr>
          <w:trHeight w:val="259"/>
          <w:jc w:val="center"/>
        </w:trPr>
        <w:tc>
          <w:tcPr>
            <w:tcW w:w="581" w:type="dxa"/>
            <w:vMerge/>
            <w:tcBorders>
              <w:top w:val="single" w:sz="4" w:space="0" w:color="auto"/>
              <w:left w:val="single" w:sz="6" w:space="0" w:color="auto"/>
              <w:right w:val="single" w:sz="6" w:space="0" w:color="auto"/>
            </w:tcBorders>
          </w:tcPr>
          <w:p w:rsidR="000C5888" w:rsidRPr="00D86EAF"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p>
        </w:tc>
        <w:tc>
          <w:tcPr>
            <w:tcW w:w="6973" w:type="dxa"/>
            <w:gridSpan w:val="2"/>
            <w:tcBorders>
              <w:top w:val="single" w:sz="6" w:space="0" w:color="auto"/>
              <w:left w:val="single" w:sz="6" w:space="0" w:color="auto"/>
              <w:bottom w:val="single" w:sz="6" w:space="0" w:color="auto"/>
              <w:right w:val="single" w:sz="6" w:space="0" w:color="auto"/>
            </w:tcBorders>
          </w:tcPr>
          <w:p w:rsidR="000C5888" w:rsidRPr="00D86EAF" w:rsidRDefault="000C5888" w:rsidP="00DA005D">
            <w:pPr>
              <w:pStyle w:val="Default"/>
              <w:spacing w:line="276" w:lineRule="auto"/>
              <w:jc w:val="both"/>
              <w:rPr>
                <w:rFonts w:ascii="Times New Roman" w:hAnsi="Times New Roman" w:cs="Times New Roman"/>
              </w:rPr>
            </w:pPr>
            <w:r w:rsidRPr="00D86EAF">
              <w:rPr>
                <w:rFonts w:ascii="Times New Roman" w:hAnsi="Times New Roman" w:cs="Times New Roman"/>
              </w:rPr>
              <w:t>b) intre</w:t>
            </w:r>
            <w:r w:rsidR="00AD2F88" w:rsidRPr="00D86EAF">
              <w:rPr>
                <w:rFonts w:ascii="Times New Roman" w:hAnsi="Times New Roman" w:cs="Times New Roman"/>
              </w:rPr>
              <w:t>5</w:t>
            </w:r>
            <w:r w:rsidRPr="00D86EAF">
              <w:rPr>
                <w:rFonts w:ascii="Times New Roman" w:hAnsi="Times New Roman" w:cs="Times New Roman"/>
              </w:rPr>
              <w:t>-</w:t>
            </w:r>
            <w:r w:rsidR="00AD2F88" w:rsidRPr="00D86EAF">
              <w:rPr>
                <w:rFonts w:ascii="Times New Roman" w:hAnsi="Times New Roman" w:cs="Times New Roman"/>
              </w:rPr>
              <w:t>6</w:t>
            </w:r>
            <w:r w:rsidRPr="00D86EAF">
              <w:rPr>
                <w:rFonts w:ascii="Times New Roman" w:hAnsi="Times New Roman" w:cs="Times New Roman"/>
              </w:rPr>
              <w:t>membri</w:t>
            </w:r>
          </w:p>
        </w:tc>
        <w:tc>
          <w:tcPr>
            <w:tcW w:w="1391" w:type="dxa"/>
            <w:gridSpan w:val="2"/>
            <w:tcBorders>
              <w:top w:val="single" w:sz="6" w:space="0" w:color="auto"/>
              <w:left w:val="single" w:sz="6" w:space="0" w:color="auto"/>
              <w:bottom w:val="single" w:sz="6" w:space="0" w:color="auto"/>
              <w:right w:val="single" w:sz="6" w:space="0" w:color="auto"/>
            </w:tcBorders>
          </w:tcPr>
          <w:p w:rsidR="000C5888" w:rsidRPr="00D86EAF" w:rsidRDefault="009E14E3" w:rsidP="00DA005D">
            <w:pPr>
              <w:pStyle w:val="Style10"/>
              <w:widowControl/>
              <w:spacing w:line="276" w:lineRule="auto"/>
              <w:jc w:val="both"/>
              <w:rPr>
                <w:rStyle w:val="FontStyle63"/>
                <w:rFonts w:ascii="Times New Roman" w:hAnsi="Times New Roman" w:cs="Times New Roman"/>
                <w:sz w:val="24"/>
                <w:szCs w:val="24"/>
                <w:lang w:val="ro-RO" w:eastAsia="ro-RO"/>
              </w:rPr>
            </w:pPr>
            <w:r w:rsidRPr="00D86EAF">
              <w:rPr>
                <w:rStyle w:val="FontStyle63"/>
                <w:rFonts w:ascii="Times New Roman" w:hAnsi="Times New Roman" w:cs="Times New Roman"/>
                <w:sz w:val="24"/>
                <w:szCs w:val="24"/>
                <w:lang w:val="ro-RO" w:eastAsia="ro-RO"/>
              </w:rPr>
              <w:t>10</w:t>
            </w:r>
            <w:r w:rsidR="000C5888" w:rsidRPr="00D86EAF">
              <w:rPr>
                <w:rStyle w:val="FontStyle63"/>
                <w:rFonts w:ascii="Times New Roman" w:hAnsi="Times New Roman" w:cs="Times New Roman"/>
                <w:sz w:val="24"/>
                <w:szCs w:val="24"/>
                <w:lang w:val="ro-RO" w:eastAsia="ro-RO"/>
              </w:rPr>
              <w:t xml:space="preserve"> p</w:t>
            </w:r>
          </w:p>
        </w:tc>
      </w:tr>
      <w:tr w:rsidR="000C5888" w:rsidRPr="00D86EAF" w:rsidTr="00AD2F88">
        <w:trPr>
          <w:trHeight w:val="692"/>
          <w:jc w:val="center"/>
        </w:trPr>
        <w:tc>
          <w:tcPr>
            <w:tcW w:w="581" w:type="dxa"/>
            <w:vMerge/>
            <w:tcBorders>
              <w:left w:val="single" w:sz="6" w:space="0" w:color="auto"/>
              <w:bottom w:val="single" w:sz="6" w:space="0" w:color="auto"/>
              <w:right w:val="single" w:sz="6" w:space="0" w:color="auto"/>
            </w:tcBorders>
          </w:tcPr>
          <w:p w:rsidR="000C5888" w:rsidRPr="00D86EAF" w:rsidRDefault="000C5888" w:rsidP="00DA005D">
            <w:pPr>
              <w:spacing w:line="276" w:lineRule="auto"/>
              <w:jc w:val="both"/>
              <w:rPr>
                <w:rStyle w:val="FontStyle75"/>
                <w:rFonts w:ascii="Times New Roman" w:hAnsi="Times New Roman" w:cs="Times New Roman"/>
                <w:sz w:val="24"/>
                <w:szCs w:val="24"/>
                <w:lang w:val="ro-RO" w:eastAsia="ro-RO"/>
              </w:rPr>
            </w:pPr>
          </w:p>
        </w:tc>
        <w:tc>
          <w:tcPr>
            <w:tcW w:w="8364" w:type="dxa"/>
            <w:gridSpan w:val="4"/>
            <w:tcBorders>
              <w:top w:val="single" w:sz="6" w:space="0" w:color="auto"/>
              <w:left w:val="single" w:sz="6" w:space="0" w:color="auto"/>
              <w:bottom w:val="single" w:sz="6" w:space="0" w:color="auto"/>
              <w:right w:val="single" w:sz="6" w:space="0" w:color="auto"/>
            </w:tcBorders>
          </w:tcPr>
          <w:p w:rsidR="000C5888" w:rsidRPr="00D86EAF" w:rsidRDefault="000C5888" w:rsidP="00DA005D">
            <w:pPr>
              <w:pStyle w:val="Style8"/>
              <w:widowControl/>
              <w:spacing w:line="276" w:lineRule="auto"/>
              <w:ind w:left="5" w:hanging="5"/>
              <w:jc w:val="both"/>
              <w:rPr>
                <w:rStyle w:val="FontStyle61"/>
                <w:rFonts w:ascii="Times New Roman" w:hAnsi="Times New Roman" w:cs="Times New Roman"/>
                <w:sz w:val="24"/>
                <w:szCs w:val="24"/>
              </w:rPr>
            </w:pPr>
            <w:r w:rsidRPr="00D86EAF">
              <w:rPr>
                <w:rStyle w:val="FontStyle61"/>
                <w:rFonts w:ascii="Times New Roman" w:hAnsi="Times New Roman" w:cs="Times New Roman"/>
                <w:sz w:val="24"/>
                <w:szCs w:val="24"/>
              </w:rPr>
              <w:t xml:space="preserve">Documente care se verifica:  </w:t>
            </w:r>
          </w:p>
          <w:p w:rsidR="000C5888" w:rsidRPr="00D86EAF" w:rsidRDefault="000C5888" w:rsidP="00DA005D">
            <w:pPr>
              <w:pStyle w:val="Style8"/>
              <w:spacing w:line="276" w:lineRule="auto"/>
              <w:ind w:left="5" w:hanging="5"/>
              <w:jc w:val="both"/>
              <w:rPr>
                <w:rStyle w:val="FontStyle75"/>
                <w:rFonts w:ascii="Times New Roman" w:hAnsi="Times New Roman" w:cs="Times New Roman"/>
                <w:i/>
                <w:iCs/>
                <w:sz w:val="24"/>
                <w:szCs w:val="24"/>
                <w:lang w:val="ro-RO" w:eastAsia="ro-RO"/>
              </w:rPr>
            </w:pPr>
            <w:r w:rsidRPr="00D86EAF">
              <w:rPr>
                <w:rStyle w:val="FontStyle61"/>
                <w:rFonts w:ascii="Times New Roman" w:hAnsi="Times New Roman" w:cs="Times New Roman"/>
                <w:sz w:val="24"/>
                <w:szCs w:val="24"/>
              </w:rPr>
              <w:t>Documentele de infiintare ale solicitantului/ acordul de cooperare</w:t>
            </w:r>
          </w:p>
        </w:tc>
      </w:tr>
      <w:tr w:rsidR="000C5888" w:rsidRPr="00D86EAF" w:rsidTr="00AD2F88">
        <w:trPr>
          <w:trHeight w:val="120"/>
          <w:jc w:val="center"/>
        </w:trPr>
        <w:tc>
          <w:tcPr>
            <w:tcW w:w="581" w:type="dxa"/>
            <w:vMerge w:val="restart"/>
            <w:tcBorders>
              <w:top w:val="single" w:sz="6" w:space="0" w:color="auto"/>
              <w:left w:val="single" w:sz="6" w:space="0" w:color="auto"/>
              <w:right w:val="single" w:sz="6" w:space="0" w:color="auto"/>
            </w:tcBorders>
          </w:tcPr>
          <w:p w:rsidR="000C5888" w:rsidRPr="00D86EAF" w:rsidRDefault="000C5888" w:rsidP="00DA005D">
            <w:pPr>
              <w:pStyle w:val="Style10"/>
              <w:widowControl/>
              <w:spacing w:line="276" w:lineRule="auto"/>
              <w:jc w:val="both"/>
              <w:rPr>
                <w:rStyle w:val="FontStyle63"/>
                <w:rFonts w:ascii="Times New Roman" w:hAnsi="Times New Roman" w:cs="Times New Roman"/>
                <w:color w:val="000000" w:themeColor="text1"/>
                <w:sz w:val="24"/>
                <w:szCs w:val="24"/>
                <w:lang w:val="ro-RO" w:eastAsia="ro-RO"/>
              </w:rPr>
            </w:pPr>
            <w:r w:rsidRPr="00D86EAF">
              <w:rPr>
                <w:rStyle w:val="FontStyle63"/>
                <w:rFonts w:ascii="Times New Roman" w:hAnsi="Times New Roman" w:cs="Times New Roman"/>
                <w:color w:val="000000" w:themeColor="text1"/>
                <w:sz w:val="24"/>
                <w:szCs w:val="24"/>
                <w:lang w:val="ro-RO" w:eastAsia="ro-RO"/>
              </w:rPr>
              <w:t xml:space="preserve">CS </w:t>
            </w:r>
            <w:r w:rsidR="00AD2F88" w:rsidRPr="00D86EAF">
              <w:rPr>
                <w:rStyle w:val="FontStyle63"/>
                <w:rFonts w:ascii="Times New Roman" w:hAnsi="Times New Roman" w:cs="Times New Roman"/>
                <w:color w:val="000000" w:themeColor="text1"/>
                <w:sz w:val="24"/>
                <w:szCs w:val="24"/>
                <w:lang w:val="ro-RO" w:eastAsia="ro-RO"/>
              </w:rPr>
              <w:t>2</w:t>
            </w:r>
          </w:p>
          <w:p w:rsidR="000C5888" w:rsidRPr="00D86EAF" w:rsidRDefault="000C5888" w:rsidP="00DA005D">
            <w:pPr>
              <w:spacing w:line="276" w:lineRule="auto"/>
              <w:jc w:val="both"/>
              <w:rPr>
                <w:rStyle w:val="FontStyle63"/>
                <w:rFonts w:ascii="Times New Roman" w:hAnsi="Times New Roman" w:cs="Times New Roman"/>
                <w:color w:val="000000" w:themeColor="text1"/>
                <w:sz w:val="24"/>
                <w:szCs w:val="24"/>
                <w:lang w:val="ro-RO" w:eastAsia="ro-RO"/>
              </w:rPr>
            </w:pPr>
          </w:p>
          <w:p w:rsidR="000C5888" w:rsidRPr="00D86EAF" w:rsidRDefault="000C5888" w:rsidP="00DA005D">
            <w:pPr>
              <w:spacing w:line="276" w:lineRule="auto"/>
              <w:jc w:val="both"/>
              <w:rPr>
                <w:rStyle w:val="FontStyle63"/>
                <w:rFonts w:ascii="Times New Roman" w:hAnsi="Times New Roman" w:cs="Times New Roman"/>
                <w:color w:val="000000" w:themeColor="text1"/>
                <w:sz w:val="24"/>
                <w:szCs w:val="24"/>
                <w:lang w:val="ro-RO" w:eastAsia="ro-RO"/>
              </w:rPr>
            </w:pPr>
          </w:p>
        </w:tc>
        <w:tc>
          <w:tcPr>
            <w:tcW w:w="6973" w:type="dxa"/>
            <w:gridSpan w:val="2"/>
            <w:tcBorders>
              <w:top w:val="single" w:sz="6" w:space="0" w:color="auto"/>
              <w:left w:val="single" w:sz="6" w:space="0" w:color="auto"/>
              <w:bottom w:val="single" w:sz="6" w:space="0" w:color="auto"/>
              <w:right w:val="single" w:sz="6" w:space="0" w:color="auto"/>
            </w:tcBorders>
          </w:tcPr>
          <w:p w:rsidR="000C5888" w:rsidRPr="00D86EAF" w:rsidRDefault="000C5888" w:rsidP="00DA005D">
            <w:pPr>
              <w:pStyle w:val="Style10"/>
              <w:widowControl/>
              <w:spacing w:line="276" w:lineRule="auto"/>
              <w:jc w:val="both"/>
              <w:rPr>
                <w:rStyle w:val="FontStyle63"/>
                <w:rFonts w:ascii="Times New Roman" w:hAnsi="Times New Roman" w:cs="Times New Roman"/>
                <w:i/>
                <w:sz w:val="24"/>
                <w:szCs w:val="24"/>
                <w:lang w:val="ro-RO" w:eastAsia="ro-RO"/>
              </w:rPr>
            </w:pPr>
            <w:r w:rsidRPr="00D86EAF">
              <w:rPr>
                <w:rStyle w:val="FontStyle63"/>
                <w:rFonts w:ascii="Times New Roman" w:hAnsi="Times New Roman" w:cs="Times New Roman"/>
                <w:sz w:val="24"/>
                <w:szCs w:val="24"/>
                <w:lang w:val="ro-RO" w:eastAsia="ro-RO"/>
              </w:rPr>
              <w:t>Principiul promovarii proiectelor care vizeaza un grad ridicat de acoperire al teritoriului GAL (</w:t>
            </w:r>
            <w:r w:rsidRPr="00D86EAF">
              <w:rPr>
                <w:rStyle w:val="FontStyle63"/>
                <w:rFonts w:ascii="Times New Roman" w:hAnsi="Times New Roman" w:cs="Times New Roman"/>
                <w:i/>
                <w:sz w:val="24"/>
                <w:szCs w:val="24"/>
                <w:lang w:val="ro-RO" w:eastAsia="ro-RO"/>
              </w:rPr>
              <w:t>în cadrul asocierii cuprinzand  fermieri din cel putin doua localitati din teritoriul GAL)</w:t>
            </w:r>
          </w:p>
          <w:p w:rsidR="000C5888" w:rsidRPr="00D86EAF" w:rsidRDefault="000C5888" w:rsidP="00DA005D">
            <w:pPr>
              <w:pStyle w:val="Default"/>
              <w:spacing w:line="276" w:lineRule="auto"/>
              <w:jc w:val="both"/>
              <w:rPr>
                <w:rStyle w:val="FontStyle63"/>
                <w:rFonts w:ascii="Times New Roman" w:hAnsi="Times New Roman" w:cs="Times New Roman"/>
                <w:b w:val="0"/>
                <w:bCs w:val="0"/>
                <w:sz w:val="24"/>
                <w:szCs w:val="24"/>
              </w:rPr>
            </w:pPr>
            <w:r w:rsidRPr="00D86EAF">
              <w:rPr>
                <w:rFonts w:ascii="Times New Roman" w:hAnsi="Times New Roman" w:cs="Times New Roman"/>
              </w:rPr>
              <w:t xml:space="preserve">1.1. Parteneriatulcuprindefermieri din: </w:t>
            </w:r>
          </w:p>
        </w:tc>
        <w:tc>
          <w:tcPr>
            <w:tcW w:w="1391" w:type="dxa"/>
            <w:gridSpan w:val="2"/>
            <w:tcBorders>
              <w:top w:val="single" w:sz="6" w:space="0" w:color="auto"/>
              <w:left w:val="single" w:sz="6" w:space="0" w:color="auto"/>
              <w:bottom w:val="single" w:sz="6" w:space="0" w:color="auto"/>
              <w:right w:val="single" w:sz="6" w:space="0" w:color="auto"/>
            </w:tcBorders>
          </w:tcPr>
          <w:p w:rsidR="000C5888" w:rsidRPr="00D86EAF"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D86EAF">
              <w:rPr>
                <w:rStyle w:val="FontStyle63"/>
                <w:rFonts w:ascii="Times New Roman" w:hAnsi="Times New Roman" w:cs="Times New Roman"/>
                <w:sz w:val="24"/>
                <w:szCs w:val="24"/>
                <w:lang w:val="ro-RO" w:eastAsia="ro-RO"/>
              </w:rPr>
              <w:t>Maxim 1</w:t>
            </w:r>
            <w:r w:rsidR="00750D51" w:rsidRPr="00D86EAF">
              <w:rPr>
                <w:rStyle w:val="FontStyle63"/>
                <w:rFonts w:ascii="Times New Roman" w:hAnsi="Times New Roman" w:cs="Times New Roman"/>
                <w:sz w:val="24"/>
                <w:szCs w:val="24"/>
                <w:lang w:val="ro-RO" w:eastAsia="ro-RO"/>
              </w:rPr>
              <w:t>5</w:t>
            </w:r>
            <w:r w:rsidRPr="00D86EAF">
              <w:rPr>
                <w:rStyle w:val="FontStyle63"/>
                <w:rFonts w:ascii="Times New Roman" w:hAnsi="Times New Roman" w:cs="Times New Roman"/>
                <w:sz w:val="24"/>
                <w:szCs w:val="24"/>
                <w:lang w:val="ro-RO" w:eastAsia="ro-RO"/>
              </w:rPr>
              <w:t xml:space="preserve"> p.</w:t>
            </w:r>
          </w:p>
        </w:tc>
      </w:tr>
      <w:tr w:rsidR="000C5888" w:rsidRPr="00D86EAF" w:rsidTr="00AD2F88">
        <w:trPr>
          <w:trHeight w:val="119"/>
          <w:jc w:val="center"/>
        </w:trPr>
        <w:tc>
          <w:tcPr>
            <w:tcW w:w="581" w:type="dxa"/>
            <w:vMerge/>
            <w:tcBorders>
              <w:top w:val="single" w:sz="6" w:space="0" w:color="auto"/>
              <w:left w:val="single" w:sz="6" w:space="0" w:color="auto"/>
              <w:right w:val="single" w:sz="6" w:space="0" w:color="auto"/>
            </w:tcBorders>
          </w:tcPr>
          <w:p w:rsidR="000C5888" w:rsidRPr="00D86EAF"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p>
        </w:tc>
        <w:tc>
          <w:tcPr>
            <w:tcW w:w="6973" w:type="dxa"/>
            <w:gridSpan w:val="2"/>
            <w:tcBorders>
              <w:top w:val="single" w:sz="6" w:space="0" w:color="auto"/>
              <w:left w:val="single" w:sz="6" w:space="0" w:color="auto"/>
              <w:bottom w:val="single" w:sz="6" w:space="0" w:color="auto"/>
              <w:right w:val="single" w:sz="6" w:space="0" w:color="auto"/>
            </w:tcBorders>
          </w:tcPr>
          <w:p w:rsidR="000C5888" w:rsidRPr="00D86EAF" w:rsidRDefault="000C5888" w:rsidP="00DA005D">
            <w:pPr>
              <w:pStyle w:val="Default"/>
              <w:spacing w:line="276" w:lineRule="auto"/>
              <w:jc w:val="both"/>
              <w:rPr>
                <w:rStyle w:val="FontStyle63"/>
                <w:rFonts w:ascii="Times New Roman" w:hAnsi="Times New Roman" w:cs="Times New Roman"/>
                <w:b w:val="0"/>
                <w:bCs w:val="0"/>
                <w:sz w:val="24"/>
                <w:szCs w:val="24"/>
              </w:rPr>
            </w:pPr>
            <w:r w:rsidRPr="00D86EAF">
              <w:rPr>
                <w:rFonts w:ascii="Times New Roman" w:hAnsi="Times New Roman" w:cs="Times New Roman"/>
              </w:rPr>
              <w:t>a) maimult de 5 localitati</w:t>
            </w:r>
          </w:p>
        </w:tc>
        <w:tc>
          <w:tcPr>
            <w:tcW w:w="1391" w:type="dxa"/>
            <w:gridSpan w:val="2"/>
            <w:tcBorders>
              <w:top w:val="single" w:sz="6" w:space="0" w:color="auto"/>
              <w:left w:val="single" w:sz="6" w:space="0" w:color="auto"/>
              <w:bottom w:val="single" w:sz="6" w:space="0" w:color="auto"/>
              <w:right w:val="single" w:sz="6" w:space="0" w:color="auto"/>
            </w:tcBorders>
          </w:tcPr>
          <w:p w:rsidR="000C5888" w:rsidRPr="00D86EAF"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D86EAF">
              <w:rPr>
                <w:rStyle w:val="FontStyle63"/>
                <w:rFonts w:ascii="Times New Roman" w:hAnsi="Times New Roman" w:cs="Times New Roman"/>
                <w:sz w:val="24"/>
                <w:szCs w:val="24"/>
                <w:lang w:val="ro-RO" w:eastAsia="ro-RO"/>
              </w:rPr>
              <w:t>1</w:t>
            </w:r>
            <w:r w:rsidR="00750D51" w:rsidRPr="00D86EAF">
              <w:rPr>
                <w:rStyle w:val="FontStyle63"/>
                <w:rFonts w:ascii="Times New Roman" w:hAnsi="Times New Roman" w:cs="Times New Roman"/>
                <w:sz w:val="24"/>
                <w:szCs w:val="24"/>
                <w:lang w:val="ro-RO" w:eastAsia="ro-RO"/>
              </w:rPr>
              <w:t>5</w:t>
            </w:r>
            <w:r w:rsidRPr="00D86EAF">
              <w:rPr>
                <w:rStyle w:val="FontStyle63"/>
                <w:rFonts w:ascii="Times New Roman" w:hAnsi="Times New Roman" w:cs="Times New Roman"/>
                <w:sz w:val="24"/>
                <w:szCs w:val="24"/>
                <w:lang w:val="ro-RO" w:eastAsia="ro-RO"/>
              </w:rPr>
              <w:t xml:space="preserve"> p</w:t>
            </w:r>
          </w:p>
        </w:tc>
      </w:tr>
      <w:tr w:rsidR="000C5888" w:rsidRPr="00D86EAF" w:rsidTr="00AD2F88">
        <w:trPr>
          <w:trHeight w:val="120"/>
          <w:jc w:val="center"/>
        </w:trPr>
        <w:tc>
          <w:tcPr>
            <w:tcW w:w="581" w:type="dxa"/>
            <w:vMerge/>
            <w:tcBorders>
              <w:top w:val="single" w:sz="6" w:space="0" w:color="auto"/>
              <w:left w:val="single" w:sz="6" w:space="0" w:color="auto"/>
              <w:right w:val="single" w:sz="6" w:space="0" w:color="auto"/>
            </w:tcBorders>
          </w:tcPr>
          <w:p w:rsidR="000C5888" w:rsidRPr="00D86EAF"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p>
        </w:tc>
        <w:tc>
          <w:tcPr>
            <w:tcW w:w="6973" w:type="dxa"/>
            <w:gridSpan w:val="2"/>
            <w:tcBorders>
              <w:top w:val="single" w:sz="6" w:space="0" w:color="auto"/>
              <w:left w:val="single" w:sz="6" w:space="0" w:color="auto"/>
              <w:bottom w:val="single" w:sz="6" w:space="0" w:color="auto"/>
              <w:right w:val="single" w:sz="6" w:space="0" w:color="auto"/>
            </w:tcBorders>
          </w:tcPr>
          <w:p w:rsidR="000C5888" w:rsidRPr="00D86EAF" w:rsidRDefault="000C5888" w:rsidP="00DA005D">
            <w:pPr>
              <w:pStyle w:val="Default"/>
              <w:spacing w:line="276" w:lineRule="auto"/>
              <w:jc w:val="both"/>
              <w:rPr>
                <w:rStyle w:val="FontStyle63"/>
                <w:rFonts w:ascii="Times New Roman" w:hAnsi="Times New Roman" w:cs="Times New Roman"/>
                <w:b w:val="0"/>
                <w:bCs w:val="0"/>
                <w:sz w:val="24"/>
                <w:szCs w:val="24"/>
              </w:rPr>
            </w:pPr>
            <w:r w:rsidRPr="00D86EAF">
              <w:rPr>
                <w:rFonts w:ascii="Times New Roman" w:hAnsi="Times New Roman" w:cs="Times New Roman"/>
              </w:rPr>
              <w:t>b) intre 2-5 localitati</w:t>
            </w:r>
          </w:p>
        </w:tc>
        <w:tc>
          <w:tcPr>
            <w:tcW w:w="1391" w:type="dxa"/>
            <w:gridSpan w:val="2"/>
            <w:tcBorders>
              <w:top w:val="single" w:sz="6" w:space="0" w:color="auto"/>
              <w:left w:val="single" w:sz="6" w:space="0" w:color="auto"/>
              <w:bottom w:val="single" w:sz="6" w:space="0" w:color="auto"/>
              <w:right w:val="single" w:sz="6" w:space="0" w:color="auto"/>
            </w:tcBorders>
          </w:tcPr>
          <w:p w:rsidR="000C5888" w:rsidRPr="00D86EAF" w:rsidRDefault="00750D51" w:rsidP="00DA005D">
            <w:pPr>
              <w:pStyle w:val="Style10"/>
              <w:widowControl/>
              <w:spacing w:line="276" w:lineRule="auto"/>
              <w:jc w:val="both"/>
              <w:rPr>
                <w:rStyle w:val="FontStyle63"/>
                <w:rFonts w:ascii="Times New Roman" w:hAnsi="Times New Roman" w:cs="Times New Roman"/>
                <w:sz w:val="24"/>
                <w:szCs w:val="24"/>
                <w:lang w:val="ro-RO" w:eastAsia="ro-RO"/>
              </w:rPr>
            </w:pPr>
            <w:r w:rsidRPr="00D86EAF">
              <w:rPr>
                <w:rStyle w:val="FontStyle63"/>
                <w:rFonts w:ascii="Times New Roman" w:hAnsi="Times New Roman" w:cs="Times New Roman"/>
                <w:sz w:val="24"/>
                <w:szCs w:val="24"/>
                <w:lang w:val="ro-RO" w:eastAsia="ro-RO"/>
              </w:rPr>
              <w:t>10</w:t>
            </w:r>
            <w:r w:rsidR="000C5888" w:rsidRPr="00D86EAF">
              <w:rPr>
                <w:rStyle w:val="FontStyle63"/>
                <w:rFonts w:ascii="Times New Roman" w:hAnsi="Times New Roman" w:cs="Times New Roman"/>
                <w:sz w:val="24"/>
                <w:szCs w:val="24"/>
                <w:lang w:val="ro-RO" w:eastAsia="ro-RO"/>
              </w:rPr>
              <w:t xml:space="preserve"> p</w:t>
            </w:r>
          </w:p>
        </w:tc>
      </w:tr>
      <w:tr w:rsidR="000C5888" w:rsidRPr="00D86EAF" w:rsidTr="00AD2F88">
        <w:trPr>
          <w:trHeight w:val="120"/>
          <w:jc w:val="center"/>
        </w:trPr>
        <w:tc>
          <w:tcPr>
            <w:tcW w:w="581" w:type="dxa"/>
            <w:vMerge/>
            <w:tcBorders>
              <w:left w:val="single" w:sz="6" w:space="0" w:color="auto"/>
              <w:bottom w:val="single" w:sz="4" w:space="0" w:color="auto"/>
              <w:right w:val="single" w:sz="6" w:space="0" w:color="auto"/>
            </w:tcBorders>
          </w:tcPr>
          <w:p w:rsidR="000C5888" w:rsidRPr="00D86EAF" w:rsidRDefault="000C5888" w:rsidP="00DA005D">
            <w:pPr>
              <w:spacing w:line="276" w:lineRule="auto"/>
              <w:jc w:val="both"/>
              <w:rPr>
                <w:rStyle w:val="FontStyle63"/>
                <w:rFonts w:ascii="Times New Roman" w:hAnsi="Times New Roman" w:cs="Times New Roman"/>
                <w:sz w:val="24"/>
                <w:szCs w:val="24"/>
                <w:lang w:val="ro-RO" w:eastAsia="ro-RO"/>
              </w:rPr>
            </w:pPr>
          </w:p>
        </w:tc>
        <w:tc>
          <w:tcPr>
            <w:tcW w:w="8364" w:type="dxa"/>
            <w:gridSpan w:val="4"/>
            <w:tcBorders>
              <w:top w:val="single" w:sz="6" w:space="0" w:color="auto"/>
              <w:left w:val="single" w:sz="6" w:space="0" w:color="auto"/>
              <w:bottom w:val="single" w:sz="6" w:space="0" w:color="auto"/>
              <w:right w:val="single" w:sz="6" w:space="0" w:color="auto"/>
            </w:tcBorders>
          </w:tcPr>
          <w:p w:rsidR="000C5888" w:rsidRPr="00D86EAF" w:rsidRDefault="000C5888" w:rsidP="00DA005D">
            <w:pPr>
              <w:pStyle w:val="Style8"/>
              <w:widowControl/>
              <w:spacing w:line="276" w:lineRule="auto"/>
              <w:ind w:left="5" w:hanging="5"/>
              <w:jc w:val="both"/>
              <w:rPr>
                <w:rStyle w:val="FontStyle61"/>
                <w:rFonts w:ascii="Times New Roman" w:hAnsi="Times New Roman" w:cs="Times New Roman"/>
                <w:sz w:val="24"/>
                <w:szCs w:val="24"/>
              </w:rPr>
            </w:pPr>
            <w:r w:rsidRPr="00D86EAF">
              <w:rPr>
                <w:rStyle w:val="FontStyle61"/>
                <w:rFonts w:ascii="Times New Roman" w:hAnsi="Times New Roman" w:cs="Times New Roman"/>
                <w:sz w:val="24"/>
                <w:szCs w:val="24"/>
              </w:rPr>
              <w:t xml:space="preserve">Documente care se verifica:  </w:t>
            </w:r>
          </w:p>
          <w:p w:rsidR="000C5888" w:rsidRPr="00D86EAF" w:rsidRDefault="000C5888" w:rsidP="00DA005D">
            <w:pPr>
              <w:pStyle w:val="Style20"/>
              <w:widowControl/>
              <w:spacing w:line="276" w:lineRule="auto"/>
              <w:jc w:val="both"/>
              <w:rPr>
                <w:rStyle w:val="FontStyle75"/>
                <w:rFonts w:ascii="Times New Roman" w:hAnsi="Times New Roman" w:cs="Times New Roman"/>
                <w:sz w:val="24"/>
                <w:szCs w:val="24"/>
                <w:lang w:val="ro-RO" w:eastAsia="ro-RO"/>
              </w:rPr>
            </w:pPr>
            <w:r w:rsidRPr="00D86EAF">
              <w:rPr>
                <w:rStyle w:val="FontStyle61"/>
                <w:rFonts w:ascii="Times New Roman" w:hAnsi="Times New Roman" w:cs="Times New Roman"/>
                <w:sz w:val="24"/>
                <w:szCs w:val="24"/>
              </w:rPr>
              <w:t>Documentele de infiintare ale solicitantului/ acordul de cooperare</w:t>
            </w:r>
          </w:p>
        </w:tc>
      </w:tr>
      <w:tr w:rsidR="000C5888" w:rsidRPr="00D86EAF" w:rsidTr="00AD2F88">
        <w:trPr>
          <w:trHeight w:val="120"/>
          <w:jc w:val="center"/>
        </w:trPr>
        <w:tc>
          <w:tcPr>
            <w:tcW w:w="581" w:type="dxa"/>
            <w:vMerge w:val="restart"/>
            <w:tcBorders>
              <w:top w:val="single" w:sz="4" w:space="0" w:color="auto"/>
              <w:left w:val="single" w:sz="4" w:space="0" w:color="auto"/>
              <w:right w:val="single" w:sz="4" w:space="0" w:color="auto"/>
            </w:tcBorders>
          </w:tcPr>
          <w:p w:rsidR="000C5888" w:rsidRPr="00D86EAF" w:rsidRDefault="000C5888" w:rsidP="00DA005D">
            <w:pPr>
              <w:pStyle w:val="Style10"/>
              <w:spacing w:line="276" w:lineRule="auto"/>
              <w:jc w:val="both"/>
              <w:rPr>
                <w:rFonts w:ascii="Times New Roman" w:hAnsi="Times New Roman"/>
                <w:color w:val="000000" w:themeColor="text1"/>
              </w:rPr>
            </w:pPr>
            <w:r w:rsidRPr="00D86EAF">
              <w:rPr>
                <w:rStyle w:val="FontStyle63"/>
                <w:rFonts w:ascii="Times New Roman" w:hAnsi="Times New Roman" w:cs="Times New Roman"/>
                <w:color w:val="000000" w:themeColor="text1"/>
                <w:sz w:val="24"/>
                <w:szCs w:val="24"/>
                <w:lang w:val="ro-RO" w:eastAsia="ro-RO"/>
              </w:rPr>
              <w:t xml:space="preserve">CS </w:t>
            </w:r>
            <w:r w:rsidR="00AD2F88" w:rsidRPr="00D86EAF">
              <w:rPr>
                <w:rStyle w:val="FontStyle63"/>
                <w:rFonts w:ascii="Times New Roman" w:hAnsi="Times New Roman" w:cs="Times New Roman"/>
                <w:color w:val="000000" w:themeColor="text1"/>
                <w:sz w:val="24"/>
                <w:szCs w:val="24"/>
                <w:lang w:val="ro-RO" w:eastAsia="ro-RO"/>
              </w:rPr>
              <w:t>3</w:t>
            </w:r>
          </w:p>
        </w:tc>
        <w:tc>
          <w:tcPr>
            <w:tcW w:w="6973" w:type="dxa"/>
            <w:gridSpan w:val="2"/>
            <w:tcBorders>
              <w:top w:val="single" w:sz="6" w:space="0" w:color="auto"/>
              <w:left w:val="single" w:sz="4" w:space="0" w:color="auto"/>
              <w:bottom w:val="single" w:sz="6" w:space="0" w:color="auto"/>
              <w:right w:val="single" w:sz="6" w:space="0" w:color="auto"/>
            </w:tcBorders>
          </w:tcPr>
          <w:p w:rsidR="000C5888" w:rsidRPr="00D86EAF"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D86EAF">
              <w:rPr>
                <w:rStyle w:val="FontStyle63"/>
                <w:rFonts w:ascii="Times New Roman" w:hAnsi="Times New Roman" w:cs="Times New Roman"/>
                <w:sz w:val="24"/>
                <w:szCs w:val="24"/>
                <w:lang w:val="ro-RO" w:eastAsia="ro-RO"/>
              </w:rPr>
              <w:t xml:space="preserve">Principiul </w:t>
            </w:r>
            <w:r w:rsidRPr="00D86EAF">
              <w:rPr>
                <w:rFonts w:ascii="Times New Roman" w:hAnsi="Times New Roman"/>
                <w:b/>
              </w:rPr>
              <w:t>asocieriiexploatatiilor de micidimensiuni (fermemici )</w:t>
            </w:r>
          </w:p>
        </w:tc>
        <w:tc>
          <w:tcPr>
            <w:tcW w:w="1391" w:type="dxa"/>
            <w:gridSpan w:val="2"/>
            <w:tcBorders>
              <w:top w:val="single" w:sz="6" w:space="0" w:color="auto"/>
              <w:left w:val="single" w:sz="6" w:space="0" w:color="auto"/>
              <w:bottom w:val="single" w:sz="6" w:space="0" w:color="auto"/>
              <w:right w:val="single" w:sz="6" w:space="0" w:color="auto"/>
            </w:tcBorders>
          </w:tcPr>
          <w:p w:rsidR="000C5888" w:rsidRPr="00D86EAF" w:rsidRDefault="000C5888" w:rsidP="00DA005D">
            <w:pPr>
              <w:pStyle w:val="Style10"/>
              <w:widowControl/>
              <w:spacing w:line="276" w:lineRule="auto"/>
              <w:ind w:left="245"/>
              <w:jc w:val="both"/>
              <w:rPr>
                <w:rStyle w:val="FontStyle63"/>
                <w:rFonts w:ascii="Times New Roman" w:hAnsi="Times New Roman" w:cs="Times New Roman"/>
                <w:sz w:val="24"/>
                <w:szCs w:val="24"/>
                <w:lang w:val="ro-RO" w:eastAsia="ro-RO"/>
              </w:rPr>
            </w:pPr>
            <w:r w:rsidRPr="00D86EAF">
              <w:rPr>
                <w:rStyle w:val="FontStyle63"/>
                <w:rFonts w:ascii="Times New Roman" w:hAnsi="Times New Roman" w:cs="Times New Roman"/>
                <w:sz w:val="24"/>
                <w:szCs w:val="24"/>
                <w:lang w:val="ro-RO" w:eastAsia="ro-RO"/>
              </w:rPr>
              <w:t>1</w:t>
            </w:r>
            <w:r w:rsidR="009E14E3" w:rsidRPr="00D86EAF">
              <w:rPr>
                <w:rStyle w:val="FontStyle63"/>
                <w:rFonts w:ascii="Times New Roman" w:hAnsi="Times New Roman" w:cs="Times New Roman"/>
                <w:sz w:val="24"/>
                <w:szCs w:val="24"/>
                <w:lang w:val="ro-RO" w:eastAsia="ro-RO"/>
              </w:rPr>
              <w:t>5</w:t>
            </w:r>
            <w:r w:rsidRPr="00D86EAF">
              <w:rPr>
                <w:rStyle w:val="FontStyle63"/>
                <w:rFonts w:ascii="Times New Roman" w:hAnsi="Times New Roman" w:cs="Times New Roman"/>
                <w:sz w:val="24"/>
                <w:szCs w:val="24"/>
                <w:lang w:val="ro-RO" w:eastAsia="ro-RO"/>
              </w:rPr>
              <w:t xml:space="preserve"> p.</w:t>
            </w:r>
          </w:p>
        </w:tc>
      </w:tr>
      <w:tr w:rsidR="000C5888" w:rsidRPr="00D86EAF" w:rsidTr="00AD2F88">
        <w:trPr>
          <w:trHeight w:val="1489"/>
          <w:jc w:val="center"/>
        </w:trPr>
        <w:tc>
          <w:tcPr>
            <w:tcW w:w="581" w:type="dxa"/>
            <w:vMerge/>
            <w:tcBorders>
              <w:left w:val="single" w:sz="4" w:space="0" w:color="auto"/>
              <w:bottom w:val="nil"/>
              <w:right w:val="single" w:sz="4" w:space="0" w:color="auto"/>
            </w:tcBorders>
          </w:tcPr>
          <w:p w:rsidR="000C5888" w:rsidRPr="00D86EAF" w:rsidRDefault="000C5888" w:rsidP="00DA005D">
            <w:pPr>
              <w:pStyle w:val="Style10"/>
              <w:widowControl/>
              <w:spacing w:line="276" w:lineRule="auto"/>
              <w:jc w:val="both"/>
              <w:rPr>
                <w:rStyle w:val="FontStyle63"/>
                <w:rFonts w:ascii="Times New Roman" w:hAnsi="Times New Roman" w:cs="Times New Roman"/>
                <w:color w:val="000000" w:themeColor="text1"/>
                <w:sz w:val="24"/>
                <w:szCs w:val="24"/>
                <w:lang w:val="ro-RO" w:eastAsia="ro-RO"/>
              </w:rPr>
            </w:pPr>
          </w:p>
        </w:tc>
        <w:tc>
          <w:tcPr>
            <w:tcW w:w="8364" w:type="dxa"/>
            <w:gridSpan w:val="4"/>
            <w:tcBorders>
              <w:top w:val="single" w:sz="6" w:space="0" w:color="auto"/>
              <w:left w:val="single" w:sz="4" w:space="0" w:color="auto"/>
              <w:bottom w:val="single" w:sz="6" w:space="0" w:color="auto"/>
              <w:right w:val="single" w:sz="6" w:space="0" w:color="auto"/>
            </w:tcBorders>
          </w:tcPr>
          <w:p w:rsidR="000C5888" w:rsidRPr="00D86EAF" w:rsidRDefault="000C5888" w:rsidP="00DA005D">
            <w:pPr>
              <w:spacing w:line="276" w:lineRule="auto"/>
              <w:jc w:val="both"/>
              <w:rPr>
                <w:rStyle w:val="FontStyle61"/>
                <w:rFonts w:ascii="Times New Roman" w:hAnsi="Times New Roman" w:cs="Times New Roman"/>
                <w:sz w:val="24"/>
                <w:szCs w:val="24"/>
              </w:rPr>
            </w:pPr>
            <w:r w:rsidRPr="00D86EAF">
              <w:rPr>
                <w:rStyle w:val="FontStyle61"/>
                <w:rFonts w:ascii="Times New Roman" w:hAnsi="Times New Roman" w:cs="Times New Roman"/>
                <w:sz w:val="24"/>
                <w:szCs w:val="24"/>
              </w:rPr>
              <w:t>Pentru a se acordapunctajulaferentacestuicriteriu se vaverificadacaproiectulestepropus de un parteneriat</w:t>
            </w:r>
            <w:r w:rsidR="009246E7" w:rsidRPr="00D86EAF">
              <w:rPr>
                <w:rStyle w:val="FontStyle61"/>
                <w:rFonts w:ascii="Times New Roman" w:hAnsi="Times New Roman" w:cs="Times New Roman"/>
                <w:sz w:val="24"/>
                <w:szCs w:val="24"/>
              </w:rPr>
              <w:t xml:space="preserve"> care saaiba in </w:t>
            </w:r>
            <w:r w:rsidR="003560E1" w:rsidRPr="00D86EAF">
              <w:rPr>
                <w:rStyle w:val="FontStyle61"/>
                <w:rFonts w:ascii="Times New Roman" w:hAnsi="Times New Roman" w:cs="Times New Roman"/>
                <w:sz w:val="24"/>
                <w:szCs w:val="24"/>
              </w:rPr>
              <w:t xml:space="preserve">componenta </w:t>
            </w:r>
            <w:r w:rsidRPr="00D86EAF">
              <w:rPr>
                <w:rStyle w:val="FontStyle61"/>
                <w:rFonts w:ascii="Times New Roman" w:hAnsi="Times New Roman" w:cs="Times New Roman"/>
                <w:sz w:val="24"/>
                <w:szCs w:val="24"/>
              </w:rPr>
              <w:t>sa minim 2 exploatatii de micidimensiuni (fermemici conform definitiei din PNDR</w:t>
            </w:r>
            <w:r w:rsidR="00624767" w:rsidRPr="00D86EAF">
              <w:rPr>
                <w:rStyle w:val="FontStyle61"/>
                <w:rFonts w:ascii="Times New Roman" w:hAnsi="Times New Roman" w:cs="Times New Roman"/>
                <w:sz w:val="24"/>
                <w:szCs w:val="24"/>
              </w:rPr>
              <w:t>pentruSubmasura 19.2</w:t>
            </w:r>
            <w:r w:rsidRPr="00D86EAF">
              <w:rPr>
                <w:rStyle w:val="FontStyle61"/>
                <w:rFonts w:ascii="Times New Roman" w:hAnsi="Times New Roman" w:cs="Times New Roman"/>
                <w:sz w:val="24"/>
                <w:szCs w:val="24"/>
              </w:rPr>
              <w:t>).</w:t>
            </w:r>
          </w:p>
          <w:p w:rsidR="000C5888" w:rsidRPr="00D86EAF" w:rsidRDefault="000C5888" w:rsidP="00DA005D">
            <w:pPr>
              <w:spacing w:line="276" w:lineRule="auto"/>
              <w:jc w:val="both"/>
              <w:rPr>
                <w:rStyle w:val="FontStyle61"/>
                <w:rFonts w:ascii="Times New Roman" w:hAnsi="Times New Roman" w:cs="Times New Roman"/>
                <w:sz w:val="24"/>
                <w:szCs w:val="24"/>
              </w:rPr>
            </w:pPr>
            <w:r w:rsidRPr="00D86EAF">
              <w:rPr>
                <w:rStyle w:val="FontStyle61"/>
                <w:rFonts w:ascii="Times New Roman" w:hAnsi="Times New Roman" w:cs="Times New Roman"/>
                <w:sz w:val="24"/>
                <w:szCs w:val="24"/>
              </w:rPr>
              <w:t>Documente care se verifica:</w:t>
            </w:r>
          </w:p>
          <w:p w:rsidR="000C5888" w:rsidRPr="00D86EAF" w:rsidRDefault="000C5888" w:rsidP="00DA005D">
            <w:pPr>
              <w:pStyle w:val="Style20"/>
              <w:widowControl/>
              <w:spacing w:line="276" w:lineRule="auto"/>
              <w:jc w:val="both"/>
              <w:rPr>
                <w:rStyle w:val="FontStyle75"/>
                <w:rFonts w:ascii="Times New Roman" w:hAnsi="Times New Roman" w:cs="Times New Roman"/>
                <w:sz w:val="24"/>
                <w:szCs w:val="24"/>
                <w:lang w:val="ro-RO" w:eastAsia="ro-RO"/>
              </w:rPr>
            </w:pPr>
            <w:r w:rsidRPr="00D86EAF">
              <w:rPr>
                <w:rStyle w:val="FontStyle61"/>
                <w:rFonts w:ascii="Times New Roman" w:hAnsi="Times New Roman" w:cs="Times New Roman"/>
                <w:sz w:val="24"/>
                <w:szCs w:val="24"/>
              </w:rPr>
              <w:t>Documentele de infiintare ale solicitantului/ acordul de cooperare</w:t>
            </w:r>
          </w:p>
        </w:tc>
      </w:tr>
      <w:tr w:rsidR="000C5888" w:rsidRPr="00D86EAF" w:rsidTr="00AD2F88">
        <w:trPr>
          <w:trHeight w:val="224"/>
          <w:jc w:val="center"/>
        </w:trPr>
        <w:tc>
          <w:tcPr>
            <w:tcW w:w="581" w:type="dxa"/>
            <w:vMerge w:val="restart"/>
            <w:tcBorders>
              <w:top w:val="single" w:sz="4" w:space="0" w:color="auto"/>
              <w:left w:val="single" w:sz="4" w:space="0" w:color="auto"/>
              <w:right w:val="single" w:sz="4" w:space="0" w:color="auto"/>
            </w:tcBorders>
          </w:tcPr>
          <w:p w:rsidR="000C5888" w:rsidRPr="00D86EAF" w:rsidRDefault="000C5888" w:rsidP="00DA005D">
            <w:pPr>
              <w:pStyle w:val="Style10"/>
              <w:spacing w:line="276" w:lineRule="auto"/>
              <w:jc w:val="both"/>
              <w:rPr>
                <w:rFonts w:ascii="Times New Roman" w:hAnsi="Times New Roman"/>
                <w:color w:val="000000" w:themeColor="text1"/>
              </w:rPr>
            </w:pPr>
            <w:r w:rsidRPr="00D86EAF">
              <w:rPr>
                <w:rStyle w:val="FontStyle63"/>
                <w:rFonts w:ascii="Times New Roman" w:hAnsi="Times New Roman" w:cs="Times New Roman"/>
                <w:color w:val="000000" w:themeColor="text1"/>
                <w:sz w:val="24"/>
                <w:szCs w:val="24"/>
                <w:lang w:val="ro-RO" w:eastAsia="ro-RO"/>
              </w:rPr>
              <w:t xml:space="preserve">CS </w:t>
            </w:r>
            <w:r w:rsidR="00AD2F88" w:rsidRPr="00D86EAF">
              <w:rPr>
                <w:rStyle w:val="FontStyle63"/>
                <w:rFonts w:ascii="Times New Roman" w:hAnsi="Times New Roman" w:cs="Times New Roman"/>
                <w:color w:val="000000" w:themeColor="text1"/>
                <w:sz w:val="24"/>
                <w:szCs w:val="24"/>
                <w:lang w:val="ro-RO" w:eastAsia="ro-RO"/>
              </w:rPr>
              <w:t>4</w:t>
            </w:r>
          </w:p>
        </w:tc>
        <w:tc>
          <w:tcPr>
            <w:tcW w:w="6991" w:type="dxa"/>
            <w:gridSpan w:val="3"/>
            <w:tcBorders>
              <w:top w:val="single" w:sz="6" w:space="0" w:color="auto"/>
              <w:left w:val="single" w:sz="4" w:space="0" w:color="auto"/>
              <w:bottom w:val="single" w:sz="6" w:space="0" w:color="auto"/>
              <w:right w:val="single" w:sz="6" w:space="0" w:color="auto"/>
            </w:tcBorders>
          </w:tcPr>
          <w:p w:rsidR="000C5888" w:rsidRPr="00D86EAF"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D86EAF">
              <w:rPr>
                <w:rStyle w:val="FontStyle63"/>
                <w:rFonts w:ascii="Times New Roman" w:hAnsi="Times New Roman" w:cs="Times New Roman"/>
                <w:sz w:val="24"/>
                <w:szCs w:val="24"/>
                <w:lang w:val="ro-RO" w:eastAsia="ro-RO"/>
              </w:rPr>
              <w:t>Principiul “piețelor locale” (i.e. distanță geografică mai mică între punctul de producție și punctul de vânzare).</w:t>
            </w:r>
          </w:p>
        </w:tc>
        <w:tc>
          <w:tcPr>
            <w:tcW w:w="1373" w:type="dxa"/>
            <w:tcBorders>
              <w:top w:val="single" w:sz="6" w:space="0" w:color="auto"/>
              <w:left w:val="single" w:sz="6" w:space="0" w:color="auto"/>
              <w:bottom w:val="single" w:sz="6" w:space="0" w:color="auto"/>
              <w:right w:val="single" w:sz="6" w:space="0" w:color="auto"/>
            </w:tcBorders>
          </w:tcPr>
          <w:p w:rsidR="000C5888" w:rsidRPr="00D86EAF" w:rsidRDefault="000C5888" w:rsidP="00D33D66">
            <w:pPr>
              <w:pStyle w:val="Style10"/>
              <w:widowControl/>
              <w:spacing w:line="276" w:lineRule="auto"/>
              <w:jc w:val="both"/>
              <w:rPr>
                <w:rStyle w:val="FontStyle63"/>
                <w:rFonts w:ascii="Times New Roman" w:hAnsi="Times New Roman" w:cs="Times New Roman"/>
                <w:sz w:val="24"/>
                <w:szCs w:val="24"/>
                <w:lang w:val="ro-RO" w:eastAsia="ro-RO"/>
              </w:rPr>
            </w:pPr>
            <w:r w:rsidRPr="00D86EAF">
              <w:rPr>
                <w:rStyle w:val="FontStyle63"/>
                <w:rFonts w:ascii="Times New Roman" w:hAnsi="Times New Roman" w:cs="Times New Roman"/>
                <w:sz w:val="24"/>
                <w:szCs w:val="24"/>
                <w:lang w:val="ro-RO" w:eastAsia="ro-RO"/>
              </w:rPr>
              <w:t xml:space="preserve">Maxim </w:t>
            </w:r>
            <w:r w:rsidR="009E14E3" w:rsidRPr="00D86EAF">
              <w:rPr>
                <w:rStyle w:val="FontStyle63"/>
                <w:rFonts w:ascii="Times New Roman" w:hAnsi="Times New Roman" w:cs="Times New Roman"/>
                <w:sz w:val="24"/>
                <w:szCs w:val="24"/>
                <w:lang w:val="ro-RO" w:eastAsia="ro-RO"/>
              </w:rPr>
              <w:t>1</w:t>
            </w:r>
            <w:r w:rsidR="00177929" w:rsidRPr="00D86EAF">
              <w:rPr>
                <w:rStyle w:val="FontStyle63"/>
                <w:rFonts w:ascii="Times New Roman" w:hAnsi="Times New Roman" w:cs="Times New Roman"/>
                <w:sz w:val="24"/>
                <w:szCs w:val="24"/>
                <w:lang w:val="ro-RO" w:eastAsia="ro-RO"/>
              </w:rPr>
              <w:t>0</w:t>
            </w:r>
            <w:r w:rsidRPr="00D86EAF">
              <w:rPr>
                <w:rStyle w:val="FontStyle63"/>
                <w:rFonts w:ascii="Times New Roman" w:hAnsi="Times New Roman" w:cs="Times New Roman"/>
                <w:sz w:val="24"/>
                <w:szCs w:val="24"/>
                <w:lang w:val="ro-RO" w:eastAsia="ro-RO"/>
              </w:rPr>
              <w:t xml:space="preserve"> p.</w:t>
            </w:r>
          </w:p>
        </w:tc>
      </w:tr>
      <w:tr w:rsidR="000C5888" w:rsidRPr="00D86EAF" w:rsidTr="00AD2F88">
        <w:trPr>
          <w:trHeight w:val="224"/>
          <w:jc w:val="center"/>
        </w:trPr>
        <w:tc>
          <w:tcPr>
            <w:tcW w:w="581" w:type="dxa"/>
            <w:vMerge/>
            <w:tcBorders>
              <w:top w:val="single" w:sz="4" w:space="0" w:color="auto"/>
              <w:left w:val="single" w:sz="4" w:space="0" w:color="auto"/>
              <w:right w:val="single" w:sz="4" w:space="0" w:color="auto"/>
            </w:tcBorders>
          </w:tcPr>
          <w:p w:rsidR="000C5888" w:rsidRPr="00D86EAF" w:rsidRDefault="000C5888" w:rsidP="00DA005D">
            <w:pPr>
              <w:pStyle w:val="Style10"/>
              <w:spacing w:line="276" w:lineRule="auto"/>
              <w:jc w:val="both"/>
              <w:rPr>
                <w:rStyle w:val="FontStyle63"/>
                <w:rFonts w:ascii="Times New Roman" w:hAnsi="Times New Roman" w:cs="Times New Roman"/>
                <w:color w:val="000000" w:themeColor="text1"/>
                <w:sz w:val="24"/>
                <w:szCs w:val="24"/>
                <w:lang w:val="ro-RO" w:eastAsia="ro-RO"/>
              </w:rPr>
            </w:pPr>
          </w:p>
        </w:tc>
        <w:tc>
          <w:tcPr>
            <w:tcW w:w="6991" w:type="dxa"/>
            <w:gridSpan w:val="3"/>
            <w:tcBorders>
              <w:top w:val="single" w:sz="6" w:space="0" w:color="auto"/>
              <w:left w:val="single" w:sz="4" w:space="0" w:color="auto"/>
              <w:bottom w:val="single" w:sz="6" w:space="0" w:color="auto"/>
              <w:right w:val="single" w:sz="6" w:space="0" w:color="auto"/>
            </w:tcBorders>
          </w:tcPr>
          <w:p w:rsidR="000C5888" w:rsidRPr="00D86EAF" w:rsidRDefault="000C5888" w:rsidP="00DA005D">
            <w:pPr>
              <w:pStyle w:val="Default"/>
              <w:spacing w:line="276" w:lineRule="auto"/>
              <w:jc w:val="both"/>
              <w:rPr>
                <w:rFonts w:ascii="Times New Roman" w:hAnsi="Times New Roman" w:cs="Times New Roman"/>
              </w:rPr>
            </w:pPr>
            <w:r w:rsidRPr="00D86EAF">
              <w:rPr>
                <w:rFonts w:ascii="Times New Roman" w:hAnsi="Times New Roman" w:cs="Times New Roman"/>
                <w:b/>
              </w:rPr>
              <w:t>4.1 Distanţadintreexploatația de origine a produsului/produselorșipunctul de comercializare se încadreazăîntre</w:t>
            </w:r>
            <w:r w:rsidRPr="00D86EAF">
              <w:rPr>
                <w:rFonts w:ascii="Times New Roman" w:hAnsi="Times New Roman" w:cs="Times New Roman"/>
              </w:rPr>
              <w:t xml:space="preserve">: </w:t>
            </w:r>
          </w:p>
          <w:p w:rsidR="000C5888" w:rsidRPr="00D86EAF"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D86EAF">
              <w:rPr>
                <w:rFonts w:ascii="Times New Roman" w:hAnsi="Times New Roman"/>
              </w:rPr>
              <w:t xml:space="preserve">a) 0-50 km; </w:t>
            </w:r>
          </w:p>
        </w:tc>
        <w:tc>
          <w:tcPr>
            <w:tcW w:w="1373" w:type="dxa"/>
            <w:tcBorders>
              <w:top w:val="single" w:sz="6" w:space="0" w:color="auto"/>
              <w:left w:val="single" w:sz="6" w:space="0" w:color="auto"/>
              <w:bottom w:val="single" w:sz="6" w:space="0" w:color="auto"/>
              <w:right w:val="single" w:sz="6" w:space="0" w:color="auto"/>
            </w:tcBorders>
          </w:tcPr>
          <w:p w:rsidR="000C5888" w:rsidRPr="00D86EAF" w:rsidRDefault="009E14E3" w:rsidP="00DA005D">
            <w:pPr>
              <w:pStyle w:val="Style10"/>
              <w:widowControl/>
              <w:spacing w:line="276" w:lineRule="auto"/>
              <w:ind w:left="245"/>
              <w:jc w:val="both"/>
              <w:rPr>
                <w:rStyle w:val="FontStyle63"/>
                <w:rFonts w:ascii="Times New Roman" w:hAnsi="Times New Roman" w:cs="Times New Roman"/>
                <w:sz w:val="24"/>
                <w:szCs w:val="24"/>
                <w:lang w:val="ro-RO" w:eastAsia="ro-RO"/>
              </w:rPr>
            </w:pPr>
            <w:r w:rsidRPr="00D86EAF">
              <w:rPr>
                <w:rStyle w:val="FontStyle63"/>
                <w:rFonts w:ascii="Times New Roman" w:hAnsi="Times New Roman" w:cs="Times New Roman"/>
                <w:sz w:val="24"/>
                <w:szCs w:val="24"/>
                <w:lang w:val="ro-RO" w:eastAsia="ro-RO"/>
              </w:rPr>
              <w:t>1</w:t>
            </w:r>
            <w:r w:rsidR="00AE03B4" w:rsidRPr="00D86EAF">
              <w:rPr>
                <w:rStyle w:val="FontStyle63"/>
                <w:rFonts w:ascii="Times New Roman" w:hAnsi="Times New Roman" w:cs="Times New Roman"/>
                <w:sz w:val="24"/>
                <w:szCs w:val="24"/>
                <w:lang w:val="ro-RO" w:eastAsia="ro-RO"/>
              </w:rPr>
              <w:t>0</w:t>
            </w:r>
            <w:r w:rsidR="000C5888" w:rsidRPr="00D86EAF">
              <w:rPr>
                <w:rStyle w:val="FontStyle63"/>
                <w:rFonts w:ascii="Times New Roman" w:hAnsi="Times New Roman" w:cs="Times New Roman"/>
                <w:sz w:val="24"/>
                <w:szCs w:val="24"/>
                <w:lang w:val="ro-RO" w:eastAsia="ro-RO"/>
              </w:rPr>
              <w:t xml:space="preserve"> puncte</w:t>
            </w:r>
          </w:p>
        </w:tc>
      </w:tr>
      <w:tr w:rsidR="000C5888" w:rsidRPr="00D86EAF" w:rsidTr="00AD2F88">
        <w:trPr>
          <w:trHeight w:val="224"/>
          <w:jc w:val="center"/>
        </w:trPr>
        <w:tc>
          <w:tcPr>
            <w:tcW w:w="581" w:type="dxa"/>
            <w:vMerge/>
            <w:tcBorders>
              <w:top w:val="single" w:sz="4" w:space="0" w:color="auto"/>
              <w:left w:val="single" w:sz="4" w:space="0" w:color="auto"/>
              <w:right w:val="single" w:sz="4" w:space="0" w:color="auto"/>
            </w:tcBorders>
          </w:tcPr>
          <w:p w:rsidR="000C5888" w:rsidRPr="00D86EAF" w:rsidRDefault="000C5888" w:rsidP="00DA005D">
            <w:pPr>
              <w:pStyle w:val="Style10"/>
              <w:spacing w:line="276" w:lineRule="auto"/>
              <w:jc w:val="both"/>
              <w:rPr>
                <w:rStyle w:val="FontStyle63"/>
                <w:rFonts w:ascii="Times New Roman" w:hAnsi="Times New Roman" w:cs="Times New Roman"/>
                <w:color w:val="000000" w:themeColor="text1"/>
                <w:sz w:val="24"/>
                <w:szCs w:val="24"/>
                <w:lang w:val="ro-RO" w:eastAsia="ro-RO"/>
              </w:rPr>
            </w:pPr>
          </w:p>
        </w:tc>
        <w:tc>
          <w:tcPr>
            <w:tcW w:w="6991" w:type="dxa"/>
            <w:gridSpan w:val="3"/>
            <w:tcBorders>
              <w:top w:val="single" w:sz="6" w:space="0" w:color="auto"/>
              <w:left w:val="single" w:sz="4" w:space="0" w:color="auto"/>
              <w:bottom w:val="single" w:sz="6" w:space="0" w:color="auto"/>
              <w:right w:val="single" w:sz="6" w:space="0" w:color="auto"/>
            </w:tcBorders>
          </w:tcPr>
          <w:p w:rsidR="000C5888" w:rsidRPr="00D86EAF" w:rsidRDefault="000C5888" w:rsidP="00DA005D">
            <w:pPr>
              <w:pStyle w:val="Default"/>
              <w:spacing w:line="276" w:lineRule="auto"/>
              <w:jc w:val="both"/>
              <w:rPr>
                <w:rFonts w:ascii="Times New Roman" w:hAnsi="Times New Roman" w:cs="Times New Roman"/>
              </w:rPr>
            </w:pPr>
            <w:r w:rsidRPr="00D86EAF">
              <w:rPr>
                <w:rFonts w:ascii="Times New Roman" w:hAnsi="Times New Roman" w:cs="Times New Roman"/>
              </w:rPr>
              <w:t xml:space="preserve">b) &gt;50-75 km. </w:t>
            </w:r>
          </w:p>
          <w:p w:rsidR="000C5888" w:rsidRPr="00D86EAF" w:rsidRDefault="000C5888" w:rsidP="00DA005D">
            <w:pPr>
              <w:pStyle w:val="Default"/>
              <w:spacing w:line="276" w:lineRule="auto"/>
              <w:jc w:val="both"/>
              <w:rPr>
                <w:rFonts w:ascii="Times New Roman" w:hAnsi="Times New Roman" w:cs="Times New Roman"/>
              </w:rPr>
            </w:pPr>
            <w:r w:rsidRPr="00D86EAF">
              <w:rPr>
                <w:rFonts w:ascii="Times New Roman" w:hAnsi="Times New Roman" w:cs="Times New Roman"/>
                <w:i/>
                <w:iCs/>
              </w:rPr>
              <w:t xml:space="preserve">Distanțadintreexploatația de origine a produsului/produselorșipunctul de comercializare se calculeazăprinintermediul GPS. Se vaaveaînvederedistanțarutierăceamaiscurtă. Solicitantultrebuiesă se asigureînainte de depunereaproiectuluică se încadreazăînlimitele de mai sus șisămenționezeînproiectdistanțamaximădintreexploatația de origine a produsului/produselorșipunctul de comercializare. </w:t>
            </w:r>
          </w:p>
        </w:tc>
        <w:tc>
          <w:tcPr>
            <w:tcW w:w="1373" w:type="dxa"/>
            <w:tcBorders>
              <w:top w:val="single" w:sz="6" w:space="0" w:color="auto"/>
              <w:left w:val="single" w:sz="6" w:space="0" w:color="auto"/>
              <w:bottom w:val="single" w:sz="6" w:space="0" w:color="auto"/>
              <w:right w:val="single" w:sz="6" w:space="0" w:color="auto"/>
            </w:tcBorders>
          </w:tcPr>
          <w:p w:rsidR="000C5888" w:rsidRPr="00D86EAF" w:rsidRDefault="00AE03B4" w:rsidP="00DA005D">
            <w:pPr>
              <w:pStyle w:val="Style10"/>
              <w:widowControl/>
              <w:spacing w:line="276" w:lineRule="auto"/>
              <w:ind w:left="245"/>
              <w:jc w:val="both"/>
              <w:rPr>
                <w:rStyle w:val="FontStyle63"/>
                <w:rFonts w:ascii="Times New Roman" w:hAnsi="Times New Roman" w:cs="Times New Roman"/>
                <w:sz w:val="24"/>
                <w:szCs w:val="24"/>
                <w:lang w:val="ro-RO" w:eastAsia="ro-RO"/>
              </w:rPr>
            </w:pPr>
            <w:r w:rsidRPr="00D86EAF">
              <w:rPr>
                <w:rStyle w:val="FontStyle63"/>
                <w:rFonts w:ascii="Times New Roman" w:hAnsi="Times New Roman" w:cs="Times New Roman"/>
                <w:sz w:val="24"/>
                <w:szCs w:val="24"/>
                <w:lang w:val="ro-RO" w:eastAsia="ro-RO"/>
              </w:rPr>
              <w:t>5</w:t>
            </w:r>
            <w:r w:rsidR="000C5888" w:rsidRPr="00D86EAF">
              <w:rPr>
                <w:rStyle w:val="FontStyle63"/>
                <w:rFonts w:ascii="Times New Roman" w:hAnsi="Times New Roman" w:cs="Times New Roman"/>
                <w:sz w:val="24"/>
                <w:szCs w:val="24"/>
                <w:lang w:val="ro-RO" w:eastAsia="ro-RO"/>
              </w:rPr>
              <w:t xml:space="preserve"> puncte</w:t>
            </w:r>
          </w:p>
        </w:tc>
      </w:tr>
      <w:tr w:rsidR="000C5888" w:rsidRPr="00D86EAF" w:rsidTr="00AD2F88">
        <w:trPr>
          <w:trHeight w:val="656"/>
          <w:jc w:val="center"/>
        </w:trPr>
        <w:tc>
          <w:tcPr>
            <w:tcW w:w="581" w:type="dxa"/>
            <w:tcBorders>
              <w:top w:val="single" w:sz="6" w:space="0" w:color="auto"/>
              <w:left w:val="single" w:sz="6" w:space="0" w:color="auto"/>
              <w:right w:val="single" w:sz="6" w:space="0" w:color="auto"/>
            </w:tcBorders>
          </w:tcPr>
          <w:p w:rsidR="000C5888" w:rsidRPr="00D86EAF" w:rsidRDefault="000C5888" w:rsidP="00DA005D">
            <w:pPr>
              <w:pStyle w:val="Style10"/>
              <w:widowControl/>
              <w:spacing w:line="276" w:lineRule="auto"/>
              <w:jc w:val="both"/>
              <w:rPr>
                <w:rStyle w:val="FontStyle63"/>
                <w:rFonts w:ascii="Times New Roman" w:hAnsi="Times New Roman" w:cs="Times New Roman"/>
                <w:color w:val="000000" w:themeColor="text1"/>
                <w:sz w:val="24"/>
                <w:szCs w:val="24"/>
                <w:lang w:val="ro-RO" w:eastAsia="ro-RO"/>
              </w:rPr>
            </w:pPr>
            <w:r w:rsidRPr="00D86EAF">
              <w:rPr>
                <w:rStyle w:val="FontStyle63"/>
                <w:rFonts w:ascii="Times New Roman" w:hAnsi="Times New Roman" w:cs="Times New Roman"/>
                <w:color w:val="000000" w:themeColor="text1"/>
                <w:sz w:val="24"/>
                <w:szCs w:val="24"/>
                <w:lang w:val="ro-RO" w:eastAsia="ro-RO"/>
              </w:rPr>
              <w:t xml:space="preserve">CS </w:t>
            </w:r>
            <w:r w:rsidR="00AD2F88" w:rsidRPr="00D86EAF">
              <w:rPr>
                <w:rStyle w:val="FontStyle63"/>
                <w:rFonts w:ascii="Times New Roman" w:hAnsi="Times New Roman" w:cs="Times New Roman"/>
                <w:color w:val="000000" w:themeColor="text1"/>
                <w:sz w:val="24"/>
                <w:szCs w:val="24"/>
                <w:lang w:val="ro-RO" w:eastAsia="ro-RO"/>
              </w:rPr>
              <w:t>5</w:t>
            </w:r>
          </w:p>
          <w:p w:rsidR="000C5888" w:rsidRPr="00D86EAF" w:rsidRDefault="000C5888" w:rsidP="00DA005D">
            <w:pPr>
              <w:spacing w:line="276" w:lineRule="auto"/>
              <w:jc w:val="both"/>
              <w:rPr>
                <w:rStyle w:val="FontStyle63"/>
                <w:rFonts w:ascii="Times New Roman" w:hAnsi="Times New Roman" w:cs="Times New Roman"/>
                <w:color w:val="000000" w:themeColor="text1"/>
                <w:sz w:val="24"/>
                <w:szCs w:val="24"/>
                <w:lang w:val="ro-RO" w:eastAsia="ro-RO"/>
              </w:rPr>
            </w:pPr>
          </w:p>
          <w:p w:rsidR="000C5888" w:rsidRPr="00D86EAF" w:rsidRDefault="000C5888" w:rsidP="00DA005D">
            <w:pPr>
              <w:spacing w:line="276" w:lineRule="auto"/>
              <w:jc w:val="both"/>
              <w:rPr>
                <w:rStyle w:val="FontStyle63"/>
                <w:rFonts w:ascii="Times New Roman" w:hAnsi="Times New Roman" w:cs="Times New Roman"/>
                <w:color w:val="000000" w:themeColor="text1"/>
                <w:sz w:val="24"/>
                <w:szCs w:val="24"/>
                <w:lang w:val="ro-RO" w:eastAsia="ro-RO"/>
              </w:rPr>
            </w:pPr>
          </w:p>
        </w:tc>
        <w:tc>
          <w:tcPr>
            <w:tcW w:w="6973" w:type="dxa"/>
            <w:gridSpan w:val="2"/>
            <w:tcBorders>
              <w:top w:val="single" w:sz="6" w:space="0" w:color="auto"/>
              <w:left w:val="single" w:sz="6" w:space="0" w:color="auto"/>
              <w:bottom w:val="single" w:sz="6" w:space="0" w:color="auto"/>
              <w:right w:val="single" w:sz="4" w:space="0" w:color="auto"/>
            </w:tcBorders>
          </w:tcPr>
          <w:p w:rsidR="000C5888" w:rsidRPr="00D86EAF" w:rsidRDefault="000C5888" w:rsidP="00DA005D">
            <w:pPr>
              <w:pStyle w:val="Style10"/>
              <w:widowControl/>
              <w:spacing w:line="276" w:lineRule="auto"/>
              <w:jc w:val="both"/>
              <w:rPr>
                <w:rStyle w:val="FontStyle63"/>
                <w:rFonts w:ascii="Times New Roman" w:hAnsi="Times New Roman" w:cs="Times New Roman"/>
                <w:b w:val="0"/>
                <w:sz w:val="24"/>
                <w:szCs w:val="24"/>
                <w:lang w:val="ro-RO" w:eastAsia="ro-RO"/>
              </w:rPr>
            </w:pPr>
            <w:r w:rsidRPr="00D86EAF">
              <w:rPr>
                <w:rFonts w:ascii="Times New Roman" w:hAnsi="Times New Roman"/>
                <w:b/>
              </w:rPr>
              <w:t>Principiulincurajariiproiectelorcevizeazadezvoltareaunei</w:t>
            </w:r>
            <w:r w:rsidR="003560E1" w:rsidRPr="00D86EAF">
              <w:rPr>
                <w:rFonts w:ascii="Times New Roman" w:hAnsi="Times New Roman"/>
                <w:b/>
              </w:rPr>
              <w:t xml:space="preserve"> structure </w:t>
            </w:r>
            <w:r w:rsidRPr="00D86EAF">
              <w:rPr>
                <w:rFonts w:ascii="Times New Roman" w:hAnsi="Times New Roman"/>
                <w:b/>
              </w:rPr>
              <w:t>asociative care să</w:t>
            </w:r>
            <w:r w:rsidR="003560E1" w:rsidRPr="00D86EAF">
              <w:rPr>
                <w:rFonts w:ascii="Times New Roman" w:hAnsi="Times New Roman"/>
                <w:b/>
              </w:rPr>
              <w:t xml:space="preserve"> include </w:t>
            </w:r>
            <w:r w:rsidRPr="00D86EAF">
              <w:rPr>
                <w:rFonts w:ascii="Times New Roman" w:hAnsi="Times New Roman"/>
                <w:b/>
              </w:rPr>
              <w:t>funcții integrate (flux operaționalcomplet)</w:t>
            </w:r>
          </w:p>
        </w:tc>
        <w:tc>
          <w:tcPr>
            <w:tcW w:w="1391" w:type="dxa"/>
            <w:gridSpan w:val="2"/>
            <w:tcBorders>
              <w:top w:val="single" w:sz="4" w:space="0" w:color="auto"/>
              <w:left w:val="single" w:sz="4" w:space="0" w:color="auto"/>
              <w:bottom w:val="single" w:sz="4" w:space="0" w:color="auto"/>
              <w:right w:val="single" w:sz="4" w:space="0" w:color="auto"/>
            </w:tcBorders>
          </w:tcPr>
          <w:p w:rsidR="000C5888" w:rsidRPr="00D86EAF" w:rsidRDefault="009E14E3" w:rsidP="00DA005D">
            <w:pPr>
              <w:spacing w:line="276" w:lineRule="auto"/>
              <w:jc w:val="both"/>
              <w:rPr>
                <w:rStyle w:val="FontStyle63"/>
                <w:rFonts w:ascii="Times New Roman" w:hAnsi="Times New Roman" w:cs="Times New Roman"/>
                <w:b w:val="0"/>
                <w:sz w:val="24"/>
                <w:szCs w:val="24"/>
                <w:lang w:val="ro-RO" w:eastAsia="ro-RO"/>
              </w:rPr>
            </w:pPr>
            <w:r w:rsidRPr="00D86EAF">
              <w:rPr>
                <w:rStyle w:val="FontStyle75"/>
                <w:rFonts w:ascii="Times New Roman" w:hAnsi="Times New Roman" w:cs="Times New Roman"/>
                <w:b/>
                <w:sz w:val="24"/>
                <w:szCs w:val="24"/>
                <w:lang w:val="ro-RO" w:eastAsia="ro-RO"/>
              </w:rPr>
              <w:t>5</w:t>
            </w:r>
            <w:r w:rsidR="000C5888" w:rsidRPr="00D86EAF">
              <w:rPr>
                <w:rStyle w:val="FontStyle75"/>
                <w:rFonts w:ascii="Times New Roman" w:hAnsi="Times New Roman" w:cs="Times New Roman"/>
                <w:b/>
                <w:sz w:val="24"/>
                <w:szCs w:val="24"/>
                <w:lang w:val="ro-RO" w:eastAsia="ro-RO"/>
              </w:rPr>
              <w:t xml:space="preserve"> p.</w:t>
            </w:r>
          </w:p>
        </w:tc>
      </w:tr>
      <w:tr w:rsidR="000C5888" w:rsidRPr="00D86EAF" w:rsidTr="00AD2F88">
        <w:trPr>
          <w:trHeight w:val="258"/>
          <w:jc w:val="center"/>
        </w:trPr>
        <w:tc>
          <w:tcPr>
            <w:tcW w:w="581" w:type="dxa"/>
            <w:tcBorders>
              <w:left w:val="single" w:sz="6" w:space="0" w:color="auto"/>
              <w:bottom w:val="single" w:sz="4" w:space="0" w:color="auto"/>
              <w:right w:val="single" w:sz="6" w:space="0" w:color="auto"/>
            </w:tcBorders>
          </w:tcPr>
          <w:p w:rsidR="000C5888" w:rsidRPr="00D86EAF" w:rsidRDefault="000C5888" w:rsidP="00DA005D">
            <w:pPr>
              <w:spacing w:line="276" w:lineRule="auto"/>
              <w:jc w:val="both"/>
              <w:rPr>
                <w:rStyle w:val="FontStyle63"/>
                <w:rFonts w:ascii="Times New Roman" w:hAnsi="Times New Roman" w:cs="Times New Roman"/>
                <w:color w:val="000000" w:themeColor="text1"/>
                <w:sz w:val="24"/>
                <w:szCs w:val="24"/>
                <w:lang w:val="ro-RO" w:eastAsia="ro-RO"/>
              </w:rPr>
            </w:pPr>
          </w:p>
        </w:tc>
        <w:tc>
          <w:tcPr>
            <w:tcW w:w="8364" w:type="dxa"/>
            <w:gridSpan w:val="4"/>
            <w:tcBorders>
              <w:top w:val="single" w:sz="6" w:space="0" w:color="auto"/>
              <w:left w:val="single" w:sz="6" w:space="0" w:color="auto"/>
              <w:bottom w:val="single" w:sz="6" w:space="0" w:color="auto"/>
              <w:right w:val="single" w:sz="4" w:space="0" w:color="auto"/>
            </w:tcBorders>
          </w:tcPr>
          <w:p w:rsidR="000C5888" w:rsidRPr="00D86EAF" w:rsidRDefault="000C5888" w:rsidP="00DA005D">
            <w:pPr>
              <w:spacing w:line="276" w:lineRule="auto"/>
              <w:jc w:val="both"/>
              <w:rPr>
                <w:rStyle w:val="FontStyle63"/>
                <w:rFonts w:ascii="Times New Roman" w:hAnsi="Times New Roman" w:cs="Times New Roman"/>
                <w:b w:val="0"/>
                <w:i/>
                <w:sz w:val="24"/>
                <w:szCs w:val="24"/>
                <w:lang w:val="ro-RO" w:eastAsia="ro-RO"/>
              </w:rPr>
            </w:pPr>
            <w:r w:rsidRPr="00D86EAF">
              <w:rPr>
                <w:rStyle w:val="FontStyle61"/>
                <w:rFonts w:ascii="Times New Roman" w:hAnsi="Times New Roman" w:cs="Times New Roman"/>
                <w:sz w:val="24"/>
                <w:szCs w:val="24"/>
              </w:rPr>
              <w:t>Pentru a se acordapunctajul</w:t>
            </w:r>
            <w:r w:rsidR="003560E1" w:rsidRPr="00D86EAF">
              <w:rPr>
                <w:rStyle w:val="FontStyle61"/>
                <w:rFonts w:ascii="Times New Roman" w:hAnsi="Times New Roman" w:cs="Times New Roman"/>
                <w:sz w:val="24"/>
                <w:szCs w:val="24"/>
              </w:rPr>
              <w:t xml:space="preserve"> afferent </w:t>
            </w:r>
            <w:r w:rsidRPr="00D86EAF">
              <w:rPr>
                <w:rStyle w:val="FontStyle61"/>
                <w:rFonts w:ascii="Times New Roman" w:hAnsi="Times New Roman" w:cs="Times New Roman"/>
                <w:sz w:val="24"/>
                <w:szCs w:val="24"/>
              </w:rPr>
              <w:t>acestuicriteriu se vaverificadacaproiectulpropus</w:t>
            </w:r>
            <w:r w:rsidRPr="00D86EAF">
              <w:rPr>
                <w:rFonts w:ascii="Times New Roman" w:hAnsi="Times New Roman" w:cs="Times New Roman"/>
                <w:i/>
                <w:iCs/>
                <w:lang w:eastAsia="ro-RO"/>
              </w:rPr>
              <w:t>vizeazadezvoltareaunei</w:t>
            </w:r>
            <w:r w:rsidR="003560E1" w:rsidRPr="00D86EAF">
              <w:rPr>
                <w:rFonts w:ascii="Times New Roman" w:hAnsi="Times New Roman" w:cs="Times New Roman"/>
                <w:i/>
                <w:iCs/>
                <w:lang w:eastAsia="ro-RO"/>
              </w:rPr>
              <w:t xml:space="preserve"> structure </w:t>
            </w:r>
            <w:r w:rsidRPr="00D86EAF">
              <w:rPr>
                <w:rFonts w:ascii="Times New Roman" w:hAnsi="Times New Roman" w:cs="Times New Roman"/>
                <w:i/>
                <w:iCs/>
                <w:lang w:eastAsia="ro-RO"/>
              </w:rPr>
              <w:t>asociative care săincludăfuncții integrate (flux operaționalcomplet</w:t>
            </w:r>
            <w:r w:rsidRPr="00D86EAF">
              <w:rPr>
                <w:rFonts w:ascii="Times New Roman" w:hAnsi="Times New Roman" w:cs="Times New Roman"/>
                <w:b/>
                <w:i/>
                <w:iCs/>
                <w:lang w:eastAsia="ro-RO"/>
              </w:rPr>
              <w:t>)</w:t>
            </w:r>
            <w:r w:rsidRPr="00D86EAF">
              <w:rPr>
                <w:rStyle w:val="FontStyle63"/>
                <w:rFonts w:ascii="Times New Roman" w:hAnsi="Times New Roman" w:cs="Times New Roman"/>
                <w:b w:val="0"/>
                <w:i/>
                <w:sz w:val="24"/>
                <w:szCs w:val="24"/>
                <w:lang w:val="ro-RO" w:eastAsia="ro-RO"/>
              </w:rPr>
              <w:t>. Prin</w:t>
            </w:r>
            <w:r w:rsidRPr="00D86EAF">
              <w:rPr>
                <w:rFonts w:ascii="Times New Roman" w:hAnsi="Times New Roman" w:cs="Times New Roman"/>
                <w:i/>
                <w:iCs/>
                <w:lang w:eastAsia="ro-RO"/>
              </w:rPr>
              <w:t>flux operaționalcomplet se intelegeasigurareatuturoretapelor: productie, procesaresicomercializare.</w:t>
            </w:r>
          </w:p>
          <w:p w:rsidR="000C5888" w:rsidRPr="00D86EAF" w:rsidRDefault="000C5888" w:rsidP="00DA005D">
            <w:pPr>
              <w:spacing w:line="276" w:lineRule="auto"/>
              <w:jc w:val="both"/>
              <w:rPr>
                <w:rStyle w:val="FontStyle61"/>
                <w:rFonts w:ascii="Times New Roman" w:hAnsi="Times New Roman" w:cs="Times New Roman"/>
                <w:sz w:val="24"/>
                <w:szCs w:val="24"/>
              </w:rPr>
            </w:pPr>
            <w:r w:rsidRPr="00D86EAF">
              <w:rPr>
                <w:rStyle w:val="FontStyle61"/>
                <w:rFonts w:ascii="Times New Roman" w:hAnsi="Times New Roman" w:cs="Times New Roman"/>
                <w:sz w:val="24"/>
                <w:szCs w:val="24"/>
              </w:rPr>
              <w:t>Documente care se verifica:</w:t>
            </w:r>
          </w:p>
          <w:p w:rsidR="000C5888" w:rsidRPr="00D86EAF" w:rsidRDefault="000C5888" w:rsidP="00DA005D">
            <w:pPr>
              <w:spacing w:line="276" w:lineRule="auto"/>
              <w:jc w:val="both"/>
              <w:rPr>
                <w:rStyle w:val="FontStyle75"/>
                <w:rFonts w:ascii="Times New Roman" w:hAnsi="Times New Roman" w:cs="Times New Roman"/>
                <w:sz w:val="24"/>
                <w:szCs w:val="24"/>
                <w:lang w:val="ro-RO" w:eastAsia="ro-RO"/>
              </w:rPr>
            </w:pPr>
            <w:r w:rsidRPr="00D86EAF">
              <w:rPr>
                <w:rFonts w:ascii="Times New Roman" w:hAnsi="Times New Roman" w:cs="Times New Roman"/>
                <w:i/>
                <w:iCs/>
                <w:lang w:val="ro-RO" w:eastAsia="ro-RO"/>
              </w:rPr>
              <w:t>Planul de marketing</w:t>
            </w:r>
          </w:p>
        </w:tc>
      </w:tr>
      <w:tr w:rsidR="000C5888" w:rsidRPr="00D86EAF" w:rsidTr="00AD2F88">
        <w:trPr>
          <w:trHeight w:val="334"/>
          <w:jc w:val="center"/>
        </w:trPr>
        <w:tc>
          <w:tcPr>
            <w:tcW w:w="581" w:type="dxa"/>
            <w:tcBorders>
              <w:top w:val="single" w:sz="6" w:space="0" w:color="auto"/>
              <w:left w:val="single" w:sz="6" w:space="0" w:color="auto"/>
              <w:right w:val="single" w:sz="6" w:space="0" w:color="auto"/>
            </w:tcBorders>
          </w:tcPr>
          <w:p w:rsidR="000C5888" w:rsidRPr="00D86EAF" w:rsidRDefault="000C5888" w:rsidP="00DA005D">
            <w:pPr>
              <w:pStyle w:val="Style10"/>
              <w:widowControl/>
              <w:spacing w:line="276" w:lineRule="auto"/>
              <w:jc w:val="both"/>
              <w:rPr>
                <w:rStyle w:val="FontStyle63"/>
                <w:rFonts w:ascii="Times New Roman" w:hAnsi="Times New Roman" w:cs="Times New Roman"/>
                <w:color w:val="000000" w:themeColor="text1"/>
                <w:sz w:val="24"/>
                <w:szCs w:val="24"/>
                <w:lang w:val="ro-RO" w:eastAsia="ro-RO"/>
              </w:rPr>
            </w:pPr>
            <w:r w:rsidRPr="00D86EAF">
              <w:rPr>
                <w:rStyle w:val="FontStyle63"/>
                <w:rFonts w:ascii="Times New Roman" w:hAnsi="Times New Roman" w:cs="Times New Roman"/>
                <w:color w:val="000000" w:themeColor="text1"/>
                <w:sz w:val="24"/>
                <w:szCs w:val="24"/>
                <w:lang w:val="ro-RO" w:eastAsia="ro-RO"/>
              </w:rPr>
              <w:t xml:space="preserve">CS </w:t>
            </w:r>
            <w:r w:rsidR="00AD2F88" w:rsidRPr="00D86EAF">
              <w:rPr>
                <w:rStyle w:val="FontStyle63"/>
                <w:rFonts w:ascii="Times New Roman" w:hAnsi="Times New Roman" w:cs="Times New Roman"/>
                <w:color w:val="000000" w:themeColor="text1"/>
                <w:sz w:val="24"/>
                <w:szCs w:val="24"/>
                <w:lang w:val="ro-RO" w:eastAsia="ro-RO"/>
              </w:rPr>
              <w:t>6</w:t>
            </w:r>
          </w:p>
          <w:p w:rsidR="000C5888" w:rsidRPr="00D86EAF" w:rsidRDefault="000C5888" w:rsidP="00DA005D">
            <w:pPr>
              <w:spacing w:line="276" w:lineRule="auto"/>
              <w:jc w:val="both"/>
              <w:rPr>
                <w:rStyle w:val="FontStyle63"/>
                <w:rFonts w:ascii="Times New Roman" w:hAnsi="Times New Roman" w:cs="Times New Roman"/>
                <w:color w:val="000000" w:themeColor="text1"/>
                <w:sz w:val="24"/>
                <w:szCs w:val="24"/>
                <w:lang w:val="ro-RO" w:eastAsia="ro-RO"/>
              </w:rPr>
            </w:pPr>
          </w:p>
          <w:p w:rsidR="000C5888" w:rsidRPr="00D86EAF" w:rsidRDefault="000C5888" w:rsidP="00DA005D">
            <w:pPr>
              <w:spacing w:line="276" w:lineRule="auto"/>
              <w:jc w:val="both"/>
              <w:rPr>
                <w:rStyle w:val="FontStyle63"/>
                <w:rFonts w:ascii="Times New Roman" w:hAnsi="Times New Roman" w:cs="Times New Roman"/>
                <w:color w:val="000000" w:themeColor="text1"/>
                <w:sz w:val="24"/>
                <w:szCs w:val="24"/>
                <w:lang w:val="ro-RO" w:eastAsia="ro-RO"/>
              </w:rPr>
            </w:pPr>
          </w:p>
        </w:tc>
        <w:tc>
          <w:tcPr>
            <w:tcW w:w="6973" w:type="dxa"/>
            <w:gridSpan w:val="2"/>
            <w:tcBorders>
              <w:top w:val="single" w:sz="6" w:space="0" w:color="auto"/>
              <w:left w:val="single" w:sz="6" w:space="0" w:color="auto"/>
              <w:bottom w:val="single" w:sz="6" w:space="0" w:color="auto"/>
              <w:right w:val="single" w:sz="4" w:space="0" w:color="auto"/>
            </w:tcBorders>
          </w:tcPr>
          <w:p w:rsidR="000C5888" w:rsidRPr="00D86EAF" w:rsidRDefault="000C5888" w:rsidP="00DA005D">
            <w:pPr>
              <w:spacing w:line="276" w:lineRule="auto"/>
              <w:jc w:val="both"/>
              <w:rPr>
                <w:rStyle w:val="FontStyle63"/>
                <w:rFonts w:ascii="Times New Roman" w:hAnsi="Times New Roman" w:cs="Times New Roman"/>
                <w:sz w:val="24"/>
                <w:szCs w:val="24"/>
                <w:lang w:val="ro-RO" w:eastAsia="ro-RO"/>
              </w:rPr>
            </w:pPr>
            <w:r w:rsidRPr="00D86EAF">
              <w:rPr>
                <w:rStyle w:val="FontStyle63"/>
                <w:rFonts w:ascii="Times New Roman" w:hAnsi="Times New Roman" w:cs="Times New Roman"/>
                <w:sz w:val="24"/>
                <w:szCs w:val="24"/>
                <w:lang w:val="ro-RO" w:eastAsia="ro-RO"/>
              </w:rPr>
              <w:t xml:space="preserve">Principiul promovarii proiectelor </w:t>
            </w:r>
            <w:r w:rsidRPr="00D86EAF">
              <w:rPr>
                <w:rFonts w:ascii="Times New Roman" w:hAnsi="Times New Roman" w:cs="Times New Roman"/>
                <w:b/>
                <w:bCs/>
                <w:lang w:eastAsia="ro-RO"/>
              </w:rPr>
              <w:t xml:space="preserve">care </w:t>
            </w:r>
            <w:r w:rsidRPr="00D86EAF">
              <w:rPr>
                <w:rFonts w:ascii="Times New Roman" w:hAnsi="Times New Roman" w:cs="Times New Roman"/>
                <w:b/>
              </w:rPr>
              <w:t>vizeazacreareaunui brand local prinprevederea in planul de afaceri de cheltuieli de marketing in acestsens</w:t>
            </w:r>
          </w:p>
        </w:tc>
        <w:tc>
          <w:tcPr>
            <w:tcW w:w="1391" w:type="dxa"/>
            <w:gridSpan w:val="2"/>
            <w:tcBorders>
              <w:top w:val="single" w:sz="4" w:space="0" w:color="auto"/>
              <w:left w:val="single" w:sz="4" w:space="0" w:color="auto"/>
              <w:bottom w:val="single" w:sz="4" w:space="0" w:color="auto"/>
              <w:right w:val="single" w:sz="4" w:space="0" w:color="auto"/>
            </w:tcBorders>
          </w:tcPr>
          <w:p w:rsidR="000C5888" w:rsidRPr="00D86EAF" w:rsidRDefault="009E14E3" w:rsidP="00DA005D">
            <w:pPr>
              <w:spacing w:line="276" w:lineRule="auto"/>
              <w:jc w:val="both"/>
              <w:rPr>
                <w:rStyle w:val="FontStyle63"/>
                <w:rFonts w:ascii="Times New Roman" w:hAnsi="Times New Roman" w:cs="Times New Roman"/>
                <w:b w:val="0"/>
                <w:sz w:val="24"/>
                <w:szCs w:val="24"/>
                <w:lang w:val="ro-RO" w:eastAsia="ro-RO"/>
              </w:rPr>
            </w:pPr>
            <w:r w:rsidRPr="00D86EAF">
              <w:rPr>
                <w:rStyle w:val="FontStyle75"/>
                <w:rFonts w:ascii="Times New Roman" w:hAnsi="Times New Roman" w:cs="Times New Roman"/>
                <w:b/>
                <w:sz w:val="24"/>
                <w:szCs w:val="24"/>
                <w:lang w:val="ro-RO" w:eastAsia="ro-RO"/>
              </w:rPr>
              <w:t>5</w:t>
            </w:r>
            <w:r w:rsidR="000C5888" w:rsidRPr="00D86EAF">
              <w:rPr>
                <w:rStyle w:val="FontStyle75"/>
                <w:rFonts w:ascii="Times New Roman" w:hAnsi="Times New Roman" w:cs="Times New Roman"/>
                <w:b/>
                <w:sz w:val="24"/>
                <w:szCs w:val="24"/>
                <w:lang w:val="ro-RO" w:eastAsia="ro-RO"/>
              </w:rPr>
              <w:t xml:space="preserve"> p.</w:t>
            </w:r>
          </w:p>
        </w:tc>
      </w:tr>
      <w:tr w:rsidR="000C5888" w:rsidRPr="00D86EAF" w:rsidTr="00AD2F88">
        <w:trPr>
          <w:trHeight w:val="258"/>
          <w:jc w:val="center"/>
        </w:trPr>
        <w:tc>
          <w:tcPr>
            <w:tcW w:w="581" w:type="dxa"/>
            <w:tcBorders>
              <w:left w:val="single" w:sz="6" w:space="0" w:color="auto"/>
              <w:bottom w:val="single" w:sz="4" w:space="0" w:color="auto"/>
              <w:right w:val="single" w:sz="6" w:space="0" w:color="auto"/>
            </w:tcBorders>
          </w:tcPr>
          <w:p w:rsidR="000C5888" w:rsidRPr="00D86EAF" w:rsidRDefault="000C5888" w:rsidP="00DA005D">
            <w:pPr>
              <w:spacing w:line="276" w:lineRule="auto"/>
              <w:jc w:val="both"/>
              <w:rPr>
                <w:rStyle w:val="FontStyle63"/>
                <w:rFonts w:ascii="Times New Roman" w:hAnsi="Times New Roman" w:cs="Times New Roman"/>
                <w:color w:val="000000" w:themeColor="text1"/>
                <w:sz w:val="24"/>
                <w:szCs w:val="24"/>
                <w:lang w:val="ro-RO" w:eastAsia="ro-RO"/>
              </w:rPr>
            </w:pPr>
          </w:p>
        </w:tc>
        <w:tc>
          <w:tcPr>
            <w:tcW w:w="8364" w:type="dxa"/>
            <w:gridSpan w:val="4"/>
            <w:tcBorders>
              <w:top w:val="single" w:sz="6" w:space="0" w:color="auto"/>
              <w:left w:val="single" w:sz="6" w:space="0" w:color="auto"/>
              <w:bottom w:val="single" w:sz="6" w:space="0" w:color="auto"/>
              <w:right w:val="single" w:sz="4" w:space="0" w:color="auto"/>
            </w:tcBorders>
          </w:tcPr>
          <w:p w:rsidR="000C5888" w:rsidRPr="00D86EAF" w:rsidRDefault="000C5888" w:rsidP="00DA005D">
            <w:pPr>
              <w:pStyle w:val="Style20"/>
              <w:widowControl/>
              <w:spacing w:line="276" w:lineRule="auto"/>
              <w:ind w:firstLine="5"/>
              <w:jc w:val="both"/>
              <w:rPr>
                <w:rStyle w:val="FontStyle61"/>
                <w:rFonts w:ascii="Times New Roman" w:hAnsi="Times New Roman" w:cs="Times New Roman"/>
                <w:sz w:val="24"/>
                <w:szCs w:val="24"/>
              </w:rPr>
            </w:pPr>
            <w:r w:rsidRPr="00D86EAF">
              <w:rPr>
                <w:rStyle w:val="FontStyle61"/>
                <w:rFonts w:ascii="Times New Roman" w:hAnsi="Times New Roman" w:cs="Times New Roman"/>
                <w:sz w:val="24"/>
                <w:szCs w:val="24"/>
              </w:rPr>
              <w:t>Pentru a se acordapunctajul la acestcriteriu, trebuie ca proiectulsa</w:t>
            </w:r>
            <w:r w:rsidRPr="00D86EAF">
              <w:rPr>
                <w:rFonts w:ascii="Times New Roman" w:hAnsi="Times New Roman"/>
                <w:i/>
                <w:iCs/>
                <w:lang w:eastAsia="ro-RO"/>
              </w:rPr>
              <w:t>vizezecreareaunui brand local prinprevederea in planul de afaceri de cheltuieli de marketing in acestsens</w:t>
            </w:r>
            <w:r w:rsidRPr="00D86EAF">
              <w:rPr>
                <w:rStyle w:val="FontStyle61"/>
                <w:rFonts w:ascii="Times New Roman" w:hAnsi="Times New Roman" w:cs="Times New Roman"/>
                <w:sz w:val="24"/>
                <w:szCs w:val="24"/>
              </w:rPr>
              <w:t>. In cazcontrar, vor fi acordate 0 punctepentruacestcriteriu de selectie.</w:t>
            </w:r>
          </w:p>
          <w:p w:rsidR="000C5888" w:rsidRPr="00D86EAF" w:rsidRDefault="000C5888" w:rsidP="00DA005D">
            <w:pPr>
              <w:pStyle w:val="Style8"/>
              <w:widowControl/>
              <w:spacing w:line="276" w:lineRule="auto"/>
              <w:ind w:left="5" w:hanging="5"/>
              <w:jc w:val="both"/>
              <w:rPr>
                <w:rStyle w:val="FontStyle61"/>
                <w:rFonts w:ascii="Times New Roman" w:hAnsi="Times New Roman" w:cs="Times New Roman"/>
                <w:sz w:val="24"/>
                <w:szCs w:val="24"/>
              </w:rPr>
            </w:pPr>
            <w:r w:rsidRPr="00D86EAF">
              <w:rPr>
                <w:rStyle w:val="FontStyle61"/>
                <w:rFonts w:ascii="Times New Roman" w:hAnsi="Times New Roman" w:cs="Times New Roman"/>
                <w:sz w:val="24"/>
                <w:szCs w:val="24"/>
              </w:rPr>
              <w:t xml:space="preserve">Documente care se verifica:  </w:t>
            </w:r>
          </w:p>
          <w:p w:rsidR="000C5888" w:rsidRPr="00D86EAF" w:rsidRDefault="000C5888" w:rsidP="00DA005D">
            <w:pPr>
              <w:pStyle w:val="Style20"/>
              <w:spacing w:line="276" w:lineRule="auto"/>
              <w:jc w:val="both"/>
              <w:rPr>
                <w:rStyle w:val="FontStyle75"/>
                <w:rFonts w:ascii="Times New Roman" w:hAnsi="Times New Roman" w:cs="Times New Roman"/>
                <w:i/>
                <w:iCs/>
                <w:sz w:val="24"/>
                <w:szCs w:val="24"/>
                <w:lang w:val="it-IT" w:eastAsia="ro-RO"/>
              </w:rPr>
            </w:pPr>
            <w:r w:rsidRPr="00D86EAF">
              <w:rPr>
                <w:rStyle w:val="FontStyle61"/>
                <w:rFonts w:ascii="Times New Roman" w:hAnsi="Times New Roman" w:cs="Times New Roman"/>
                <w:sz w:val="24"/>
                <w:szCs w:val="24"/>
              </w:rPr>
              <w:t>Planul de marketing</w:t>
            </w:r>
          </w:p>
        </w:tc>
      </w:tr>
      <w:tr w:rsidR="000C5888" w:rsidRPr="00D86EAF" w:rsidTr="00AD2F88">
        <w:trPr>
          <w:trHeight w:val="224"/>
          <w:jc w:val="center"/>
        </w:trPr>
        <w:tc>
          <w:tcPr>
            <w:tcW w:w="581" w:type="dxa"/>
            <w:vMerge w:val="restart"/>
            <w:tcBorders>
              <w:top w:val="single" w:sz="4" w:space="0" w:color="auto"/>
              <w:left w:val="single" w:sz="4" w:space="0" w:color="auto"/>
              <w:right w:val="single" w:sz="4" w:space="0" w:color="auto"/>
            </w:tcBorders>
          </w:tcPr>
          <w:p w:rsidR="000C5888" w:rsidRPr="00D86EAF" w:rsidRDefault="000C5888" w:rsidP="00DA005D">
            <w:pPr>
              <w:pStyle w:val="Style10"/>
              <w:spacing w:line="276" w:lineRule="auto"/>
              <w:jc w:val="both"/>
              <w:rPr>
                <w:rFonts w:ascii="Times New Roman" w:hAnsi="Times New Roman"/>
                <w:color w:val="000000" w:themeColor="text1"/>
              </w:rPr>
            </w:pPr>
            <w:r w:rsidRPr="00D86EAF">
              <w:rPr>
                <w:rStyle w:val="FontStyle63"/>
                <w:rFonts w:ascii="Times New Roman" w:hAnsi="Times New Roman" w:cs="Times New Roman"/>
                <w:color w:val="000000" w:themeColor="text1"/>
                <w:sz w:val="24"/>
                <w:szCs w:val="24"/>
                <w:lang w:val="ro-RO" w:eastAsia="ro-RO"/>
              </w:rPr>
              <w:t xml:space="preserve">CS </w:t>
            </w:r>
            <w:r w:rsidR="00AD2F88" w:rsidRPr="00D86EAF">
              <w:rPr>
                <w:rStyle w:val="FontStyle63"/>
                <w:rFonts w:ascii="Times New Roman" w:hAnsi="Times New Roman" w:cs="Times New Roman"/>
                <w:color w:val="000000" w:themeColor="text1"/>
                <w:sz w:val="24"/>
                <w:szCs w:val="24"/>
                <w:lang w:val="ro-RO" w:eastAsia="ro-RO"/>
              </w:rPr>
              <w:t>7</w:t>
            </w:r>
          </w:p>
        </w:tc>
        <w:tc>
          <w:tcPr>
            <w:tcW w:w="6973" w:type="dxa"/>
            <w:gridSpan w:val="2"/>
            <w:tcBorders>
              <w:top w:val="single" w:sz="4" w:space="0" w:color="auto"/>
              <w:left w:val="single" w:sz="4" w:space="0" w:color="auto"/>
              <w:bottom w:val="single" w:sz="4" w:space="0" w:color="auto"/>
              <w:right w:val="single" w:sz="4" w:space="0" w:color="auto"/>
            </w:tcBorders>
          </w:tcPr>
          <w:p w:rsidR="000C5888" w:rsidRPr="00D86EAF"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D86EAF">
              <w:rPr>
                <w:rStyle w:val="FontStyle63"/>
                <w:rFonts w:ascii="Times New Roman" w:hAnsi="Times New Roman" w:cs="Times New Roman"/>
                <w:sz w:val="24"/>
                <w:szCs w:val="24"/>
                <w:lang w:val="ro-RO" w:eastAsia="ro-RO"/>
              </w:rPr>
              <w:t xml:space="preserve">Principiul incurajarii proiectelor care </w:t>
            </w:r>
            <w:r w:rsidRPr="00D86EAF">
              <w:rPr>
                <w:rFonts w:ascii="Times New Roman" w:hAnsi="Times New Roman"/>
                <w:b/>
              </w:rPr>
              <w:t>propunactivitati</w:t>
            </w:r>
            <w:r w:rsidR="0089402B" w:rsidRPr="00D86EAF">
              <w:rPr>
                <w:rFonts w:ascii="Times New Roman" w:hAnsi="Times New Roman"/>
                <w:b/>
              </w:rPr>
              <w:t xml:space="preserve"> innovative </w:t>
            </w:r>
            <w:r w:rsidRPr="00D86EAF">
              <w:rPr>
                <w:rFonts w:ascii="Times New Roman" w:hAnsi="Times New Roman"/>
                <w:b/>
              </w:rPr>
              <w:t>pentru zona siisiprevad in planul de afaceriinvestitiipentruintroducerea de noitehnologii</w:t>
            </w:r>
          </w:p>
        </w:tc>
        <w:tc>
          <w:tcPr>
            <w:tcW w:w="1391" w:type="dxa"/>
            <w:gridSpan w:val="2"/>
            <w:tcBorders>
              <w:top w:val="single" w:sz="4" w:space="0" w:color="auto"/>
              <w:left w:val="single" w:sz="4" w:space="0" w:color="auto"/>
              <w:bottom w:val="single" w:sz="4" w:space="0" w:color="auto"/>
              <w:right w:val="single" w:sz="4" w:space="0" w:color="auto"/>
            </w:tcBorders>
          </w:tcPr>
          <w:p w:rsidR="000C5888" w:rsidRPr="00D86EAF" w:rsidRDefault="000C5888" w:rsidP="00DA005D">
            <w:pPr>
              <w:pStyle w:val="Style10"/>
              <w:widowControl/>
              <w:spacing w:line="276" w:lineRule="auto"/>
              <w:ind w:left="245"/>
              <w:jc w:val="both"/>
              <w:rPr>
                <w:rStyle w:val="FontStyle63"/>
                <w:rFonts w:ascii="Times New Roman" w:hAnsi="Times New Roman" w:cs="Times New Roman"/>
                <w:sz w:val="24"/>
                <w:szCs w:val="24"/>
                <w:lang w:val="ro-RO" w:eastAsia="ro-RO"/>
              </w:rPr>
            </w:pPr>
            <w:r w:rsidRPr="00D86EAF">
              <w:rPr>
                <w:rStyle w:val="FontStyle63"/>
                <w:rFonts w:ascii="Times New Roman" w:hAnsi="Times New Roman" w:cs="Times New Roman"/>
                <w:sz w:val="24"/>
                <w:szCs w:val="24"/>
                <w:lang w:val="ro-RO" w:eastAsia="ro-RO"/>
              </w:rPr>
              <w:t>5 p.</w:t>
            </w:r>
          </w:p>
        </w:tc>
      </w:tr>
      <w:tr w:rsidR="000C5888" w:rsidRPr="00D86EAF" w:rsidTr="00AD2F88">
        <w:trPr>
          <w:trHeight w:val="224"/>
          <w:jc w:val="center"/>
        </w:trPr>
        <w:tc>
          <w:tcPr>
            <w:tcW w:w="581" w:type="dxa"/>
            <w:vMerge/>
            <w:tcBorders>
              <w:left w:val="single" w:sz="4" w:space="0" w:color="auto"/>
              <w:bottom w:val="single" w:sz="4" w:space="0" w:color="auto"/>
              <w:right w:val="single" w:sz="4" w:space="0" w:color="auto"/>
            </w:tcBorders>
          </w:tcPr>
          <w:p w:rsidR="000C5888" w:rsidRPr="00D86EAF" w:rsidRDefault="000C5888" w:rsidP="00DA005D">
            <w:pPr>
              <w:pStyle w:val="Style10"/>
              <w:widowControl/>
              <w:spacing w:line="276" w:lineRule="auto"/>
              <w:jc w:val="both"/>
              <w:rPr>
                <w:rStyle w:val="FontStyle63"/>
                <w:rFonts w:ascii="Times New Roman" w:hAnsi="Times New Roman" w:cs="Times New Roman"/>
                <w:color w:val="000000" w:themeColor="text1"/>
                <w:sz w:val="24"/>
                <w:szCs w:val="24"/>
                <w:lang w:val="ro-RO" w:eastAsia="ro-RO"/>
              </w:rPr>
            </w:pPr>
          </w:p>
        </w:tc>
        <w:tc>
          <w:tcPr>
            <w:tcW w:w="8364" w:type="dxa"/>
            <w:gridSpan w:val="4"/>
            <w:tcBorders>
              <w:top w:val="single" w:sz="4" w:space="0" w:color="auto"/>
              <w:left w:val="single" w:sz="4" w:space="0" w:color="auto"/>
              <w:bottom w:val="single" w:sz="4" w:space="0" w:color="auto"/>
              <w:right w:val="single" w:sz="4" w:space="0" w:color="auto"/>
            </w:tcBorders>
          </w:tcPr>
          <w:p w:rsidR="000C5888" w:rsidRPr="00D86EAF" w:rsidRDefault="000C5888" w:rsidP="00DA005D">
            <w:pPr>
              <w:pStyle w:val="Style20"/>
              <w:widowControl/>
              <w:spacing w:line="276" w:lineRule="auto"/>
              <w:ind w:firstLine="5"/>
              <w:jc w:val="both"/>
              <w:rPr>
                <w:rStyle w:val="FontStyle61"/>
                <w:rFonts w:ascii="Times New Roman" w:hAnsi="Times New Roman" w:cs="Times New Roman"/>
                <w:sz w:val="24"/>
                <w:szCs w:val="24"/>
              </w:rPr>
            </w:pPr>
            <w:r w:rsidRPr="00D86EAF">
              <w:rPr>
                <w:rFonts w:ascii="Times New Roman" w:hAnsi="Times New Roman"/>
                <w:i/>
                <w:iCs/>
                <w:lang w:val="ro-RO" w:eastAsia="ro-RO"/>
              </w:rPr>
              <w:t xml:space="preserve">Pentru a se acorda punctajul la acest criteriu, trebuie ca proiectul sa includa cel putin o </w:t>
            </w:r>
            <w:r w:rsidRPr="00D86EAF">
              <w:rPr>
                <w:rFonts w:ascii="Times New Roman" w:hAnsi="Times New Roman"/>
                <w:b/>
                <w:bCs/>
                <w:i/>
                <w:iCs/>
                <w:lang w:eastAsia="ro-RO"/>
              </w:rPr>
              <w:t>activitateinovativapentru zona sisolicitantulsaisiprevada in planul de afaceri</w:t>
            </w:r>
            <w:r w:rsidRPr="00D86EAF">
              <w:rPr>
                <w:rFonts w:ascii="Times New Roman" w:hAnsi="Times New Roman"/>
                <w:i/>
              </w:rPr>
              <w:t>investitiipentruintroducerea de noitehnologii</w:t>
            </w:r>
            <w:r w:rsidRPr="00D86EAF">
              <w:rPr>
                <w:rFonts w:ascii="Times New Roman" w:hAnsi="Times New Roman"/>
                <w:i/>
                <w:iCs/>
                <w:lang w:val="ro-RO" w:eastAsia="ro-RO"/>
              </w:rPr>
              <w:t>. In caz contrar, vor fi acordate 0 puncte pentru acest criteriu de selectie</w:t>
            </w:r>
            <w:r w:rsidRPr="00D86EAF">
              <w:rPr>
                <w:rStyle w:val="FontStyle61"/>
                <w:rFonts w:ascii="Times New Roman" w:hAnsi="Times New Roman" w:cs="Times New Roman"/>
                <w:sz w:val="24"/>
                <w:szCs w:val="24"/>
              </w:rPr>
              <w:t>.</w:t>
            </w:r>
          </w:p>
          <w:p w:rsidR="000C5888" w:rsidRPr="00D86EAF" w:rsidRDefault="000C5888" w:rsidP="00DA005D">
            <w:pPr>
              <w:spacing w:line="276" w:lineRule="auto"/>
              <w:jc w:val="both"/>
              <w:rPr>
                <w:rStyle w:val="FontStyle61"/>
                <w:rFonts w:ascii="Times New Roman" w:hAnsi="Times New Roman" w:cs="Times New Roman"/>
                <w:sz w:val="24"/>
                <w:szCs w:val="24"/>
              </w:rPr>
            </w:pPr>
            <w:r w:rsidRPr="00D86EAF">
              <w:rPr>
                <w:rStyle w:val="FontStyle61"/>
                <w:rFonts w:ascii="Times New Roman" w:hAnsi="Times New Roman" w:cs="Times New Roman"/>
                <w:sz w:val="24"/>
                <w:szCs w:val="24"/>
              </w:rPr>
              <w:t>Documente care se verifica:</w:t>
            </w:r>
          </w:p>
          <w:p w:rsidR="000C5888" w:rsidRPr="00D86EAF" w:rsidRDefault="000C5888" w:rsidP="00DA005D">
            <w:pPr>
              <w:spacing w:line="276" w:lineRule="auto"/>
              <w:jc w:val="both"/>
              <w:rPr>
                <w:rFonts w:ascii="Times New Roman" w:hAnsi="Times New Roman" w:cs="Times New Roman"/>
                <w:i/>
                <w:lang w:val="ro-RO" w:eastAsia="ro-RO"/>
              </w:rPr>
            </w:pPr>
            <w:r w:rsidRPr="00D86EAF">
              <w:rPr>
                <w:rStyle w:val="FontStyle61"/>
                <w:rFonts w:ascii="Times New Roman" w:hAnsi="Times New Roman" w:cs="Times New Roman"/>
                <w:sz w:val="24"/>
                <w:szCs w:val="24"/>
              </w:rPr>
              <w:t>Planul de marketing</w:t>
            </w:r>
          </w:p>
        </w:tc>
      </w:tr>
      <w:tr w:rsidR="000C5888" w:rsidRPr="00D86EAF" w:rsidTr="00AD2F88">
        <w:trPr>
          <w:trHeight w:val="224"/>
          <w:jc w:val="center"/>
        </w:trPr>
        <w:tc>
          <w:tcPr>
            <w:tcW w:w="581" w:type="dxa"/>
            <w:vMerge w:val="restart"/>
            <w:tcBorders>
              <w:top w:val="single" w:sz="4" w:space="0" w:color="auto"/>
              <w:left w:val="single" w:sz="4" w:space="0" w:color="auto"/>
              <w:right w:val="single" w:sz="4" w:space="0" w:color="auto"/>
            </w:tcBorders>
          </w:tcPr>
          <w:p w:rsidR="000C5888" w:rsidRPr="00D86EAF" w:rsidRDefault="000C5888" w:rsidP="00DA005D">
            <w:pPr>
              <w:pStyle w:val="Style10"/>
              <w:spacing w:line="276" w:lineRule="auto"/>
              <w:jc w:val="both"/>
              <w:rPr>
                <w:rFonts w:ascii="Times New Roman" w:hAnsi="Times New Roman"/>
                <w:color w:val="000000" w:themeColor="text1"/>
              </w:rPr>
            </w:pPr>
            <w:r w:rsidRPr="00D86EAF">
              <w:rPr>
                <w:rStyle w:val="FontStyle63"/>
                <w:rFonts w:ascii="Times New Roman" w:hAnsi="Times New Roman" w:cs="Times New Roman"/>
                <w:color w:val="000000" w:themeColor="text1"/>
                <w:sz w:val="24"/>
                <w:szCs w:val="24"/>
                <w:lang w:val="ro-RO" w:eastAsia="ro-RO"/>
              </w:rPr>
              <w:t xml:space="preserve">CS </w:t>
            </w:r>
            <w:r w:rsidR="00AD2F88" w:rsidRPr="00D86EAF">
              <w:rPr>
                <w:rStyle w:val="FontStyle63"/>
                <w:rFonts w:ascii="Times New Roman" w:hAnsi="Times New Roman" w:cs="Times New Roman"/>
                <w:color w:val="000000" w:themeColor="text1"/>
                <w:sz w:val="24"/>
                <w:szCs w:val="24"/>
                <w:lang w:val="ro-RO" w:eastAsia="ro-RO"/>
              </w:rPr>
              <w:t>8</w:t>
            </w:r>
          </w:p>
        </w:tc>
        <w:tc>
          <w:tcPr>
            <w:tcW w:w="6973" w:type="dxa"/>
            <w:gridSpan w:val="2"/>
            <w:tcBorders>
              <w:top w:val="single" w:sz="4" w:space="0" w:color="auto"/>
              <w:left w:val="single" w:sz="4" w:space="0" w:color="auto"/>
              <w:bottom w:val="single" w:sz="4" w:space="0" w:color="auto"/>
              <w:right w:val="single" w:sz="4" w:space="0" w:color="auto"/>
            </w:tcBorders>
          </w:tcPr>
          <w:p w:rsidR="000C5888" w:rsidRPr="00D86EAF"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D86EAF">
              <w:rPr>
                <w:rStyle w:val="FontStyle63"/>
                <w:rFonts w:ascii="Times New Roman" w:hAnsi="Times New Roman" w:cs="Times New Roman"/>
                <w:sz w:val="24"/>
                <w:szCs w:val="24"/>
                <w:lang w:val="ro-RO" w:eastAsia="ro-RO"/>
              </w:rPr>
              <w:t xml:space="preserve">Principiul </w:t>
            </w:r>
            <w:r w:rsidR="0089402B" w:rsidRPr="00D86EAF">
              <w:rPr>
                <w:rFonts w:ascii="Times New Roman" w:hAnsi="Times New Roman"/>
                <w:b/>
              </w:rPr>
              <w:t xml:space="preserve">protective </w:t>
            </w:r>
            <w:r w:rsidRPr="00D86EAF">
              <w:rPr>
                <w:rFonts w:ascii="Times New Roman" w:hAnsi="Times New Roman"/>
                <w:b/>
              </w:rPr>
              <w:t>mediuluiinconjurator</w:t>
            </w:r>
          </w:p>
        </w:tc>
        <w:tc>
          <w:tcPr>
            <w:tcW w:w="1391" w:type="dxa"/>
            <w:gridSpan w:val="2"/>
            <w:tcBorders>
              <w:top w:val="single" w:sz="4" w:space="0" w:color="auto"/>
              <w:left w:val="single" w:sz="4" w:space="0" w:color="auto"/>
              <w:bottom w:val="single" w:sz="4" w:space="0" w:color="auto"/>
              <w:right w:val="single" w:sz="4" w:space="0" w:color="auto"/>
            </w:tcBorders>
          </w:tcPr>
          <w:p w:rsidR="000C5888" w:rsidRPr="00D86EAF" w:rsidRDefault="000C5888" w:rsidP="00DA005D">
            <w:pPr>
              <w:pStyle w:val="Style10"/>
              <w:widowControl/>
              <w:spacing w:line="276" w:lineRule="auto"/>
              <w:ind w:left="245"/>
              <w:jc w:val="both"/>
              <w:rPr>
                <w:rStyle w:val="FontStyle63"/>
                <w:rFonts w:ascii="Times New Roman" w:hAnsi="Times New Roman" w:cs="Times New Roman"/>
                <w:sz w:val="24"/>
                <w:szCs w:val="24"/>
                <w:lang w:val="ro-RO" w:eastAsia="ro-RO"/>
              </w:rPr>
            </w:pPr>
            <w:r w:rsidRPr="00D86EAF">
              <w:rPr>
                <w:rStyle w:val="FontStyle63"/>
                <w:rFonts w:ascii="Times New Roman" w:hAnsi="Times New Roman" w:cs="Times New Roman"/>
                <w:sz w:val="24"/>
                <w:szCs w:val="24"/>
                <w:lang w:val="ro-RO" w:eastAsia="ro-RO"/>
              </w:rPr>
              <w:t>5 p.</w:t>
            </w:r>
          </w:p>
        </w:tc>
      </w:tr>
      <w:tr w:rsidR="000C5888" w:rsidRPr="00D86EAF" w:rsidTr="00AD2F88">
        <w:trPr>
          <w:trHeight w:val="2213"/>
          <w:jc w:val="center"/>
        </w:trPr>
        <w:tc>
          <w:tcPr>
            <w:tcW w:w="581" w:type="dxa"/>
            <w:vMerge/>
            <w:tcBorders>
              <w:left w:val="single" w:sz="4" w:space="0" w:color="auto"/>
              <w:bottom w:val="single" w:sz="4" w:space="0" w:color="auto"/>
              <w:right w:val="single" w:sz="4" w:space="0" w:color="auto"/>
            </w:tcBorders>
          </w:tcPr>
          <w:p w:rsidR="000C5888" w:rsidRPr="00D86EAF"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p>
        </w:tc>
        <w:tc>
          <w:tcPr>
            <w:tcW w:w="8364" w:type="dxa"/>
            <w:gridSpan w:val="4"/>
            <w:tcBorders>
              <w:top w:val="single" w:sz="4" w:space="0" w:color="auto"/>
              <w:left w:val="single" w:sz="4" w:space="0" w:color="auto"/>
              <w:bottom w:val="single" w:sz="4" w:space="0" w:color="auto"/>
              <w:right w:val="single" w:sz="4" w:space="0" w:color="auto"/>
            </w:tcBorders>
          </w:tcPr>
          <w:p w:rsidR="000C5888" w:rsidRPr="00D86EAF" w:rsidRDefault="000C5888" w:rsidP="00DA005D">
            <w:pPr>
              <w:pStyle w:val="Style20"/>
              <w:widowControl/>
              <w:spacing w:line="276" w:lineRule="auto"/>
              <w:ind w:firstLine="5"/>
              <w:jc w:val="both"/>
              <w:rPr>
                <w:rStyle w:val="FontStyle61"/>
                <w:rFonts w:ascii="Times New Roman" w:hAnsi="Times New Roman" w:cs="Times New Roman"/>
                <w:sz w:val="24"/>
                <w:szCs w:val="24"/>
              </w:rPr>
            </w:pPr>
            <w:r w:rsidRPr="00D86EAF">
              <w:rPr>
                <w:rStyle w:val="FontStyle61"/>
                <w:rFonts w:ascii="Times New Roman" w:hAnsi="Times New Roman" w:cs="Times New Roman"/>
                <w:sz w:val="24"/>
                <w:szCs w:val="24"/>
              </w:rPr>
              <w:t>Pentru a se acordapunctajul la acestcriteriu, trebuie ca investitilepropuse in cadrulproiectuluisarespecteprincipiulprotectieimediuluiinconjuratorprinpromovarea de investitiiprietenoase cu mediul. In cazcontrar, vor fi acordate 0 punctepentruacestcriteriu de selectie.</w:t>
            </w:r>
          </w:p>
          <w:p w:rsidR="000C5888" w:rsidRPr="00D86EAF" w:rsidRDefault="000C5888" w:rsidP="00DA005D">
            <w:pPr>
              <w:pStyle w:val="Style8"/>
              <w:widowControl/>
              <w:spacing w:line="276" w:lineRule="auto"/>
              <w:ind w:left="5" w:hanging="5"/>
              <w:jc w:val="both"/>
              <w:rPr>
                <w:rStyle w:val="FontStyle61"/>
                <w:rFonts w:ascii="Times New Roman" w:hAnsi="Times New Roman" w:cs="Times New Roman"/>
                <w:sz w:val="24"/>
                <w:szCs w:val="24"/>
              </w:rPr>
            </w:pPr>
            <w:r w:rsidRPr="00D86EAF">
              <w:rPr>
                <w:rStyle w:val="FontStyle61"/>
                <w:rFonts w:ascii="Times New Roman" w:hAnsi="Times New Roman" w:cs="Times New Roman"/>
                <w:sz w:val="24"/>
                <w:szCs w:val="24"/>
              </w:rPr>
              <w:t xml:space="preserve">Documente care se verifica:  </w:t>
            </w:r>
          </w:p>
          <w:p w:rsidR="000C5888" w:rsidRPr="00D86EAF" w:rsidRDefault="00624767" w:rsidP="00DA005D">
            <w:pPr>
              <w:pStyle w:val="Style20"/>
              <w:spacing w:line="276" w:lineRule="auto"/>
              <w:ind w:firstLine="5"/>
              <w:jc w:val="both"/>
              <w:rPr>
                <w:rFonts w:ascii="Times New Roman" w:hAnsi="Times New Roman"/>
                <w:i/>
                <w:iCs/>
                <w:lang w:eastAsia="ro-RO"/>
              </w:rPr>
            </w:pPr>
            <w:r w:rsidRPr="00D86EAF">
              <w:rPr>
                <w:rStyle w:val="FontStyle61"/>
                <w:rFonts w:ascii="Times New Roman" w:hAnsi="Times New Roman" w:cs="Times New Roman"/>
                <w:sz w:val="24"/>
                <w:szCs w:val="24"/>
              </w:rPr>
              <w:t>Planul de marketing</w:t>
            </w:r>
            <w:r w:rsidR="000C5888" w:rsidRPr="00D86EAF">
              <w:rPr>
                <w:rStyle w:val="FontStyle61"/>
                <w:rFonts w:ascii="Times New Roman" w:hAnsi="Times New Roman" w:cs="Times New Roman"/>
                <w:sz w:val="24"/>
                <w:szCs w:val="24"/>
              </w:rPr>
              <w:t>.</w:t>
            </w:r>
          </w:p>
        </w:tc>
      </w:tr>
      <w:tr w:rsidR="000C5888" w:rsidRPr="00D86EAF" w:rsidTr="00AD2F88">
        <w:trPr>
          <w:trHeight w:val="224"/>
          <w:jc w:val="center"/>
        </w:trPr>
        <w:tc>
          <w:tcPr>
            <w:tcW w:w="4473" w:type="dxa"/>
            <w:gridSpan w:val="2"/>
            <w:tcBorders>
              <w:left w:val="single" w:sz="4" w:space="0" w:color="auto"/>
              <w:bottom w:val="single" w:sz="4" w:space="0" w:color="auto"/>
              <w:right w:val="single" w:sz="4" w:space="0" w:color="auto"/>
            </w:tcBorders>
          </w:tcPr>
          <w:p w:rsidR="000C5888" w:rsidRPr="00D86EAF" w:rsidRDefault="000C5888" w:rsidP="00DA005D">
            <w:pPr>
              <w:pStyle w:val="Style20"/>
              <w:spacing w:line="276" w:lineRule="auto"/>
              <w:ind w:firstLine="5"/>
              <w:jc w:val="both"/>
              <w:rPr>
                <w:rStyle w:val="FontStyle61"/>
                <w:rFonts w:ascii="Times New Roman" w:hAnsi="Times New Roman" w:cs="Times New Roman"/>
                <w:b/>
                <w:i w:val="0"/>
                <w:sz w:val="24"/>
                <w:szCs w:val="24"/>
              </w:rPr>
            </w:pPr>
            <w:r w:rsidRPr="00D86EAF">
              <w:rPr>
                <w:rStyle w:val="FontStyle61"/>
                <w:rFonts w:ascii="Times New Roman" w:hAnsi="Times New Roman" w:cs="Times New Roman"/>
                <w:b/>
                <w:sz w:val="24"/>
                <w:szCs w:val="24"/>
              </w:rPr>
              <w:t xml:space="preserve">                                    TOTAL</w:t>
            </w:r>
          </w:p>
        </w:tc>
        <w:tc>
          <w:tcPr>
            <w:tcW w:w="4472" w:type="dxa"/>
            <w:gridSpan w:val="3"/>
            <w:tcBorders>
              <w:left w:val="single" w:sz="4" w:space="0" w:color="auto"/>
              <w:bottom w:val="single" w:sz="4" w:space="0" w:color="auto"/>
              <w:right w:val="single" w:sz="4" w:space="0" w:color="auto"/>
            </w:tcBorders>
          </w:tcPr>
          <w:p w:rsidR="000C5888" w:rsidRPr="00D86EAF" w:rsidRDefault="000C5888" w:rsidP="00DA005D">
            <w:pPr>
              <w:pStyle w:val="Style20"/>
              <w:spacing w:line="276" w:lineRule="auto"/>
              <w:ind w:firstLine="5"/>
              <w:jc w:val="both"/>
              <w:rPr>
                <w:rStyle w:val="FontStyle61"/>
                <w:rFonts w:ascii="Times New Roman" w:hAnsi="Times New Roman" w:cs="Times New Roman"/>
                <w:b/>
                <w:i w:val="0"/>
                <w:sz w:val="24"/>
                <w:szCs w:val="24"/>
              </w:rPr>
            </w:pPr>
            <w:r w:rsidRPr="00D86EAF">
              <w:rPr>
                <w:rStyle w:val="FontStyle61"/>
                <w:rFonts w:ascii="Times New Roman" w:hAnsi="Times New Roman" w:cs="Times New Roman"/>
                <w:b/>
                <w:sz w:val="24"/>
                <w:szCs w:val="24"/>
              </w:rPr>
              <w:t xml:space="preserve">                                  100 p.</w:t>
            </w:r>
          </w:p>
        </w:tc>
      </w:tr>
    </w:tbl>
    <w:p w:rsidR="00946E6B" w:rsidRPr="00D86EAF" w:rsidRDefault="00946E6B" w:rsidP="00DA005D">
      <w:pPr>
        <w:pStyle w:val="Style52"/>
        <w:spacing w:before="110" w:line="276" w:lineRule="auto"/>
        <w:ind w:firstLine="710"/>
        <w:rPr>
          <w:rStyle w:val="FontStyle75"/>
          <w:rFonts w:ascii="Times New Roman" w:hAnsi="Times New Roman" w:cs="Times New Roman"/>
          <w:b/>
          <w:sz w:val="24"/>
          <w:szCs w:val="24"/>
          <w:lang w:val="ro-RO" w:eastAsia="ro-RO"/>
        </w:rPr>
      </w:pPr>
    </w:p>
    <w:p w:rsidR="009A7133" w:rsidRPr="00D86EAF" w:rsidRDefault="009A7133" w:rsidP="00DA005D">
      <w:pPr>
        <w:pStyle w:val="Style52"/>
        <w:spacing w:before="110" w:line="276" w:lineRule="auto"/>
        <w:ind w:firstLine="710"/>
        <w:rPr>
          <w:rStyle w:val="FontStyle75"/>
          <w:rFonts w:ascii="Times New Roman" w:hAnsi="Times New Roman" w:cs="Times New Roman"/>
          <w:sz w:val="24"/>
          <w:szCs w:val="24"/>
          <w:lang w:val="ro-RO" w:eastAsia="ro-RO"/>
        </w:rPr>
      </w:pPr>
      <w:r w:rsidRPr="00D86EAF">
        <w:rPr>
          <w:rStyle w:val="FontStyle75"/>
          <w:rFonts w:ascii="Times New Roman" w:hAnsi="Times New Roman" w:cs="Times New Roman"/>
          <w:b/>
          <w:sz w:val="24"/>
          <w:szCs w:val="24"/>
          <w:lang w:val="ro-RO" w:eastAsia="ro-RO"/>
        </w:rPr>
        <w:t>Selectia proiectelor eligibile se face în ordinea descrescătoare a punctajului de selecţie, în cadrul alocarii disponibile pentru selecţie</w:t>
      </w:r>
      <w:r w:rsidRPr="00D86EAF">
        <w:rPr>
          <w:rStyle w:val="FontStyle75"/>
          <w:rFonts w:ascii="Times New Roman" w:hAnsi="Times New Roman" w:cs="Times New Roman"/>
          <w:sz w:val="24"/>
          <w:szCs w:val="24"/>
          <w:lang w:val="ro-RO" w:eastAsia="ro-RO"/>
        </w:rPr>
        <w:t>.</w:t>
      </w:r>
    </w:p>
    <w:p w:rsidR="009A7133" w:rsidRPr="00D86EAF" w:rsidRDefault="009A7133" w:rsidP="00DA005D">
      <w:pPr>
        <w:pStyle w:val="Style52"/>
        <w:spacing w:before="110" w:line="276" w:lineRule="auto"/>
        <w:ind w:firstLine="710"/>
        <w:rPr>
          <w:rStyle w:val="FontStyle75"/>
          <w:rFonts w:ascii="Times New Roman" w:hAnsi="Times New Roman" w:cs="Times New Roman"/>
          <w:sz w:val="24"/>
          <w:szCs w:val="24"/>
          <w:lang w:val="ro-RO" w:eastAsia="ro-RO"/>
        </w:rPr>
      </w:pPr>
      <w:r w:rsidRPr="00D86EAF">
        <w:rPr>
          <w:rStyle w:val="FontStyle75"/>
          <w:rFonts w:ascii="Times New Roman" w:hAnsi="Times New Roman" w:cs="Times New Roman"/>
          <w:sz w:val="24"/>
          <w:szCs w:val="24"/>
          <w:lang w:val="ro-RO" w:eastAsia="ro-RO"/>
        </w:rPr>
        <w:t>În cazul proiectelor cu acelaşi punctaj, departajarea acestora se face in functie de urmatoarele criterii de selectie, in ordinea care ur</w:t>
      </w:r>
      <w:r w:rsidR="00B477C0" w:rsidRPr="00D86EAF">
        <w:rPr>
          <w:rStyle w:val="FontStyle75"/>
          <w:rFonts w:ascii="Times New Roman" w:hAnsi="Times New Roman" w:cs="Times New Roman"/>
          <w:sz w:val="24"/>
          <w:szCs w:val="24"/>
          <w:lang w:val="ro-RO" w:eastAsia="ro-RO"/>
        </w:rPr>
        <w:t>m</w:t>
      </w:r>
      <w:r w:rsidRPr="00D86EAF">
        <w:rPr>
          <w:rStyle w:val="FontStyle75"/>
          <w:rFonts w:ascii="Times New Roman" w:hAnsi="Times New Roman" w:cs="Times New Roman"/>
          <w:sz w:val="24"/>
          <w:szCs w:val="24"/>
          <w:lang w:val="ro-RO" w:eastAsia="ro-RO"/>
        </w:rPr>
        <w:t>eaza:</w:t>
      </w:r>
    </w:p>
    <w:p w:rsidR="009A7133" w:rsidRPr="00D86EAF" w:rsidRDefault="00B477C0" w:rsidP="00DA005D">
      <w:pPr>
        <w:pStyle w:val="Style52"/>
        <w:spacing w:before="110" w:line="276" w:lineRule="auto"/>
        <w:ind w:firstLine="0"/>
        <w:rPr>
          <w:rFonts w:ascii="Times New Roman" w:hAnsi="Times New Roman"/>
          <w:bCs/>
          <w:lang w:val="ro-RO" w:eastAsia="ro-RO"/>
        </w:rPr>
      </w:pPr>
      <w:r w:rsidRPr="00D86EAF">
        <w:rPr>
          <w:rStyle w:val="FontStyle75"/>
          <w:rFonts w:ascii="Times New Roman" w:hAnsi="Times New Roman" w:cs="Times New Roman"/>
          <w:b/>
          <w:sz w:val="24"/>
          <w:szCs w:val="24"/>
          <w:lang w:val="ro-RO" w:eastAsia="ro-RO"/>
        </w:rPr>
        <w:t>1. CD1: CS</w:t>
      </w:r>
      <w:r w:rsidR="001D78BF" w:rsidRPr="00D86EAF">
        <w:rPr>
          <w:rStyle w:val="FontStyle75"/>
          <w:rFonts w:ascii="Times New Roman" w:hAnsi="Times New Roman" w:cs="Times New Roman"/>
          <w:b/>
          <w:sz w:val="24"/>
          <w:szCs w:val="24"/>
          <w:lang w:val="ro-RO" w:eastAsia="ro-RO"/>
        </w:rPr>
        <w:t>1</w:t>
      </w:r>
      <w:r w:rsidR="000C5888" w:rsidRPr="00D86EAF">
        <w:rPr>
          <w:rStyle w:val="FontStyle63"/>
          <w:rFonts w:ascii="Times New Roman" w:hAnsi="Times New Roman" w:cs="Times New Roman"/>
          <w:sz w:val="24"/>
          <w:szCs w:val="24"/>
          <w:lang w:val="ro-RO" w:eastAsia="ro-RO"/>
        </w:rPr>
        <w:t>Principiul reprezentativității cooperării prin numărul de parteneri implicați</w:t>
      </w:r>
      <w:r w:rsidR="009A7133" w:rsidRPr="00D86EAF">
        <w:rPr>
          <w:rStyle w:val="FontStyle75"/>
          <w:rFonts w:ascii="Times New Roman" w:hAnsi="Times New Roman" w:cs="Times New Roman"/>
          <w:sz w:val="24"/>
          <w:szCs w:val="24"/>
          <w:lang w:val="ro-RO" w:eastAsia="ro-RO"/>
        </w:rPr>
        <w:t xml:space="preserve"> – in ordine descrescatoare in functie de </w:t>
      </w:r>
      <w:r w:rsidR="000C5888" w:rsidRPr="00D86EAF">
        <w:rPr>
          <w:rStyle w:val="FontStyle75"/>
          <w:rFonts w:ascii="Times New Roman" w:hAnsi="Times New Roman" w:cs="Times New Roman"/>
          <w:sz w:val="24"/>
          <w:szCs w:val="24"/>
          <w:lang w:val="ro-RO" w:eastAsia="ro-RO"/>
        </w:rPr>
        <w:t>numărul de parteneri implicați</w:t>
      </w:r>
      <w:r w:rsidR="009A7133" w:rsidRPr="00D86EAF">
        <w:rPr>
          <w:rFonts w:ascii="Times New Roman" w:hAnsi="Times New Roman"/>
          <w:iCs/>
          <w:lang w:val="ro-RO" w:eastAsia="ro-RO"/>
        </w:rPr>
        <w:t xml:space="preserve">. </w:t>
      </w:r>
    </w:p>
    <w:p w:rsidR="000C5888" w:rsidRPr="00D86EAF" w:rsidRDefault="00B477C0" w:rsidP="00DA005D">
      <w:pPr>
        <w:pStyle w:val="Style52"/>
        <w:spacing w:before="110" w:line="276" w:lineRule="auto"/>
        <w:ind w:firstLine="0"/>
        <w:rPr>
          <w:rStyle w:val="FontStyle77"/>
          <w:rFonts w:ascii="Times New Roman" w:hAnsi="Times New Roman" w:cs="Times New Roman"/>
          <w:sz w:val="24"/>
          <w:szCs w:val="24"/>
          <w:lang w:val="ro-RO" w:eastAsia="ro-RO"/>
        </w:rPr>
      </w:pPr>
      <w:r w:rsidRPr="00D86EAF">
        <w:rPr>
          <w:rStyle w:val="FontStyle77"/>
          <w:rFonts w:ascii="Times New Roman" w:hAnsi="Times New Roman" w:cs="Times New Roman"/>
          <w:sz w:val="24"/>
          <w:szCs w:val="24"/>
          <w:lang w:val="ro-RO" w:eastAsia="ro-RO"/>
        </w:rPr>
        <w:t>2. CD2:</w:t>
      </w:r>
      <w:r w:rsidR="000C5888" w:rsidRPr="00D86EAF">
        <w:rPr>
          <w:rStyle w:val="FontStyle75"/>
          <w:rFonts w:ascii="Times New Roman" w:hAnsi="Times New Roman" w:cs="Times New Roman"/>
          <w:b/>
          <w:sz w:val="24"/>
          <w:szCs w:val="24"/>
          <w:lang w:val="ro-RO" w:eastAsia="ro-RO"/>
        </w:rPr>
        <w:t>CS2</w:t>
      </w:r>
      <w:r w:rsidR="000C5888" w:rsidRPr="00D86EAF">
        <w:rPr>
          <w:rStyle w:val="FontStyle77"/>
          <w:rFonts w:ascii="Times New Roman" w:hAnsi="Times New Roman" w:cs="Times New Roman"/>
          <w:sz w:val="24"/>
          <w:szCs w:val="24"/>
          <w:lang w:val="ro-RO" w:eastAsia="ro-RO"/>
        </w:rPr>
        <w:t xml:space="preserve">Principiul promovarii proiectelor care vizeaza un grad ridicat de acoperire al teritoriului GAL (în cadrul asocierii cuprinzand  fermieri din cel putin doua localitati din teritoriul GAL) </w:t>
      </w:r>
      <w:r w:rsidR="000C5888" w:rsidRPr="00D86EAF">
        <w:rPr>
          <w:rStyle w:val="FontStyle75"/>
          <w:rFonts w:ascii="Times New Roman" w:hAnsi="Times New Roman" w:cs="Times New Roman"/>
          <w:sz w:val="24"/>
          <w:szCs w:val="24"/>
          <w:lang w:val="ro-RO" w:eastAsia="ro-RO"/>
        </w:rPr>
        <w:t xml:space="preserve">– in ordine descrescatoare in functie de numărul de localitati </w:t>
      </w:r>
      <w:r w:rsidR="009246E7" w:rsidRPr="00D86EAF">
        <w:rPr>
          <w:rStyle w:val="FontStyle75"/>
          <w:rFonts w:ascii="Times New Roman" w:hAnsi="Times New Roman" w:cs="Times New Roman"/>
          <w:sz w:val="24"/>
          <w:szCs w:val="24"/>
          <w:lang w:val="ro-RO" w:eastAsia="ro-RO"/>
        </w:rPr>
        <w:t>reprezentate in cadrul proiectului.</w:t>
      </w:r>
    </w:p>
    <w:p w:rsidR="009A7133" w:rsidRPr="00D86EAF" w:rsidRDefault="009246E7" w:rsidP="00DA005D">
      <w:pPr>
        <w:pStyle w:val="Style52"/>
        <w:spacing w:before="110" w:line="276" w:lineRule="auto"/>
        <w:ind w:firstLine="0"/>
        <w:rPr>
          <w:rStyle w:val="FontStyle63"/>
          <w:rFonts w:ascii="Times New Roman" w:hAnsi="Times New Roman" w:cs="Times New Roman"/>
          <w:b w:val="0"/>
          <w:sz w:val="24"/>
          <w:szCs w:val="24"/>
          <w:lang w:val="ro-RO" w:eastAsia="ro-RO"/>
        </w:rPr>
      </w:pPr>
      <w:r w:rsidRPr="00D86EAF">
        <w:rPr>
          <w:rStyle w:val="FontStyle77"/>
          <w:rFonts w:ascii="Times New Roman" w:hAnsi="Times New Roman" w:cs="Times New Roman"/>
          <w:sz w:val="24"/>
          <w:szCs w:val="24"/>
          <w:lang w:val="ro-RO" w:eastAsia="ro-RO"/>
        </w:rPr>
        <w:t>3</w:t>
      </w:r>
      <w:r w:rsidR="009A7133" w:rsidRPr="00D86EAF">
        <w:rPr>
          <w:rStyle w:val="FontStyle77"/>
          <w:rFonts w:ascii="Times New Roman" w:hAnsi="Times New Roman" w:cs="Times New Roman"/>
          <w:sz w:val="24"/>
          <w:szCs w:val="24"/>
          <w:lang w:val="ro-RO" w:eastAsia="ro-RO"/>
        </w:rPr>
        <w:t>.</w:t>
      </w:r>
      <w:r w:rsidRPr="00D86EAF">
        <w:rPr>
          <w:rStyle w:val="FontStyle77"/>
          <w:rFonts w:ascii="Times New Roman" w:hAnsi="Times New Roman" w:cs="Times New Roman"/>
          <w:sz w:val="24"/>
          <w:szCs w:val="24"/>
          <w:lang w:val="ro-RO" w:eastAsia="ro-RO"/>
        </w:rPr>
        <w:t>CD3</w:t>
      </w:r>
      <w:r w:rsidR="009A7133" w:rsidRPr="00D86EAF">
        <w:rPr>
          <w:rStyle w:val="FontStyle77"/>
          <w:rFonts w:ascii="Times New Roman" w:hAnsi="Times New Roman" w:cs="Times New Roman"/>
          <w:sz w:val="24"/>
          <w:szCs w:val="24"/>
          <w:lang w:val="ro-RO" w:eastAsia="ro-RO"/>
        </w:rPr>
        <w:t>:</w:t>
      </w:r>
      <w:r w:rsidR="00B477C0" w:rsidRPr="00D86EAF">
        <w:rPr>
          <w:rStyle w:val="FontStyle77"/>
          <w:rFonts w:ascii="Times New Roman" w:hAnsi="Times New Roman" w:cs="Times New Roman"/>
          <w:sz w:val="24"/>
          <w:szCs w:val="24"/>
          <w:lang w:val="ro-RO" w:eastAsia="ro-RO"/>
        </w:rPr>
        <w:t>CS</w:t>
      </w:r>
      <w:r w:rsidRPr="00D86EAF">
        <w:rPr>
          <w:rStyle w:val="FontStyle77"/>
          <w:rFonts w:ascii="Times New Roman" w:hAnsi="Times New Roman" w:cs="Times New Roman"/>
          <w:sz w:val="24"/>
          <w:szCs w:val="24"/>
          <w:lang w:val="ro-RO" w:eastAsia="ro-RO"/>
        </w:rPr>
        <w:t>8</w:t>
      </w:r>
      <w:r w:rsidR="001D78BF" w:rsidRPr="00D86EAF">
        <w:rPr>
          <w:rStyle w:val="FontStyle63"/>
          <w:rFonts w:ascii="Times New Roman" w:hAnsi="Times New Roman" w:cs="Times New Roman"/>
          <w:sz w:val="24"/>
          <w:szCs w:val="24"/>
          <w:lang w:val="ro-RO" w:eastAsia="ro-RO"/>
        </w:rPr>
        <w:t>Prin</w:t>
      </w:r>
      <w:r w:rsidR="00812DBD" w:rsidRPr="00D86EAF">
        <w:rPr>
          <w:rStyle w:val="FontStyle63"/>
          <w:rFonts w:ascii="Times New Roman" w:hAnsi="Times New Roman" w:cs="Times New Roman"/>
          <w:sz w:val="24"/>
          <w:szCs w:val="24"/>
          <w:lang w:val="ro-RO" w:eastAsia="ro-RO"/>
        </w:rPr>
        <w:t xml:space="preserve">cipiul </w:t>
      </w:r>
      <w:r w:rsidRPr="00D86EAF">
        <w:rPr>
          <w:rFonts w:ascii="Times New Roman" w:hAnsi="Times New Roman"/>
          <w:b/>
          <w:bCs/>
          <w:lang w:eastAsia="ro-RO"/>
        </w:rPr>
        <w:t>protectieimediuluiinconjurator</w:t>
      </w:r>
      <w:r w:rsidR="001D78BF" w:rsidRPr="00D86EAF">
        <w:rPr>
          <w:rFonts w:ascii="Times New Roman" w:hAnsi="Times New Roman"/>
          <w:b/>
          <w:bCs/>
          <w:lang w:eastAsia="ro-RO"/>
        </w:rPr>
        <w:t>”</w:t>
      </w:r>
      <w:r w:rsidR="009A7133" w:rsidRPr="00D86EAF">
        <w:rPr>
          <w:rStyle w:val="FontStyle63"/>
          <w:rFonts w:ascii="Times New Roman" w:hAnsi="Times New Roman" w:cs="Times New Roman"/>
          <w:sz w:val="24"/>
          <w:szCs w:val="24"/>
          <w:lang w:val="ro-RO" w:eastAsia="ro-RO"/>
        </w:rPr>
        <w:t xml:space="preserve">- </w:t>
      </w:r>
      <w:r w:rsidR="009A7133" w:rsidRPr="00D86EAF">
        <w:rPr>
          <w:rStyle w:val="FontStyle77"/>
          <w:rFonts w:ascii="Times New Roman" w:hAnsi="Times New Roman" w:cs="Times New Roman"/>
          <w:b w:val="0"/>
          <w:sz w:val="24"/>
          <w:szCs w:val="24"/>
          <w:lang w:val="ro-RO" w:eastAsia="ro-RO"/>
        </w:rPr>
        <w:t>vor fi prioritizate proiectele care promovezainvestitii</w:t>
      </w:r>
      <w:r w:rsidRPr="00D86EAF">
        <w:rPr>
          <w:rFonts w:ascii="Times New Roman" w:hAnsi="Times New Roman"/>
          <w:b/>
          <w:bCs/>
          <w:lang w:eastAsia="ro-RO"/>
        </w:rPr>
        <w:t>cerespectaprincipiulprotectieimediuluiinconjuratorprinpromovarea de investitiiprietenoase cu mediul.</w:t>
      </w:r>
    </w:p>
    <w:p w:rsidR="009A7133" w:rsidRPr="00D86EAF" w:rsidRDefault="009246E7" w:rsidP="00DA005D">
      <w:pPr>
        <w:pStyle w:val="Style52"/>
        <w:spacing w:before="110" w:line="276" w:lineRule="auto"/>
        <w:ind w:firstLine="0"/>
        <w:rPr>
          <w:rStyle w:val="FontStyle77"/>
          <w:rFonts w:ascii="Times New Roman" w:hAnsi="Times New Roman" w:cs="Times New Roman"/>
          <w:b w:val="0"/>
          <w:sz w:val="24"/>
          <w:szCs w:val="24"/>
          <w:lang w:val="ro-RO" w:eastAsia="ro-RO"/>
        </w:rPr>
      </w:pPr>
      <w:r w:rsidRPr="00D86EAF">
        <w:rPr>
          <w:rStyle w:val="FontStyle63"/>
          <w:rFonts w:ascii="Times New Roman" w:hAnsi="Times New Roman" w:cs="Times New Roman"/>
          <w:sz w:val="24"/>
          <w:szCs w:val="24"/>
          <w:lang w:val="ro-RO" w:eastAsia="ro-RO"/>
        </w:rPr>
        <w:t>4</w:t>
      </w:r>
      <w:r w:rsidR="009A7133" w:rsidRPr="00D86EAF">
        <w:rPr>
          <w:rStyle w:val="FontStyle63"/>
          <w:rFonts w:ascii="Times New Roman" w:hAnsi="Times New Roman" w:cs="Times New Roman"/>
          <w:sz w:val="24"/>
          <w:szCs w:val="24"/>
          <w:lang w:val="ro-RO" w:eastAsia="ro-RO"/>
        </w:rPr>
        <w:t xml:space="preserve">. </w:t>
      </w:r>
      <w:r w:rsidRPr="00D86EAF">
        <w:rPr>
          <w:rStyle w:val="FontStyle77"/>
          <w:rFonts w:ascii="Times New Roman" w:hAnsi="Times New Roman" w:cs="Times New Roman"/>
          <w:sz w:val="24"/>
          <w:szCs w:val="24"/>
          <w:lang w:val="ro-RO" w:eastAsia="ro-RO"/>
        </w:rPr>
        <w:t>CD4</w:t>
      </w:r>
      <w:r w:rsidR="009A7133" w:rsidRPr="00D86EAF">
        <w:rPr>
          <w:rStyle w:val="FontStyle77"/>
          <w:rFonts w:ascii="Times New Roman" w:hAnsi="Times New Roman" w:cs="Times New Roman"/>
          <w:sz w:val="24"/>
          <w:szCs w:val="24"/>
          <w:lang w:val="ro-RO" w:eastAsia="ro-RO"/>
        </w:rPr>
        <w:t>:</w:t>
      </w:r>
      <w:r w:rsidR="00B477C0" w:rsidRPr="00D86EAF">
        <w:rPr>
          <w:rStyle w:val="FontStyle63"/>
          <w:rFonts w:ascii="Times New Roman" w:hAnsi="Times New Roman" w:cs="Times New Roman"/>
          <w:sz w:val="24"/>
          <w:szCs w:val="24"/>
          <w:lang w:val="ro-RO" w:eastAsia="ro-RO"/>
        </w:rPr>
        <w:t>CS</w:t>
      </w:r>
      <w:r w:rsidRPr="00D86EAF">
        <w:rPr>
          <w:rStyle w:val="FontStyle63"/>
          <w:rFonts w:ascii="Times New Roman" w:hAnsi="Times New Roman" w:cs="Times New Roman"/>
          <w:sz w:val="24"/>
          <w:szCs w:val="24"/>
          <w:lang w:val="ro-RO" w:eastAsia="ro-RO"/>
        </w:rPr>
        <w:t>7</w:t>
      </w:r>
      <w:r w:rsidR="001D78BF" w:rsidRPr="00D86EAF">
        <w:rPr>
          <w:rStyle w:val="FontStyle63"/>
          <w:rFonts w:ascii="Times New Roman" w:hAnsi="Times New Roman" w:cs="Times New Roman"/>
          <w:sz w:val="24"/>
          <w:szCs w:val="24"/>
          <w:lang w:val="ro-RO" w:eastAsia="ro-RO"/>
        </w:rPr>
        <w:t xml:space="preserve">Principiul promovarii proiectelor </w:t>
      </w:r>
      <w:r w:rsidR="001D78BF" w:rsidRPr="00D86EAF">
        <w:rPr>
          <w:rFonts w:ascii="Times New Roman" w:hAnsi="Times New Roman"/>
          <w:b/>
          <w:bCs/>
          <w:lang w:eastAsia="ro-RO"/>
        </w:rPr>
        <w:t>initiate de catre</w:t>
      </w:r>
      <w:r w:rsidR="00B477C0" w:rsidRPr="00D86EAF">
        <w:rPr>
          <w:rFonts w:ascii="Times New Roman" w:hAnsi="Times New Roman"/>
          <w:b/>
          <w:bCs/>
          <w:lang w:eastAsia="ro-RO"/>
        </w:rPr>
        <w:t>solicitanti care isi</w:t>
      </w:r>
      <w:r w:rsidR="001D78BF" w:rsidRPr="00D86EAF">
        <w:rPr>
          <w:rFonts w:ascii="Times New Roman" w:hAnsi="Times New Roman"/>
          <w:b/>
          <w:bCs/>
          <w:lang w:eastAsia="ro-RO"/>
        </w:rPr>
        <w:t>propunactivitati</w:t>
      </w:r>
      <w:r w:rsidR="0089402B" w:rsidRPr="00D86EAF">
        <w:rPr>
          <w:rFonts w:ascii="Times New Roman" w:hAnsi="Times New Roman"/>
          <w:b/>
          <w:bCs/>
          <w:lang w:eastAsia="ro-RO"/>
        </w:rPr>
        <w:t xml:space="preserve"> innovative </w:t>
      </w:r>
      <w:r w:rsidR="001D78BF" w:rsidRPr="00D86EAF">
        <w:rPr>
          <w:rFonts w:ascii="Times New Roman" w:hAnsi="Times New Roman"/>
          <w:b/>
          <w:bCs/>
          <w:lang w:eastAsia="ro-RO"/>
        </w:rPr>
        <w:t>pentru zona siisiprevad in planul de afaceriinvestitiipentruintroducerea de noitehnologii</w:t>
      </w:r>
      <w:r w:rsidR="001D78BF" w:rsidRPr="00D86EAF">
        <w:rPr>
          <w:rStyle w:val="FontStyle77"/>
          <w:rFonts w:ascii="Times New Roman" w:hAnsi="Times New Roman" w:cs="Times New Roman"/>
          <w:b w:val="0"/>
          <w:sz w:val="24"/>
          <w:szCs w:val="24"/>
          <w:lang w:val="ro-RO" w:eastAsia="ro-RO"/>
        </w:rPr>
        <w:t>-</w:t>
      </w:r>
      <w:r w:rsidR="009A7133" w:rsidRPr="00D86EAF">
        <w:rPr>
          <w:rStyle w:val="FontStyle77"/>
          <w:rFonts w:ascii="Times New Roman" w:hAnsi="Times New Roman" w:cs="Times New Roman"/>
          <w:b w:val="0"/>
          <w:sz w:val="24"/>
          <w:szCs w:val="24"/>
          <w:lang w:val="ro-RO" w:eastAsia="ro-RO"/>
        </w:rPr>
        <w:t xml:space="preserve">vor fi prioritizate proiectele care </w:t>
      </w:r>
      <w:r w:rsidR="001D78BF" w:rsidRPr="00D86EAF">
        <w:rPr>
          <w:rStyle w:val="FontStyle77"/>
          <w:rFonts w:ascii="Times New Roman" w:hAnsi="Times New Roman" w:cs="Times New Roman"/>
          <w:b w:val="0"/>
          <w:sz w:val="24"/>
          <w:szCs w:val="24"/>
          <w:lang w:val="ro-RO" w:eastAsia="ro-RO"/>
        </w:rPr>
        <w:t xml:space="preserve">propun </w:t>
      </w:r>
      <w:r w:rsidRPr="00D86EAF">
        <w:rPr>
          <w:rStyle w:val="FontStyle77"/>
          <w:rFonts w:ascii="Times New Roman" w:hAnsi="Times New Roman" w:cs="Times New Roman"/>
          <w:b w:val="0"/>
          <w:sz w:val="24"/>
          <w:szCs w:val="24"/>
          <w:lang w:val="ro-RO" w:eastAsia="ro-RO"/>
        </w:rPr>
        <w:t xml:space="preserve">o activitate inovativa pentru zona si solicitantul  sa isiprevada in planul de afaceri </w:t>
      </w:r>
      <w:r w:rsidRPr="00D86EAF">
        <w:rPr>
          <w:rStyle w:val="FontStyle77"/>
          <w:rFonts w:ascii="Times New Roman" w:hAnsi="Times New Roman" w:cs="Times New Roman"/>
          <w:b w:val="0"/>
          <w:sz w:val="24"/>
          <w:szCs w:val="24"/>
          <w:lang w:val="ro-RO" w:eastAsia="ro-RO"/>
        </w:rPr>
        <w:lastRenderedPageBreak/>
        <w:t>investitii pentru introducerea de noi tehnologii</w:t>
      </w:r>
      <w:r w:rsidR="001D78BF" w:rsidRPr="00D86EAF">
        <w:rPr>
          <w:rStyle w:val="FontStyle77"/>
          <w:rFonts w:ascii="Times New Roman" w:hAnsi="Times New Roman" w:cs="Times New Roman"/>
          <w:b w:val="0"/>
          <w:sz w:val="24"/>
          <w:szCs w:val="24"/>
          <w:lang w:val="ro-RO" w:eastAsia="ro-RO"/>
        </w:rPr>
        <w:t>.</w:t>
      </w:r>
    </w:p>
    <w:p w:rsidR="009246E7" w:rsidRPr="00D86EAF" w:rsidRDefault="009246E7" w:rsidP="00DA005D">
      <w:pPr>
        <w:pStyle w:val="Style52"/>
        <w:spacing w:before="110" w:line="276" w:lineRule="auto"/>
        <w:ind w:firstLine="0"/>
        <w:rPr>
          <w:rStyle w:val="FontStyle77"/>
          <w:rFonts w:ascii="Times New Roman" w:hAnsi="Times New Roman" w:cs="Times New Roman"/>
          <w:sz w:val="24"/>
          <w:szCs w:val="24"/>
          <w:lang w:val="ro-RO" w:eastAsia="ro-RO"/>
        </w:rPr>
      </w:pPr>
      <w:r w:rsidRPr="00D86EAF">
        <w:rPr>
          <w:rStyle w:val="FontStyle77"/>
          <w:rFonts w:ascii="Times New Roman" w:hAnsi="Times New Roman" w:cs="Times New Roman"/>
          <w:sz w:val="24"/>
          <w:szCs w:val="24"/>
          <w:lang w:val="ro-RO" w:eastAsia="ro-RO"/>
        </w:rPr>
        <w:t>5</w:t>
      </w:r>
      <w:r w:rsidR="009A7133" w:rsidRPr="00D86EAF">
        <w:rPr>
          <w:rStyle w:val="FontStyle77"/>
          <w:rFonts w:ascii="Times New Roman" w:hAnsi="Times New Roman" w:cs="Times New Roman"/>
          <w:sz w:val="24"/>
          <w:szCs w:val="24"/>
          <w:lang w:val="ro-RO" w:eastAsia="ro-RO"/>
        </w:rPr>
        <w:t>. CD6:</w:t>
      </w:r>
      <w:r w:rsidRPr="00D86EAF">
        <w:rPr>
          <w:rStyle w:val="FontStyle77"/>
          <w:rFonts w:ascii="Times New Roman" w:hAnsi="Times New Roman" w:cs="Times New Roman"/>
          <w:sz w:val="24"/>
          <w:szCs w:val="24"/>
          <w:lang w:val="ro-RO" w:eastAsia="ro-RO"/>
        </w:rPr>
        <w:t xml:space="preserve"> Valoarea ajutorului public nerambursabil solicitat-  </w:t>
      </w:r>
      <w:r w:rsidRPr="00D86EAF">
        <w:rPr>
          <w:rStyle w:val="FontStyle75"/>
          <w:rFonts w:ascii="Times New Roman" w:hAnsi="Times New Roman" w:cs="Times New Roman"/>
          <w:sz w:val="24"/>
          <w:szCs w:val="24"/>
          <w:lang w:val="ro-RO" w:eastAsia="ro-RO"/>
        </w:rPr>
        <w:t xml:space="preserve">in ordine descrescatoare in functie de </w:t>
      </w:r>
      <w:r w:rsidRPr="00D86EAF">
        <w:rPr>
          <w:rFonts w:ascii="Times New Roman" w:hAnsi="Times New Roman"/>
          <w:bCs/>
          <w:lang w:val="ro-RO" w:eastAsia="ro-RO"/>
        </w:rPr>
        <w:t>valoarea ajutorului public nerambursabil solicitat (euro)</w:t>
      </w:r>
      <w:r w:rsidR="009A7133" w:rsidRPr="00D86EAF">
        <w:rPr>
          <w:rStyle w:val="FontStyle77"/>
          <w:rFonts w:ascii="Times New Roman" w:hAnsi="Times New Roman" w:cs="Times New Roman"/>
          <w:sz w:val="24"/>
          <w:szCs w:val="24"/>
          <w:lang w:val="ro-RO" w:eastAsia="ro-RO"/>
        </w:rPr>
        <w:t>.</w:t>
      </w:r>
    </w:p>
    <w:p w:rsidR="005529B9" w:rsidRPr="00D86EAF" w:rsidRDefault="005529B9" w:rsidP="00DA005D">
      <w:pPr>
        <w:pStyle w:val="Style52"/>
        <w:spacing w:before="110" w:line="276" w:lineRule="auto"/>
        <w:ind w:firstLine="0"/>
        <w:rPr>
          <w:rStyle w:val="FontStyle77"/>
          <w:rFonts w:ascii="Times New Roman" w:hAnsi="Times New Roman" w:cs="Times New Roman"/>
          <w:sz w:val="24"/>
          <w:szCs w:val="24"/>
          <w:lang w:val="ro-RO" w:eastAsia="ro-RO"/>
        </w:rPr>
      </w:pPr>
      <w:r w:rsidRPr="00D86EAF">
        <w:rPr>
          <w:rStyle w:val="FontStyle77"/>
          <w:rFonts w:ascii="Times New Roman" w:hAnsi="Times New Roman" w:cs="Times New Roman"/>
          <w:sz w:val="24"/>
          <w:szCs w:val="24"/>
          <w:lang w:val="ro-RO" w:eastAsia="ro-RO"/>
        </w:rPr>
        <w:t>Solicitantul poate anexa cererii de finantare orice alte documente pe care le considera relevante in vederea dovedirii indeplinirii criteriilor de selectie.</w:t>
      </w:r>
    </w:p>
    <w:p w:rsidR="00BB1303" w:rsidRPr="00D86EAF" w:rsidRDefault="00263A3B" w:rsidP="00DA005D">
      <w:pPr>
        <w:pStyle w:val="Style27"/>
        <w:widowControl/>
        <w:spacing w:before="130" w:line="276" w:lineRule="auto"/>
        <w:rPr>
          <w:rStyle w:val="FontStyle77"/>
          <w:rFonts w:ascii="Times New Roman" w:hAnsi="Times New Roman" w:cs="Times New Roman"/>
          <w:b w:val="0"/>
          <w:sz w:val="24"/>
          <w:szCs w:val="24"/>
          <w:lang w:val="ro-RO" w:eastAsia="ro-RO"/>
        </w:rPr>
      </w:pPr>
      <w:r w:rsidRPr="00D86EAF">
        <w:rPr>
          <w:rStyle w:val="FontStyle77"/>
          <w:rFonts w:ascii="Times New Roman" w:hAnsi="Times New Roman" w:cs="Times New Roman"/>
          <w:b w:val="0"/>
          <w:sz w:val="24"/>
          <w:szCs w:val="24"/>
          <w:lang w:val="ro-RO" w:eastAsia="ro-RO"/>
        </w:rPr>
        <w:t>P</w:t>
      </w:r>
      <w:r w:rsidR="00BB1303" w:rsidRPr="00D86EAF">
        <w:rPr>
          <w:rStyle w:val="FontStyle77"/>
          <w:rFonts w:ascii="Times New Roman" w:hAnsi="Times New Roman" w:cs="Times New Roman"/>
          <w:b w:val="0"/>
          <w:sz w:val="24"/>
          <w:szCs w:val="24"/>
          <w:lang w:val="ro-RO" w:eastAsia="ro-RO"/>
        </w:rPr>
        <w:t>rocedura de selectie a proiectelor stabilita de catre GAL a avut in vedere promovarea egalitatii intre barbati si femei si a integrarii de gen, prevenirea oricarei discriminari pe criterii de sex, origine rasiala sau etnica, religie sau convingeri, handicap, varsta sau orientare sexuala, dar si stabilirea unor criterii obiective in ceea ce priveste selectarea operatiunilor, care sa evite conflictele de interese, garantand ca cel putin 50% din voturile privin</w:t>
      </w:r>
      <w:r w:rsidR="00024CDF" w:rsidRPr="00D86EAF">
        <w:rPr>
          <w:rStyle w:val="FontStyle77"/>
          <w:rFonts w:ascii="Times New Roman" w:hAnsi="Times New Roman" w:cs="Times New Roman"/>
          <w:b w:val="0"/>
          <w:sz w:val="24"/>
          <w:szCs w:val="24"/>
          <w:lang w:val="ro-RO" w:eastAsia="ro-RO"/>
        </w:rPr>
        <w:t>d</w:t>
      </w:r>
      <w:r w:rsidR="00BB1303" w:rsidRPr="00D86EAF">
        <w:rPr>
          <w:rStyle w:val="FontStyle77"/>
          <w:rFonts w:ascii="Times New Roman" w:hAnsi="Times New Roman" w:cs="Times New Roman"/>
          <w:b w:val="0"/>
          <w:sz w:val="24"/>
          <w:szCs w:val="24"/>
          <w:lang w:val="ro-RO" w:eastAsia="ro-RO"/>
        </w:rPr>
        <w:t xml:space="preserve"> deciziile de selectie vor fi exprimate de parteneri care nu au statutul de autoritate publica si permitand selectia prin procedura scrisa.</w:t>
      </w:r>
    </w:p>
    <w:p w:rsidR="000A13C9" w:rsidRPr="00D86EAF" w:rsidRDefault="00733C5C" w:rsidP="00DA005D">
      <w:pPr>
        <w:pStyle w:val="Style17"/>
        <w:widowControl/>
        <w:spacing w:before="96" w:line="276" w:lineRule="auto"/>
        <w:rPr>
          <w:rStyle w:val="FontStyle77"/>
          <w:rFonts w:ascii="Times New Roman" w:hAnsi="Times New Roman" w:cs="Times New Roman"/>
          <w:sz w:val="24"/>
          <w:szCs w:val="24"/>
          <w:lang w:val="ro-RO" w:eastAsia="ro-RO"/>
        </w:rPr>
      </w:pPr>
      <w:r w:rsidRPr="00733C5C">
        <w:rPr>
          <w:rFonts w:ascii="Times New Roman" w:hAnsi="Times New Roman"/>
          <w:noProof/>
          <w:lang w:val="ro-RO" w:eastAsia="ro-RO"/>
        </w:rPr>
        <w:pict>
          <v:roundrect id="Rounded Rectangle 20" o:spid="_x0000_s1027" style="position:absolute;left:0;text-align:left;margin-left:242.2pt;margin-top:16.05pt;width:3in;height:187.85pt;z-index:-251650048;visibility:visible" arcsize="10923f" wrapcoords="2550 0 2025 86 375 1123 -225 2765 -225 18403 -150 19354 675 20822 1950 21600 2175 21600 18975 21600 19125 21600 20550 20822 21450 19354 21600 18144 21600 2765 21300 1987 21075 1123 19575 86 18975 0 255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" fillcolor="#8eaadb [1940]" stroked="f">
            <v:shadow on="t" color="#8db3e2" offset="-2pt,1pt"/>
            <v:textbox inset="0,0,0,0">
              <w:txbxContent>
                <w:p w:rsidR="00435509" w:rsidRPr="00886755" w:rsidRDefault="00435509" w:rsidP="003A71B2">
                  <w:pPr>
                    <w:jc w:val="center"/>
                    <w:rPr>
                      <w:rFonts w:ascii="Times New Roman" w:hAnsi="Times New Roman" w:cs="Times New Roman"/>
                      <w:b/>
                      <w:i/>
                      <w:lang w:val="ro-RO"/>
                    </w:rPr>
                  </w:pPr>
                  <w:r w:rsidRPr="00886755">
                    <w:rPr>
                      <w:rFonts w:ascii="Times New Roman" w:hAnsi="Times New Roman" w:cs="Times New Roman"/>
                      <w:b/>
                      <w:i/>
                      <w:lang w:val="ro-RO"/>
                    </w:rPr>
                    <w:t>Atenţie !</w:t>
                  </w:r>
                </w:p>
                <w:p w:rsidR="00435509" w:rsidRPr="00886755" w:rsidRDefault="00435509" w:rsidP="003A71B2">
                  <w:pPr>
                    <w:jc w:val="center"/>
                    <w:rPr>
                      <w:rFonts w:ascii="Times New Roman" w:hAnsi="Times New Roman" w:cs="Times New Roman"/>
                      <w:b/>
                      <w:i/>
                      <w:lang w:val="ro-RO"/>
                    </w:rPr>
                  </w:pPr>
                </w:p>
                <w:p w:rsidR="00435509" w:rsidRPr="00886755" w:rsidRDefault="00435509" w:rsidP="00886755">
                  <w:pPr>
                    <w:pStyle w:val="Default"/>
                    <w:jc w:val="center"/>
                    <w:rPr>
                      <w:rFonts w:ascii="Times New Roman" w:hAnsi="Times New Roman" w:cs="Times New Roman"/>
                      <w:i/>
                    </w:rPr>
                  </w:pPr>
                  <w:r w:rsidRPr="00886755">
                    <w:rPr>
                      <w:rFonts w:ascii="Times New Roman" w:hAnsi="Times New Roman" w:cs="Times New Roman"/>
                      <w:i/>
                    </w:rPr>
                    <w:t>Însituaţiaîn care neîndeplinireaobligaţiilor</w:t>
                  </w:r>
                  <w:r>
                    <w:rPr>
                      <w:rFonts w:ascii="Times New Roman" w:hAnsi="Times New Roman" w:cs="Times New Roman"/>
                      <w:i/>
                    </w:rPr>
                    <w:t xml:space="preserve"> contractual </w:t>
                  </w:r>
                  <w:r w:rsidRPr="00886755">
                    <w:rPr>
                      <w:rFonts w:ascii="Times New Roman" w:hAnsi="Times New Roman" w:cs="Times New Roman"/>
                      <w:i/>
                    </w:rPr>
                    <w:t>afecteazăeligibilitateaproiectuluisaucondiţiile de selectare care ar fi determinatnefinanțareaacestuia, recuperareasprijinuluifinanciar se realizează integral.</w:t>
                  </w:r>
                </w:p>
                <w:p w:rsidR="00435509" w:rsidRPr="003A71B2" w:rsidRDefault="00435509" w:rsidP="003A71B2">
                  <w:pPr>
                    <w:jc w:val="center"/>
                    <w:rPr>
                      <w:rFonts w:cs="Arial"/>
                      <w:i/>
                      <w:color w:val="FF0000"/>
                      <w:sz w:val="20"/>
                      <w:szCs w:val="20"/>
                      <w:lang w:val="ro-RO"/>
                    </w:rPr>
                  </w:pPr>
                </w:p>
              </w:txbxContent>
            </v:textbox>
            <w10:wrap type="through"/>
          </v:roundrect>
        </w:pict>
      </w:r>
      <w:r w:rsidR="000A13C9" w:rsidRPr="00D86EAF">
        <w:rPr>
          <w:rStyle w:val="FontStyle75"/>
          <w:rFonts w:ascii="Times New Roman" w:hAnsi="Times New Roman" w:cs="Times New Roman"/>
          <w:sz w:val="24"/>
          <w:szCs w:val="24"/>
          <w:lang w:val="ro-RO" w:eastAsia="ro-RO"/>
        </w:rPr>
        <w:t xml:space="preserve">Informatiile detaliate privind </w:t>
      </w:r>
      <w:r w:rsidR="000A13C9" w:rsidRPr="00D86EAF">
        <w:rPr>
          <w:rStyle w:val="FontStyle64"/>
          <w:rFonts w:ascii="Times New Roman" w:hAnsi="Times New Roman" w:cs="Times New Roman"/>
          <w:sz w:val="24"/>
          <w:szCs w:val="24"/>
          <w:lang w:val="ro-RO" w:eastAsia="ro-RO"/>
        </w:rPr>
        <w:t>Evaluarea proiectelor depuse, Prezentarea rezultatelor evluarii, Desfasurarea procesului de selectie, Componenta comitetului de selectie si a comitetului de contestatii, Desfasurarea procedurilor de solutionare a contestatiilor, perioada si locatia de depu</w:t>
      </w:r>
      <w:r w:rsidR="00024CDF" w:rsidRPr="00D86EAF">
        <w:rPr>
          <w:rStyle w:val="FontStyle64"/>
          <w:rFonts w:ascii="Times New Roman" w:hAnsi="Times New Roman" w:cs="Times New Roman"/>
          <w:sz w:val="24"/>
          <w:szCs w:val="24"/>
          <w:lang w:val="ro-RO" w:eastAsia="ro-RO"/>
        </w:rPr>
        <w:t>n</w:t>
      </w:r>
      <w:r w:rsidR="000A13C9" w:rsidRPr="00D86EAF">
        <w:rPr>
          <w:rStyle w:val="FontStyle64"/>
          <w:rFonts w:ascii="Times New Roman" w:hAnsi="Times New Roman" w:cs="Times New Roman"/>
          <w:sz w:val="24"/>
          <w:szCs w:val="24"/>
          <w:lang w:val="ro-RO" w:eastAsia="ro-RO"/>
        </w:rPr>
        <w:t xml:space="preserve">ere a contestatiilor, comunicarea rezultatelor, Perioada de elaborare a raportului de solutionare a contestatiilor si a raportului de selectie, se regasesc in Anexa </w:t>
      </w:r>
      <w:r w:rsidR="000A13C9" w:rsidRPr="00D86EAF">
        <w:rPr>
          <w:rStyle w:val="FontStyle77"/>
          <w:rFonts w:ascii="Times New Roman" w:hAnsi="Times New Roman" w:cs="Times New Roman"/>
          <w:sz w:val="24"/>
          <w:szCs w:val="24"/>
          <w:lang w:val="ro-RO" w:eastAsia="ro-RO"/>
        </w:rPr>
        <w:t>„Procedura de eval</w:t>
      </w:r>
      <w:r w:rsidR="00056568" w:rsidRPr="00D86EAF">
        <w:rPr>
          <w:rStyle w:val="FontStyle77"/>
          <w:rFonts w:ascii="Times New Roman" w:hAnsi="Times New Roman" w:cs="Times New Roman"/>
          <w:sz w:val="24"/>
          <w:szCs w:val="24"/>
          <w:lang w:val="ro-RO" w:eastAsia="ro-RO"/>
        </w:rPr>
        <w:t>uare si selectie a proiectelor" la prezentul Ghid.</w:t>
      </w:r>
    </w:p>
    <w:p w:rsidR="00EC1747" w:rsidRPr="00D86EAF" w:rsidRDefault="00EC1747" w:rsidP="00DA005D">
      <w:pPr>
        <w:spacing w:line="276" w:lineRule="auto"/>
        <w:jc w:val="both"/>
        <w:rPr>
          <w:rFonts w:ascii="Times New Roman" w:hAnsi="Times New Roman" w:cs="Times New Roman"/>
        </w:rPr>
      </w:pPr>
    </w:p>
    <w:p w:rsidR="004162E2" w:rsidRPr="00D86EAF" w:rsidRDefault="004162E2" w:rsidP="00DA005D">
      <w:pPr>
        <w:pStyle w:val="Heading1"/>
        <w:numPr>
          <w:ilvl w:val="0"/>
          <w:numId w:val="4"/>
        </w:numPr>
        <w:spacing w:line="276" w:lineRule="auto"/>
        <w:rPr>
          <w:rFonts w:ascii="Times New Roman" w:hAnsi="Times New Roman"/>
        </w:rPr>
      </w:pPr>
      <w:bookmarkStart w:id="16" w:name="_Toc489441991"/>
      <w:r w:rsidRPr="00D86EAF">
        <w:rPr>
          <w:rFonts w:ascii="Times New Roman" w:hAnsi="Times New Roman"/>
        </w:rPr>
        <w:t>Valoarea sprijinului nerambursabil</w:t>
      </w:r>
      <w:bookmarkEnd w:id="16"/>
    </w:p>
    <w:p w:rsidR="00B6035F" w:rsidRPr="00D86EAF" w:rsidRDefault="00B6035F" w:rsidP="00DA005D">
      <w:pPr>
        <w:spacing w:line="276" w:lineRule="auto"/>
        <w:jc w:val="both"/>
        <w:rPr>
          <w:rFonts w:ascii="Times New Roman" w:hAnsi="Times New Roman" w:cs="Times New Roman"/>
        </w:rPr>
      </w:pPr>
    </w:p>
    <w:p w:rsidR="005D6727" w:rsidRPr="00D86EAF" w:rsidRDefault="00B6035F" w:rsidP="00DA005D">
      <w:pPr>
        <w:spacing w:line="276" w:lineRule="auto"/>
        <w:jc w:val="both"/>
        <w:rPr>
          <w:rFonts w:ascii="Times New Roman" w:hAnsi="Times New Roman" w:cs="Times New Roman"/>
          <w:b/>
          <w:bCs/>
        </w:rPr>
      </w:pPr>
      <w:r w:rsidRPr="00D86EAF">
        <w:rPr>
          <w:rFonts w:ascii="Times New Roman" w:hAnsi="Times New Roman" w:cs="Times New Roman"/>
          <w:b/>
          <w:bCs/>
          <w:lang w:val="ro-RO"/>
        </w:rPr>
        <w:t>Tipul sprijinului:</w:t>
      </w:r>
    </w:p>
    <w:p w:rsidR="005D6727" w:rsidRPr="00D86EAF" w:rsidRDefault="005D6727" w:rsidP="00DA005D">
      <w:pPr>
        <w:pStyle w:val="ListParagraph"/>
        <w:numPr>
          <w:ilvl w:val="0"/>
          <w:numId w:val="25"/>
        </w:numPr>
        <w:spacing w:line="276" w:lineRule="auto"/>
        <w:jc w:val="both"/>
        <w:rPr>
          <w:rFonts w:ascii="Times New Roman" w:hAnsi="Times New Roman" w:cs="Times New Roman"/>
          <w:bCs/>
        </w:rPr>
      </w:pPr>
      <w:r w:rsidRPr="00D86EAF">
        <w:rPr>
          <w:rFonts w:ascii="Times New Roman" w:hAnsi="Times New Roman" w:cs="Times New Roman"/>
          <w:bCs/>
        </w:rPr>
        <w:t>Rambursareacheltuieliloreligibilesuportateşiplătiteefectiv in conformitate cu prevederile art. 67 al Reg. (UE) nr. 1303/2013.</w:t>
      </w:r>
    </w:p>
    <w:p w:rsidR="005D6727" w:rsidRPr="00D86EAF" w:rsidRDefault="005D6727" w:rsidP="00DA005D">
      <w:pPr>
        <w:pStyle w:val="ListParagraph"/>
        <w:numPr>
          <w:ilvl w:val="0"/>
          <w:numId w:val="25"/>
        </w:numPr>
        <w:spacing w:line="276" w:lineRule="auto"/>
        <w:jc w:val="both"/>
        <w:rPr>
          <w:rFonts w:ascii="Times New Roman" w:hAnsi="Times New Roman" w:cs="Times New Roman"/>
          <w:bCs/>
        </w:rPr>
      </w:pPr>
      <w:r w:rsidRPr="00D86EAF">
        <w:rPr>
          <w:rFonts w:ascii="Times New Roman" w:hAnsi="Times New Roman" w:cs="Times New Roman"/>
          <w:bCs/>
        </w:rPr>
        <w:t>Plata înavans, cu condițiaconstituiriiuneigaranțiibancaresau a uneigaranțiiechivalentecorespunzătoareprocentului de 100% din valoareaavansului, înconformitate cu art. 45 (4) și art. 63 ale R. (UE) nr.1305/2013.</w:t>
      </w:r>
    </w:p>
    <w:p w:rsidR="005D6727" w:rsidRPr="00D86EAF" w:rsidRDefault="005D6727" w:rsidP="00DA005D">
      <w:pPr>
        <w:spacing w:line="276" w:lineRule="auto"/>
        <w:jc w:val="both"/>
        <w:rPr>
          <w:rFonts w:ascii="Times New Roman" w:hAnsi="Times New Roman" w:cs="Times New Roman"/>
          <w:b/>
          <w:bCs/>
          <w:lang w:val="ro-RO"/>
        </w:rPr>
      </w:pPr>
    </w:p>
    <w:p w:rsidR="003E1B84" w:rsidRPr="00D86EAF" w:rsidRDefault="003E1B84" w:rsidP="00DA005D">
      <w:pPr>
        <w:spacing w:line="276" w:lineRule="auto"/>
        <w:jc w:val="both"/>
        <w:rPr>
          <w:rFonts w:ascii="Times New Roman" w:hAnsi="Times New Roman" w:cs="Times New Roman"/>
          <w:b/>
          <w:bCs/>
        </w:rPr>
      </w:pPr>
      <w:r w:rsidRPr="00D86EAF">
        <w:rPr>
          <w:rFonts w:ascii="Times New Roman" w:hAnsi="Times New Roman" w:cs="Times New Roman"/>
          <w:b/>
          <w:bCs/>
          <w:lang w:val="ro-RO"/>
        </w:rPr>
        <w:t xml:space="preserve">Sprijinul </w:t>
      </w:r>
      <w:r w:rsidRPr="00D86EAF">
        <w:rPr>
          <w:rFonts w:ascii="Times New Roman" w:hAnsi="Times New Roman" w:cs="Times New Roman"/>
          <w:b/>
          <w:bCs/>
        </w:rPr>
        <w:t xml:space="preserve">public nerambursabil : </w:t>
      </w:r>
    </w:p>
    <w:p w:rsidR="002D3056" w:rsidRPr="00D86EAF" w:rsidRDefault="005D6727" w:rsidP="00DA005D">
      <w:pPr>
        <w:spacing w:line="276" w:lineRule="auto"/>
        <w:jc w:val="both"/>
        <w:rPr>
          <w:rFonts w:ascii="Times New Roman" w:hAnsi="Times New Roman" w:cs="Times New Roman"/>
        </w:rPr>
      </w:pPr>
      <w:r w:rsidRPr="00D86EAF">
        <w:rPr>
          <w:rFonts w:ascii="Times New Roman" w:hAnsi="Times New Roman" w:cs="Times New Roman"/>
        </w:rPr>
        <w:t xml:space="preserve">Valoareamaximă a sprijinuluieste de </w:t>
      </w:r>
      <w:commentRangeStart w:id="17"/>
      <w:r w:rsidR="00435509">
        <w:rPr>
          <w:rFonts w:ascii="Times New Roman" w:hAnsi="Times New Roman" w:cs="Times New Roman"/>
          <w:b/>
          <w:bCs/>
          <w:lang w:val="ro-RO"/>
        </w:rPr>
        <w:t xml:space="preserve">87.643,09 </w:t>
      </w:r>
      <w:commentRangeEnd w:id="17"/>
      <w:r w:rsidR="00435509">
        <w:rPr>
          <w:rStyle w:val="CommentReference"/>
        </w:rPr>
        <w:commentReference w:id="17"/>
      </w:r>
      <w:r w:rsidRPr="00D86EAF">
        <w:rPr>
          <w:rFonts w:ascii="Times New Roman" w:hAnsi="Times New Roman" w:cs="Times New Roman"/>
        </w:rPr>
        <w:t>de euro.</w:t>
      </w:r>
    </w:p>
    <w:p w:rsidR="005D574E" w:rsidRDefault="00D606ED" w:rsidP="00D606ED">
      <w:pPr>
        <w:spacing w:line="276" w:lineRule="auto"/>
        <w:jc w:val="both"/>
        <w:rPr>
          <w:rFonts w:ascii="Times New Roman" w:hAnsi="Times New Roman" w:cs="Times New Roman"/>
        </w:rPr>
      </w:pPr>
      <w:r w:rsidRPr="00D86EAF">
        <w:rPr>
          <w:rFonts w:ascii="Times New Roman" w:hAnsi="Times New Roman" w:cs="Times New Roman"/>
        </w:rPr>
        <w:t>Pondereasprijinuluinerambursabileste de 100% din totalulcheltuieliloreligibile. In cazul in care planul de proiect include, de asemenea, actiuni care sunt eligibile in cadrulaltormasuri/sub-masuri, acesteavorrespectaintensitatea maxima aferentasubmasurii/submasurilor din care fac parteoperatiunile, fara a depasivaloarea maxima de</w:t>
      </w:r>
      <w:r w:rsidR="004970B6">
        <w:rPr>
          <w:rFonts w:ascii="Times New Roman" w:hAnsi="Times New Roman" w:cs="Times New Roman"/>
        </w:rPr>
        <w:t xml:space="preserve">87.643,09 </w:t>
      </w:r>
    </w:p>
    <w:p w:rsidR="008A4553" w:rsidRPr="00D86EAF" w:rsidRDefault="00E878A4" w:rsidP="00D606ED">
      <w:pPr>
        <w:spacing w:line="276" w:lineRule="auto"/>
        <w:jc w:val="both"/>
        <w:rPr>
          <w:rFonts w:ascii="Times New Roman" w:hAnsi="Times New Roman" w:cs="Times New Roman"/>
        </w:rPr>
      </w:pPr>
      <w:r w:rsidRPr="00D86EAF">
        <w:rPr>
          <w:rFonts w:ascii="Times New Roman" w:hAnsi="Times New Roman" w:cs="Times New Roman"/>
        </w:rPr>
        <w:lastRenderedPageBreak/>
        <w:t>de euro</w:t>
      </w:r>
      <w:r w:rsidR="001823C5" w:rsidRPr="00D86EAF">
        <w:rPr>
          <w:rFonts w:ascii="Times New Roman" w:hAnsi="Times New Roman" w:cs="Times New Roman"/>
        </w:rPr>
        <w:t xml:space="preserve">. </w:t>
      </w:r>
    </w:p>
    <w:p w:rsidR="008A4553" w:rsidRPr="00D86EAF" w:rsidRDefault="008A4553" w:rsidP="008A4553">
      <w:pPr>
        <w:spacing w:line="276" w:lineRule="auto"/>
        <w:jc w:val="both"/>
        <w:rPr>
          <w:rFonts w:ascii="Times New Roman" w:hAnsi="Times New Roman" w:cs="Times New Roman"/>
          <w:b/>
          <w:bCs/>
          <w:lang w:val="pt-BR"/>
        </w:rPr>
      </w:pPr>
      <w:r w:rsidRPr="00D86EAF">
        <w:rPr>
          <w:rFonts w:ascii="Times New Roman" w:hAnsi="Times New Roman" w:cs="Times New Roman"/>
          <w:b/>
          <w:bCs/>
          <w:lang w:val="pt-BR"/>
        </w:rPr>
        <w:t xml:space="preserve">Pentrucheltuielilespecifice art. 35 alin. (2) lit. d) </w:t>
      </w:r>
      <w:r w:rsidRPr="00D86EAF">
        <w:rPr>
          <w:rFonts w:ascii="Times New Roman" w:hAnsi="Times New Roman" w:cs="Times New Roman"/>
          <w:b/>
          <w:bCs/>
          <w:lang w:val="ro-RO"/>
        </w:rPr>
        <w:t>și</w:t>
      </w:r>
      <w:r w:rsidRPr="00D86EAF">
        <w:rPr>
          <w:rFonts w:ascii="Times New Roman" w:hAnsi="Times New Roman" w:cs="Times New Roman"/>
          <w:b/>
          <w:bCs/>
          <w:lang w:val="pt-BR"/>
        </w:rPr>
        <w:t xml:space="preserve"> e) intensitateasprijinului este de 100%.</w:t>
      </w:r>
    </w:p>
    <w:p w:rsidR="008A4553" w:rsidRPr="00D86EAF" w:rsidRDefault="008A4553" w:rsidP="008A4553">
      <w:pPr>
        <w:spacing w:line="276" w:lineRule="auto"/>
        <w:jc w:val="both"/>
        <w:rPr>
          <w:rFonts w:ascii="Times New Roman" w:hAnsi="Times New Roman" w:cs="Times New Roman"/>
          <w:b/>
          <w:bCs/>
          <w:lang w:val="pt-BR"/>
        </w:rPr>
      </w:pPr>
      <w:r w:rsidRPr="00D86EAF">
        <w:rPr>
          <w:rFonts w:ascii="Times New Roman" w:hAnsi="Times New Roman" w:cs="Times New Roman"/>
          <w:b/>
          <w:bCs/>
          <w:lang w:val="pt-BR"/>
        </w:rPr>
        <w:t>Pentrucheltuielilespecifice art. 17 intensitateasprijinului este de maxim 50%. Pentruacesteinvestiții se vor acorda creșterile de intensitatecorespunzătoare, cu câte 20 de puncteprocentuale, înfuncție de tipul de operațiunevizat.</w:t>
      </w:r>
    </w:p>
    <w:p w:rsidR="00D606ED" w:rsidRPr="00D86EAF" w:rsidRDefault="00D606ED" w:rsidP="00D606ED">
      <w:pPr>
        <w:spacing w:line="276" w:lineRule="auto"/>
        <w:jc w:val="both"/>
        <w:rPr>
          <w:rFonts w:ascii="Times New Roman" w:hAnsi="Times New Roman" w:cs="Times New Roman"/>
        </w:rPr>
      </w:pPr>
    </w:p>
    <w:p w:rsidR="00D606ED" w:rsidRPr="00D86EAF" w:rsidRDefault="00D606ED" w:rsidP="00D606ED">
      <w:pPr>
        <w:spacing w:line="276" w:lineRule="auto"/>
        <w:jc w:val="both"/>
        <w:rPr>
          <w:rFonts w:ascii="Times New Roman" w:hAnsi="Times New Roman" w:cs="Times New Roman"/>
        </w:rPr>
      </w:pPr>
      <w:r w:rsidRPr="00D86EAF">
        <w:rPr>
          <w:rFonts w:ascii="Times New Roman" w:hAnsi="Times New Roman" w:cs="Times New Roman"/>
        </w:rPr>
        <w:t>Ca urmare, dacăStudiul/Planul de Marketing include acțiuni care sunt eligibileîncadrulaltorarticole se verificădacăactiunileprevăzute sunt înconformitate cu rata maximă a ajutoruluișisumeleaplicabileîncadrulacelorarticole</w:t>
      </w:r>
    </w:p>
    <w:p w:rsidR="005D6727" w:rsidRPr="00D86EAF" w:rsidRDefault="00E878A4" w:rsidP="00DA005D">
      <w:pPr>
        <w:spacing w:line="276" w:lineRule="auto"/>
        <w:jc w:val="both"/>
        <w:rPr>
          <w:rFonts w:ascii="Times New Roman" w:hAnsi="Times New Roman" w:cs="Times New Roman"/>
        </w:rPr>
      </w:pPr>
      <w:r w:rsidRPr="00D86EAF">
        <w:rPr>
          <w:rFonts w:ascii="Times New Roman" w:hAnsi="Times New Roman" w:cs="Times New Roman"/>
        </w:rPr>
        <w:t>Practic,</w:t>
      </w:r>
      <w:r w:rsidR="005D6727" w:rsidRPr="00D86EAF">
        <w:rPr>
          <w:rFonts w:ascii="Times New Roman" w:hAnsi="Times New Roman" w:cs="Times New Roman"/>
        </w:rPr>
        <w:t>atuncicosturile sunt acoperite din prezentamasura M5/3A, înconformitate cu rata maximă a ajutoruluișisumeleaplicabileîncadrulacelormăsuri. Cu toateacestea, valoareamaximă a cheltuieliloreligibileîncadrulaltormăsuri nu vadepășivaloareamaximăacordatăîncadrulmăsurii M5/3A.</w:t>
      </w:r>
    </w:p>
    <w:p w:rsidR="00886755" w:rsidRPr="00D86EAF" w:rsidRDefault="00886755" w:rsidP="00DA005D">
      <w:pPr>
        <w:spacing w:line="276" w:lineRule="auto"/>
        <w:jc w:val="both"/>
        <w:rPr>
          <w:rFonts w:ascii="Times New Roman" w:hAnsi="Times New Roman" w:cs="Times New Roman"/>
          <w:b/>
        </w:rPr>
      </w:pPr>
    </w:p>
    <w:p w:rsidR="005D6727" w:rsidRPr="00D86EAF" w:rsidRDefault="005D6727" w:rsidP="00DA005D">
      <w:pPr>
        <w:spacing w:line="276" w:lineRule="auto"/>
        <w:jc w:val="both"/>
        <w:rPr>
          <w:rFonts w:ascii="Times New Roman" w:hAnsi="Times New Roman" w:cs="Times New Roman"/>
          <w:b/>
        </w:rPr>
      </w:pPr>
      <w:r w:rsidRPr="00D86EAF">
        <w:rPr>
          <w:rFonts w:ascii="Times New Roman" w:hAnsi="Times New Roman" w:cs="Times New Roman"/>
          <w:b/>
        </w:rPr>
        <w:t>Costurile de funcţionare a cooperării nu vordepăși 20% din valoareamaximă a sprijinuluiacordat pe proiectdepus.</w:t>
      </w:r>
    </w:p>
    <w:p w:rsidR="005D6727" w:rsidRPr="00D86EAF" w:rsidRDefault="005D6727" w:rsidP="00DA005D">
      <w:pPr>
        <w:spacing w:line="276" w:lineRule="auto"/>
        <w:jc w:val="both"/>
        <w:rPr>
          <w:rFonts w:ascii="Times New Roman" w:hAnsi="Times New Roman" w:cs="Times New Roman"/>
          <w:b/>
        </w:rPr>
      </w:pPr>
    </w:p>
    <w:p w:rsidR="005D6727" w:rsidRPr="00D86EAF" w:rsidRDefault="005D6727" w:rsidP="00DA005D">
      <w:pPr>
        <w:spacing w:line="276" w:lineRule="auto"/>
        <w:jc w:val="both"/>
        <w:rPr>
          <w:rFonts w:ascii="Times New Roman" w:hAnsi="Times New Roman" w:cs="Times New Roman"/>
        </w:rPr>
      </w:pPr>
      <w:r w:rsidRPr="00D86EAF">
        <w:rPr>
          <w:rFonts w:ascii="Times New Roman" w:hAnsi="Times New Roman" w:cs="Times New Roman"/>
        </w:rPr>
        <w:t>Valoareasprijinuluisolicitattrebuiesă fie justificatășicorelată cu complexitateaproiectului, cantitatea de produsecomercializateși cu valoareaadăugatăgenerată de acestadupăimplementare. De exemplu, nu estejustificatăsolicitareaunuisprijin de 89.221 de euro pentru un proiect care dupăimplementarepropunecomercializarea a 200 kg produse lactate prinlanțscurt / piațălocală. Acest aspect se vadetaliaînplanul de marketing.</w:t>
      </w:r>
    </w:p>
    <w:p w:rsidR="005D6727" w:rsidRPr="00D86EAF" w:rsidRDefault="005D6727" w:rsidP="00DA005D">
      <w:pPr>
        <w:spacing w:line="276" w:lineRule="auto"/>
        <w:jc w:val="both"/>
        <w:rPr>
          <w:rFonts w:ascii="Times New Roman" w:hAnsi="Times New Roman" w:cs="Times New Roman"/>
        </w:rPr>
      </w:pPr>
    </w:p>
    <w:p w:rsidR="009307AA" w:rsidRPr="00D86EAF" w:rsidRDefault="009307AA" w:rsidP="00DA005D">
      <w:pPr>
        <w:spacing w:line="276" w:lineRule="auto"/>
        <w:jc w:val="both"/>
        <w:rPr>
          <w:rFonts w:ascii="Times New Roman" w:hAnsi="Times New Roman" w:cs="Times New Roman"/>
        </w:rPr>
      </w:pPr>
      <w:r w:rsidRPr="00D86EAF">
        <w:rPr>
          <w:rFonts w:ascii="Times New Roman" w:hAnsi="Times New Roman" w:cs="Times New Roman"/>
        </w:rPr>
        <w:t>Înconformitate cu prevederile art. 60 din Regulamentul (CE) nr. 1306/ 2013, „nu sunt eligibilisolicitanții/ beneficiarii care au creatîn mod artificial condiţiilenecesarepentru a beneficia de finanțareîncadrulmăsurilor PNDR 2014-2020”.</w:t>
      </w:r>
    </w:p>
    <w:p w:rsidR="0007405B" w:rsidRPr="00D86EAF" w:rsidRDefault="0007405B" w:rsidP="00DA005D">
      <w:pPr>
        <w:spacing w:line="276" w:lineRule="auto"/>
        <w:jc w:val="both"/>
        <w:rPr>
          <w:rFonts w:ascii="Times New Roman" w:hAnsi="Times New Roman" w:cs="Times New Roman"/>
        </w:rPr>
      </w:pPr>
      <w:r w:rsidRPr="00D86EAF">
        <w:rPr>
          <w:rFonts w:ascii="Times New Roman" w:hAnsi="Times New Roman" w:cs="Times New Roman"/>
        </w:rPr>
        <w:t>Înacestsens, vărecomandămsăstudiaţianexele la GhidurileSolicitanțiloraferentesubmăsurilor 4.1/4.1a și 4.2/4.2a din PNDR 2014-2020, anexececuprindinstructiuniprivindevitareacreării de conditii</w:t>
      </w:r>
      <w:r w:rsidR="00EB2678" w:rsidRPr="00D86EAF">
        <w:rPr>
          <w:rFonts w:ascii="Times New Roman" w:hAnsi="Times New Roman" w:cs="Times New Roman"/>
        </w:rPr>
        <w:t xml:space="preserve"> artificial </w:t>
      </w:r>
      <w:r w:rsidRPr="00D86EAF">
        <w:rPr>
          <w:rFonts w:ascii="Times New Roman" w:hAnsi="Times New Roman" w:cs="Times New Roman"/>
        </w:rPr>
        <w:t>înaccesarea PNDR 2014-2020.</w:t>
      </w:r>
    </w:p>
    <w:p w:rsidR="0007405B" w:rsidRPr="00D86EAF" w:rsidRDefault="00EB4A3C" w:rsidP="00DA005D">
      <w:pPr>
        <w:spacing w:line="276" w:lineRule="auto"/>
        <w:jc w:val="both"/>
        <w:rPr>
          <w:rFonts w:ascii="Times New Roman" w:hAnsi="Times New Roman" w:cs="Times New Roman"/>
        </w:rPr>
      </w:pPr>
      <w:r w:rsidRPr="00D86EAF">
        <w:rPr>
          <w:rFonts w:ascii="Times New Roman" w:hAnsi="Times New Roman" w:cs="Times New Roman"/>
        </w:rPr>
        <w:t xml:space="preserve">Fiecareproiectprin care se </w:t>
      </w:r>
      <w:r w:rsidR="00EB2678" w:rsidRPr="00D86EAF">
        <w:rPr>
          <w:rFonts w:ascii="Times New Roman" w:hAnsi="Times New Roman" w:cs="Times New Roman"/>
        </w:rPr>
        <w:t xml:space="preserve">solicit </w:t>
      </w:r>
      <w:r w:rsidRPr="00D86EAF">
        <w:rPr>
          <w:rFonts w:ascii="Times New Roman" w:hAnsi="Times New Roman" w:cs="Times New Roman"/>
        </w:rPr>
        <w:t>finanțareprin FEADR, esteverificatînceeacepriveșteeventualacreare de condițiiartificialeînfiecare din etapeleprocedurale pe care le vaparcurgeacesta. Dacă pe parcursuloricăreidintreacesteetapeprocedurale, se identificăcrearea de condițiiartificiale, se voraplicamăsurileșicorecțiilefinanciarecorespunzătoare (respingere CF/ debit total/ debit parțialdupăcaz).</w:t>
      </w:r>
    </w:p>
    <w:p w:rsidR="00F347FD" w:rsidRPr="00D86EAF" w:rsidRDefault="0007405B" w:rsidP="00DA005D">
      <w:pPr>
        <w:spacing w:line="276" w:lineRule="auto"/>
        <w:jc w:val="both"/>
        <w:rPr>
          <w:rFonts w:ascii="Times New Roman" w:hAnsi="Times New Roman" w:cs="Times New Roman"/>
        </w:rPr>
      </w:pPr>
      <w:r w:rsidRPr="00D86EAF">
        <w:rPr>
          <w:rFonts w:ascii="Times New Roman" w:hAnsi="Times New Roman" w:cs="Times New Roman"/>
        </w:rPr>
        <w:t>Însituaţiaîn care neîndeplinireaobligaţiilor</w:t>
      </w:r>
      <w:r w:rsidR="00EB2678" w:rsidRPr="00D86EAF">
        <w:rPr>
          <w:rFonts w:ascii="Times New Roman" w:hAnsi="Times New Roman" w:cs="Times New Roman"/>
        </w:rPr>
        <w:t xml:space="preserve"> contractual </w:t>
      </w:r>
      <w:r w:rsidRPr="00D86EAF">
        <w:rPr>
          <w:rFonts w:ascii="Times New Roman" w:hAnsi="Times New Roman" w:cs="Times New Roman"/>
        </w:rPr>
        <w:t>afecteazăeligibilitateaproiectuluisaucondiţiile de selectare care ar fi determinatnefinanțareaacestuia, recuperareasprijinuluifinanciar se realizează integral.</w:t>
      </w:r>
    </w:p>
    <w:p w:rsidR="0007405B" w:rsidRPr="00D86EAF" w:rsidRDefault="0007405B" w:rsidP="00DA005D">
      <w:pPr>
        <w:spacing w:line="276" w:lineRule="auto"/>
        <w:jc w:val="both"/>
        <w:rPr>
          <w:rFonts w:ascii="Times New Roman" w:hAnsi="Times New Roman" w:cs="Times New Roman"/>
        </w:rPr>
      </w:pPr>
    </w:p>
    <w:p w:rsidR="00B46EE7" w:rsidRPr="00D86EAF" w:rsidRDefault="006F4502" w:rsidP="00DA005D">
      <w:pPr>
        <w:pStyle w:val="Heading1"/>
        <w:spacing w:line="276" w:lineRule="auto"/>
        <w:rPr>
          <w:rStyle w:val="FontStyle76"/>
          <w:rFonts w:ascii="Times New Roman" w:hAnsi="Times New Roman" w:cs="Times New Roman"/>
          <w:sz w:val="24"/>
          <w:szCs w:val="24"/>
        </w:rPr>
      </w:pPr>
      <w:bookmarkStart w:id="18" w:name="_Toc489441992"/>
      <w:r w:rsidRPr="00D86EAF">
        <w:rPr>
          <w:rStyle w:val="FontStyle76"/>
          <w:rFonts w:ascii="Times New Roman" w:hAnsi="Times New Roman" w:cs="Times New Roman"/>
          <w:b/>
          <w:sz w:val="24"/>
          <w:szCs w:val="24"/>
        </w:rPr>
        <w:t>9.</w:t>
      </w:r>
      <w:r w:rsidR="003009CD" w:rsidRPr="00D86EAF">
        <w:rPr>
          <w:rStyle w:val="FontStyle76"/>
          <w:rFonts w:ascii="Times New Roman" w:hAnsi="Times New Roman" w:cs="Times New Roman"/>
          <w:b/>
          <w:sz w:val="24"/>
          <w:szCs w:val="24"/>
        </w:rPr>
        <w:t>Completarea, depunerea si verificarea dosarului cererii de finantare</w:t>
      </w:r>
      <w:bookmarkEnd w:id="18"/>
    </w:p>
    <w:p w:rsidR="00EF563C" w:rsidRPr="00D86EAF" w:rsidRDefault="00EF563C" w:rsidP="00DA005D">
      <w:pPr>
        <w:pStyle w:val="Style15"/>
        <w:widowControl/>
        <w:spacing w:before="29" w:line="276" w:lineRule="auto"/>
        <w:rPr>
          <w:rStyle w:val="FontStyle75"/>
          <w:rFonts w:ascii="Times New Roman" w:hAnsi="Times New Roman" w:cs="Times New Roman"/>
          <w:sz w:val="24"/>
          <w:szCs w:val="24"/>
          <w:lang w:val="ro-RO" w:eastAsia="ro-RO"/>
        </w:rPr>
      </w:pPr>
    </w:p>
    <w:p w:rsidR="00522753" w:rsidRPr="00D86EAF" w:rsidRDefault="00522753" w:rsidP="00DA005D">
      <w:pPr>
        <w:pStyle w:val="Style15"/>
        <w:widowControl/>
        <w:spacing w:before="29" w:line="276" w:lineRule="auto"/>
        <w:rPr>
          <w:rStyle w:val="FontStyle75"/>
          <w:rFonts w:ascii="Times New Roman" w:hAnsi="Times New Roman" w:cs="Times New Roman"/>
          <w:sz w:val="24"/>
          <w:szCs w:val="24"/>
          <w:lang w:val="ro-RO" w:eastAsia="ro-RO"/>
        </w:rPr>
      </w:pPr>
      <w:r w:rsidRPr="00D86EAF">
        <w:rPr>
          <w:rStyle w:val="FontStyle75"/>
          <w:rFonts w:ascii="Times New Roman" w:hAnsi="Times New Roman" w:cs="Times New Roman"/>
          <w:sz w:val="24"/>
          <w:szCs w:val="24"/>
          <w:lang w:val="ro-RO" w:eastAsia="ro-RO"/>
        </w:rPr>
        <w:lastRenderedPageBreak/>
        <w:t xml:space="preserve">Dosarul Cererii de Finanţare conţine Cererea de Finanţare însoţită de anexele tehnice şi administrative, conform listei documentelor </w:t>
      </w:r>
      <w:r w:rsidR="005342FB" w:rsidRPr="00D86EAF">
        <w:rPr>
          <w:rStyle w:val="FontStyle75"/>
          <w:rFonts w:ascii="Times New Roman" w:hAnsi="Times New Roman" w:cs="Times New Roman"/>
          <w:sz w:val="24"/>
          <w:szCs w:val="24"/>
          <w:lang w:val="ro-RO" w:eastAsia="ro-RO"/>
        </w:rPr>
        <w:t xml:space="preserve">din </w:t>
      </w:r>
      <w:r w:rsidRPr="00D86EAF">
        <w:rPr>
          <w:rStyle w:val="FontStyle75"/>
          <w:rFonts w:ascii="Times New Roman" w:hAnsi="Times New Roman" w:cs="Times New Roman"/>
          <w:sz w:val="24"/>
          <w:szCs w:val="24"/>
          <w:lang w:val="ro-RO" w:eastAsia="ro-RO"/>
        </w:rPr>
        <w:t>prezentul Ghid, legate într-un singur dosar, astfel încât să nu permită detaşarea şi/sau înlocuirea acestora.</w:t>
      </w:r>
    </w:p>
    <w:p w:rsidR="00886755" w:rsidRPr="00D86EAF" w:rsidRDefault="00886755" w:rsidP="00DA005D">
      <w:pPr>
        <w:pStyle w:val="Style15"/>
        <w:widowControl/>
        <w:spacing w:before="120" w:line="276" w:lineRule="auto"/>
        <w:rPr>
          <w:rStyle w:val="FontStyle75"/>
          <w:rFonts w:ascii="Times New Roman" w:hAnsi="Times New Roman" w:cs="Times New Roman"/>
          <w:sz w:val="24"/>
          <w:szCs w:val="24"/>
          <w:lang w:val="ro-RO" w:eastAsia="ro-RO"/>
        </w:rPr>
      </w:pPr>
    </w:p>
    <w:p w:rsidR="00522753" w:rsidRPr="00D86EAF" w:rsidRDefault="00522753" w:rsidP="00DA005D">
      <w:pPr>
        <w:pStyle w:val="Style15"/>
        <w:widowControl/>
        <w:spacing w:before="120" w:line="276" w:lineRule="auto"/>
        <w:rPr>
          <w:rStyle w:val="FontStyle75"/>
          <w:rFonts w:ascii="Times New Roman" w:hAnsi="Times New Roman" w:cs="Times New Roman"/>
          <w:sz w:val="24"/>
          <w:szCs w:val="24"/>
          <w:lang w:val="ro-RO" w:eastAsia="ro-RO"/>
        </w:rPr>
      </w:pPr>
      <w:r w:rsidRPr="00D86EAF">
        <w:rPr>
          <w:rStyle w:val="FontStyle75"/>
          <w:rFonts w:ascii="Times New Roman" w:hAnsi="Times New Roman" w:cs="Times New Roman"/>
          <w:sz w:val="24"/>
          <w:szCs w:val="24"/>
          <w:lang w:val="ro-RO" w:eastAsia="ro-RO"/>
        </w:rPr>
        <w:t xml:space="preserve">Cererea de finanţare utilizata de solicitanţi </w:t>
      </w:r>
      <w:r w:rsidR="005342FB" w:rsidRPr="00D86EAF">
        <w:rPr>
          <w:rStyle w:val="FontStyle75"/>
          <w:rFonts w:ascii="Times New Roman" w:hAnsi="Times New Roman" w:cs="Times New Roman"/>
          <w:sz w:val="24"/>
          <w:szCs w:val="24"/>
          <w:lang w:val="ro-RO" w:eastAsia="ro-RO"/>
        </w:rPr>
        <w:t>este cea disponibila</w:t>
      </w:r>
      <w:r w:rsidRPr="00D86EAF">
        <w:rPr>
          <w:rStyle w:val="FontStyle75"/>
          <w:rFonts w:ascii="Times New Roman" w:hAnsi="Times New Roman" w:cs="Times New Roman"/>
          <w:sz w:val="24"/>
          <w:szCs w:val="24"/>
          <w:lang w:val="ro-RO" w:eastAsia="ro-RO"/>
        </w:rPr>
        <w:t xml:space="preserve"> pe site-ul GAL </w:t>
      </w:r>
      <w:r w:rsidR="004936C5" w:rsidRPr="00D86EAF">
        <w:rPr>
          <w:rStyle w:val="FontStyle75"/>
          <w:rFonts w:ascii="Times New Roman" w:hAnsi="Times New Roman" w:cs="Times New Roman"/>
          <w:sz w:val="24"/>
          <w:szCs w:val="24"/>
          <w:lang w:val="ro-RO" w:eastAsia="ro-RO"/>
        </w:rPr>
        <w:t xml:space="preserve">ADA KALEH </w:t>
      </w:r>
      <w:r w:rsidR="001307CE" w:rsidRPr="00D86EAF">
        <w:rPr>
          <w:rStyle w:val="FontStyle75"/>
          <w:rFonts w:ascii="Times New Roman" w:hAnsi="Times New Roman" w:cs="Times New Roman"/>
          <w:sz w:val="24"/>
          <w:szCs w:val="24"/>
          <w:lang w:val="ro-RO" w:eastAsia="ro-RO"/>
        </w:rPr>
        <w:t xml:space="preserve">la momentul lansarii apelului de selectie. </w:t>
      </w:r>
    </w:p>
    <w:p w:rsidR="00522753" w:rsidRPr="00D86EAF" w:rsidRDefault="00522753" w:rsidP="00DA005D">
      <w:pPr>
        <w:pStyle w:val="Style13"/>
        <w:widowControl/>
        <w:spacing w:before="197" w:line="276" w:lineRule="auto"/>
        <w:rPr>
          <w:rStyle w:val="FontStyle66"/>
          <w:rFonts w:ascii="Times New Roman" w:hAnsi="Times New Roman" w:cs="Times New Roman"/>
          <w:sz w:val="24"/>
          <w:szCs w:val="24"/>
          <w:lang w:val="ro-RO" w:eastAsia="ro-RO"/>
        </w:rPr>
      </w:pPr>
      <w:r w:rsidRPr="00D86EAF">
        <w:rPr>
          <w:rStyle w:val="FontStyle66"/>
          <w:rFonts w:ascii="Times New Roman" w:hAnsi="Times New Roman" w:cs="Times New Roman"/>
          <w:sz w:val="24"/>
          <w:szCs w:val="24"/>
          <w:lang w:val="ro-RO" w:eastAsia="ro-RO"/>
        </w:rPr>
        <w:t>Completarea Cererii de Finanţare</w:t>
      </w:r>
    </w:p>
    <w:p w:rsidR="00522753" w:rsidRPr="00D86EAF" w:rsidRDefault="00522753" w:rsidP="00DA005D">
      <w:pPr>
        <w:spacing w:line="276" w:lineRule="auto"/>
        <w:jc w:val="both"/>
        <w:rPr>
          <w:rFonts w:ascii="Times New Roman" w:hAnsi="Times New Roman" w:cs="Times New Roman"/>
        </w:rPr>
      </w:pPr>
    </w:p>
    <w:p w:rsidR="00522753" w:rsidRPr="00D86EAF" w:rsidRDefault="00522753" w:rsidP="00DA005D">
      <w:pPr>
        <w:spacing w:line="276" w:lineRule="auto"/>
        <w:jc w:val="both"/>
        <w:rPr>
          <w:rFonts w:ascii="Times New Roman" w:hAnsi="Times New Roman" w:cs="Times New Roman"/>
        </w:rPr>
      </w:pPr>
      <w:r w:rsidRPr="00D86EAF">
        <w:rPr>
          <w:rFonts w:ascii="Times New Roman" w:hAnsi="Times New Roman" w:cs="Times New Roman"/>
        </w:rPr>
        <w:t>Cererea de Finanţare se varedacta pe calculator, înlimbaromânăşitrebuieînsoţită de anexeleprevăzuteînmodelul standard. AnexeleCererii de finanţare fac parteintegrantă din aceasta. Documenteleobligatorii de anexat la momentuldepuneriicererii de finanţarevor fi celeprecizateînmodelul-cadru.</w:t>
      </w:r>
    </w:p>
    <w:p w:rsidR="00522753" w:rsidRPr="00D86EAF" w:rsidRDefault="00522753" w:rsidP="00DA005D">
      <w:pPr>
        <w:spacing w:line="276" w:lineRule="auto"/>
        <w:jc w:val="both"/>
        <w:rPr>
          <w:rFonts w:ascii="Times New Roman" w:hAnsi="Times New Roman" w:cs="Times New Roman"/>
        </w:rPr>
      </w:pPr>
      <w:r w:rsidRPr="00D86EAF">
        <w:rPr>
          <w:rFonts w:ascii="Times New Roman" w:hAnsi="Times New Roman" w:cs="Times New Roman"/>
        </w:rPr>
        <w:t>CompletareaCererii de Finanţare, inclusiv a anexeloracesteia, se va face conform modelului stand</w:t>
      </w:r>
      <w:r w:rsidRPr="00D86EAF">
        <w:rPr>
          <w:rStyle w:val="FontStyle75"/>
          <w:rFonts w:ascii="Times New Roman" w:hAnsi="Times New Roman" w:cs="Times New Roman"/>
          <w:sz w:val="24"/>
          <w:szCs w:val="24"/>
          <w:lang w:val="ro-RO" w:eastAsia="ro-RO"/>
        </w:rPr>
        <w:t xml:space="preserve">ard de pe site-ul GAL </w:t>
      </w:r>
      <w:r w:rsidR="004936C5" w:rsidRPr="00D86EAF">
        <w:rPr>
          <w:rStyle w:val="FontStyle75"/>
          <w:rFonts w:ascii="Times New Roman" w:hAnsi="Times New Roman" w:cs="Times New Roman"/>
          <w:sz w:val="24"/>
          <w:szCs w:val="24"/>
          <w:lang w:val="ro-RO" w:eastAsia="ro-RO"/>
        </w:rPr>
        <w:t>ADA KALEH</w:t>
      </w:r>
      <w:r w:rsidRPr="00D86EAF">
        <w:rPr>
          <w:rStyle w:val="FontStyle75"/>
          <w:rFonts w:ascii="Times New Roman" w:hAnsi="Times New Roman" w:cs="Times New Roman"/>
          <w:sz w:val="24"/>
          <w:szCs w:val="24"/>
          <w:lang w:val="ro-RO" w:eastAsia="ro-RO"/>
        </w:rPr>
        <w:t xml:space="preserve"> existente in momentul lansarii apelului de selectie. Modificarea modelului standard (eliminarea, renumerotarea secţiunilor, anexarea documentelor suport în altă ordine decât cea specificată etc.) poate conduce la respingerea Dosarului Cererii de Finanţare pe motiv de neconformitate administrativă.</w:t>
      </w:r>
    </w:p>
    <w:p w:rsidR="00522753" w:rsidRPr="00D86EAF" w:rsidRDefault="00522753" w:rsidP="00DA005D">
      <w:pPr>
        <w:pStyle w:val="Style15"/>
        <w:widowControl/>
        <w:spacing w:before="5" w:line="276" w:lineRule="auto"/>
        <w:rPr>
          <w:rStyle w:val="FontStyle75"/>
          <w:rFonts w:ascii="Times New Roman" w:hAnsi="Times New Roman" w:cs="Times New Roman"/>
          <w:sz w:val="24"/>
          <w:szCs w:val="24"/>
          <w:lang w:val="ro-RO" w:eastAsia="ro-RO"/>
        </w:rPr>
      </w:pPr>
      <w:r w:rsidRPr="00D86EAF">
        <w:rPr>
          <w:rStyle w:val="FontStyle75"/>
          <w:rFonts w:ascii="Times New Roman" w:hAnsi="Times New Roman" w:cs="Times New Roman"/>
          <w:sz w:val="24"/>
          <w:szCs w:val="24"/>
          <w:lang w:val="ro-RO" w:eastAsia="ro-RO"/>
        </w:rPr>
        <w:t xml:space="preserve">Cererea de Finanţare trebuie completată într-un mod clar şi coerent pentru a înlesni procesul de evaluare a acesteia. În acest sens, se vor furniza numai informaţiile necesare şi relevante, care vor preciza modul în care va fi atins scopul proiectului, avantajele ce vor rezulta din implementarea acestuia şi în ce măsură proiectul contribuie la realizarea obiectivelor Strategiei de Dezvoltare Locala a GAL </w:t>
      </w:r>
      <w:r w:rsidR="004936C5" w:rsidRPr="00D86EAF">
        <w:rPr>
          <w:rStyle w:val="FontStyle75"/>
          <w:rFonts w:ascii="Times New Roman" w:hAnsi="Times New Roman" w:cs="Times New Roman"/>
          <w:sz w:val="24"/>
          <w:szCs w:val="24"/>
          <w:lang w:val="ro-RO" w:eastAsia="ro-RO"/>
        </w:rPr>
        <w:t>ADA KALEH</w:t>
      </w:r>
      <w:r w:rsidR="00072B5F" w:rsidRPr="00D86EAF">
        <w:rPr>
          <w:rStyle w:val="FontStyle75"/>
          <w:rFonts w:ascii="Times New Roman" w:hAnsi="Times New Roman" w:cs="Times New Roman"/>
          <w:sz w:val="24"/>
          <w:szCs w:val="24"/>
          <w:lang w:val="ro-RO" w:eastAsia="ro-RO"/>
        </w:rPr>
        <w:t>.</w:t>
      </w:r>
      <w:r w:rsidRPr="00D86EAF">
        <w:rPr>
          <w:rStyle w:val="FontStyle75"/>
          <w:rFonts w:ascii="Times New Roman" w:hAnsi="Times New Roman" w:cs="Times New Roman"/>
          <w:sz w:val="24"/>
          <w:szCs w:val="24"/>
          <w:lang w:val="ro-RO" w:eastAsia="ro-RO"/>
        </w:rPr>
        <w:t xml:space="preserve"> Nu sunt acceptate C</w:t>
      </w:r>
      <w:r w:rsidR="005342FB" w:rsidRPr="00D86EAF">
        <w:rPr>
          <w:rStyle w:val="FontStyle75"/>
          <w:rFonts w:ascii="Times New Roman" w:hAnsi="Times New Roman" w:cs="Times New Roman"/>
          <w:sz w:val="24"/>
          <w:szCs w:val="24"/>
          <w:lang w:val="ro-RO" w:eastAsia="ro-RO"/>
        </w:rPr>
        <w:t>e</w:t>
      </w:r>
      <w:r w:rsidRPr="00D86EAF">
        <w:rPr>
          <w:rStyle w:val="FontStyle75"/>
          <w:rFonts w:ascii="Times New Roman" w:hAnsi="Times New Roman" w:cs="Times New Roman"/>
          <w:sz w:val="24"/>
          <w:szCs w:val="24"/>
          <w:lang w:val="ro-RO" w:eastAsia="ro-RO"/>
        </w:rPr>
        <w:t>rerile de finantare completate de mana!</w:t>
      </w:r>
    </w:p>
    <w:p w:rsidR="00497763" w:rsidRPr="00D86EAF" w:rsidRDefault="00522753" w:rsidP="00DA005D">
      <w:pPr>
        <w:pStyle w:val="Style15"/>
        <w:widowControl/>
        <w:spacing w:before="5" w:line="276" w:lineRule="auto"/>
        <w:rPr>
          <w:rStyle w:val="FontStyle75"/>
          <w:rFonts w:ascii="Times New Roman" w:hAnsi="Times New Roman" w:cs="Times New Roman"/>
          <w:sz w:val="24"/>
          <w:szCs w:val="24"/>
          <w:lang w:val="ro-RO" w:eastAsia="ro-RO"/>
        </w:rPr>
      </w:pPr>
      <w:r w:rsidRPr="00D86EAF">
        <w:rPr>
          <w:rStyle w:val="FontStyle75"/>
          <w:rFonts w:ascii="Times New Roman" w:hAnsi="Times New Roman" w:cs="Times New Roman"/>
          <w:sz w:val="24"/>
          <w:szCs w:val="24"/>
          <w:lang w:val="ro-RO" w:eastAsia="ro-RO"/>
        </w:rPr>
        <w:t>Compartimentul tehnic al GAL asigură suportul necesar solicitanţilor pentru completarea cererilor de finanţare, privind aspectele de conformitate pe care aceştia trebuie să le îndeplinească.</w:t>
      </w:r>
    </w:p>
    <w:p w:rsidR="00522753" w:rsidRPr="00D86EAF" w:rsidRDefault="00522753" w:rsidP="00DA005D">
      <w:pPr>
        <w:pStyle w:val="Style15"/>
        <w:widowControl/>
        <w:spacing w:before="5" w:line="276" w:lineRule="auto"/>
        <w:rPr>
          <w:rStyle w:val="FontStyle75"/>
          <w:rFonts w:ascii="Times New Roman" w:hAnsi="Times New Roman" w:cs="Times New Roman"/>
          <w:sz w:val="24"/>
          <w:szCs w:val="24"/>
          <w:lang w:val="ro-RO" w:eastAsia="ro-RO"/>
        </w:rPr>
      </w:pPr>
      <w:r w:rsidRPr="00D86EAF">
        <w:rPr>
          <w:rStyle w:val="FontStyle75"/>
          <w:rFonts w:ascii="Times New Roman" w:hAnsi="Times New Roman" w:cs="Times New Roman"/>
          <w:sz w:val="24"/>
          <w:szCs w:val="24"/>
          <w:lang w:val="ro-RO" w:eastAsia="ro-RO"/>
        </w:rPr>
        <w:t xml:space="preserve">Responsabilitatea completării cererii de finanţare în conformitate cu </w:t>
      </w:r>
      <w:r w:rsidR="00420247" w:rsidRPr="00D86EAF">
        <w:rPr>
          <w:rStyle w:val="FontStyle75"/>
          <w:rFonts w:ascii="Times New Roman" w:hAnsi="Times New Roman" w:cs="Times New Roman"/>
          <w:sz w:val="24"/>
          <w:szCs w:val="24"/>
          <w:lang w:val="ro-RO" w:eastAsia="ro-RO"/>
        </w:rPr>
        <w:t>cerintele din ghid</w:t>
      </w:r>
      <w:r w:rsidRPr="00D86EAF">
        <w:rPr>
          <w:rStyle w:val="FontStyle75"/>
          <w:rFonts w:ascii="Times New Roman" w:hAnsi="Times New Roman" w:cs="Times New Roman"/>
          <w:sz w:val="24"/>
          <w:szCs w:val="24"/>
          <w:lang w:val="ro-RO" w:eastAsia="ro-RO"/>
        </w:rPr>
        <w:t xml:space="preserve"> aparţine solicitantului.</w:t>
      </w:r>
    </w:p>
    <w:p w:rsidR="00D329B9" w:rsidRPr="00D86EAF" w:rsidRDefault="00D329B9" w:rsidP="00DA005D">
      <w:pPr>
        <w:pStyle w:val="Style15"/>
        <w:spacing w:before="5" w:line="276" w:lineRule="auto"/>
        <w:rPr>
          <w:rStyle w:val="FontStyle75"/>
          <w:rFonts w:ascii="Times New Roman" w:hAnsi="Times New Roman" w:cs="Times New Roman"/>
          <w:sz w:val="24"/>
          <w:szCs w:val="24"/>
          <w:lang w:val="ro-RO" w:eastAsia="ro-RO"/>
        </w:rPr>
      </w:pPr>
      <w:r w:rsidRPr="00D86EAF">
        <w:rPr>
          <w:rStyle w:val="FontStyle75"/>
          <w:rFonts w:ascii="Times New Roman" w:hAnsi="Times New Roman" w:cs="Times New Roman"/>
          <w:b/>
          <w:sz w:val="24"/>
          <w:szCs w:val="24"/>
          <w:lang w:val="ro-RO" w:eastAsia="ro-RO"/>
        </w:rPr>
        <w:t>Atenţie!</w:t>
      </w:r>
      <w:r w:rsidRPr="00D86EAF">
        <w:rPr>
          <w:rStyle w:val="FontStyle75"/>
          <w:rFonts w:ascii="Times New Roman" w:hAnsi="Times New Roman" w:cs="Times New Roman"/>
          <w:sz w:val="24"/>
          <w:szCs w:val="24"/>
          <w:lang w:val="ro-RO" w:eastAsia="ro-RO"/>
        </w:rPr>
        <w:t xml:space="preserve"> Se bifează investiţie nouă în cazul în care proiectul prevede următoarele: desfăşurarea pentru prima dată a unei activităţi agricole sau prevede lucrări de constructii- montaj care se realizează pe amplasamente pe care nu există niciun imobil, inclusiv în cazul solicitanţilor care desfăşoară deja activitate agricola, sau în imobile existente care nu au autorizaţii de funcţionare (în cazul în care sunt prevăzute investiții aferente  </w:t>
      </w:r>
      <w:r w:rsidRPr="00D86EAF">
        <w:rPr>
          <w:rFonts w:ascii="Times New Roman" w:hAnsi="Times New Roman"/>
        </w:rPr>
        <w:t>altorarticole -de ex. submăsurile 4.1, 4.1a, 4.2, 4.2a din cadrul PNDR 2014-2020</w:t>
      </w:r>
      <w:r w:rsidRPr="00D86EAF">
        <w:rPr>
          <w:rStyle w:val="FontStyle75"/>
          <w:rFonts w:ascii="Times New Roman" w:hAnsi="Times New Roman" w:cs="Times New Roman"/>
          <w:sz w:val="24"/>
          <w:szCs w:val="24"/>
          <w:lang w:val="ro-RO" w:eastAsia="ro-RO"/>
        </w:rPr>
        <w:t>).</w:t>
      </w:r>
    </w:p>
    <w:p w:rsidR="00D329B9" w:rsidRPr="00D86EAF" w:rsidRDefault="00D329B9" w:rsidP="00DA005D">
      <w:pPr>
        <w:pStyle w:val="Style15"/>
        <w:widowControl/>
        <w:spacing w:before="5" w:line="276" w:lineRule="auto"/>
        <w:rPr>
          <w:rStyle w:val="FontStyle75"/>
          <w:rFonts w:ascii="Times New Roman" w:hAnsi="Times New Roman" w:cs="Times New Roman"/>
          <w:sz w:val="24"/>
          <w:szCs w:val="24"/>
          <w:lang w:val="ro-RO" w:eastAsia="ro-RO"/>
        </w:rPr>
      </w:pPr>
      <w:r w:rsidRPr="00D86EAF">
        <w:rPr>
          <w:rStyle w:val="FontStyle75"/>
          <w:rFonts w:ascii="Times New Roman" w:hAnsi="Times New Roman" w:cs="Times New Roman"/>
          <w:b/>
          <w:sz w:val="24"/>
          <w:szCs w:val="24"/>
          <w:lang w:val="ro-RO" w:eastAsia="ro-RO"/>
        </w:rPr>
        <w:t xml:space="preserve">Atenţie! </w:t>
      </w:r>
      <w:r w:rsidRPr="00D86EAF">
        <w:rPr>
          <w:rStyle w:val="FontStyle75"/>
          <w:rFonts w:ascii="Times New Roman" w:hAnsi="Times New Roman" w:cs="Times New Roman"/>
          <w:sz w:val="24"/>
          <w:szCs w:val="24"/>
          <w:lang w:val="ro-RO" w:eastAsia="ro-RO"/>
        </w:rPr>
        <w:t xml:space="preserve">Se bifează Modernizare /Extindere în cazul în care proiectul vizează investiţii precum lucrări de construcţiişi montaj privind retehnologizarea, reutilarea, refacerea sau extinderea construcţiilor în funcţiune sau alte investiţii în cadrul unui punct de lucru funcţional (în cazul în care sunt prevăzute investiții aferente </w:t>
      </w:r>
      <w:r w:rsidRPr="00D86EAF">
        <w:rPr>
          <w:rFonts w:ascii="Times New Roman" w:hAnsi="Times New Roman"/>
        </w:rPr>
        <w:t>altorarticole -de ex. submăsurile 4.1, 4.1a, 4.2, 4.2a din cadrul PNDR 2014-2020</w:t>
      </w:r>
      <w:r w:rsidRPr="00D86EAF">
        <w:rPr>
          <w:rStyle w:val="FontStyle75"/>
          <w:rFonts w:ascii="Times New Roman" w:hAnsi="Times New Roman" w:cs="Times New Roman"/>
          <w:sz w:val="24"/>
          <w:szCs w:val="24"/>
          <w:lang w:val="ro-RO" w:eastAsia="ro-RO"/>
        </w:rPr>
        <w:t>).</w:t>
      </w:r>
    </w:p>
    <w:p w:rsidR="00497763" w:rsidRPr="00D86EAF" w:rsidRDefault="00497763" w:rsidP="00DA005D">
      <w:pPr>
        <w:pStyle w:val="Style15"/>
        <w:widowControl/>
        <w:spacing w:before="5" w:line="276" w:lineRule="auto"/>
        <w:rPr>
          <w:rFonts w:ascii="Times New Roman" w:hAnsi="Times New Roman"/>
        </w:rPr>
      </w:pPr>
    </w:p>
    <w:p w:rsidR="00EB4A3C" w:rsidRPr="00D86EAF" w:rsidRDefault="00733C5C" w:rsidP="00DA005D">
      <w:pPr>
        <w:pStyle w:val="Style15"/>
        <w:widowControl/>
        <w:spacing w:before="5" w:line="276" w:lineRule="auto"/>
        <w:rPr>
          <w:rFonts w:ascii="Times New Roman" w:hAnsi="Times New Roman"/>
        </w:rPr>
      </w:pPr>
      <w:r w:rsidRPr="00733C5C">
        <w:rPr>
          <w:rFonts w:ascii="Times New Roman" w:hAnsi="Times New Roman"/>
          <w:b/>
          <w:noProof/>
          <w:lang w:val="ro-RO" w:eastAsia="ro-RO"/>
        </w:rPr>
        <w:lastRenderedPageBreak/>
        <w:pict>
          <v:roundrect id="AutoShape 2" o:spid="_x0000_s1028" style="position:absolute;left:0;text-align:left;margin-left:-9.8pt;margin-top:14.3pt;width:480pt;height:108pt;z-index:-251606016;visibility:visible" arcsize="10923f" wrapcoords="574 0 270 600 -101 1950 -101 19650 338 21600 439 21600 20925 21600 21060 21600 21566 19650 21600 18000 21600 1950 21195 300 20992 0 574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" fillcolor="#8eaadb [1940]" stroked="f">
            <v:shadow on="t" color="#8db3e2" offset="-2pt,1pt"/>
            <v:textbox inset="0,0,0,0">
              <w:txbxContent>
                <w:p w:rsidR="00435509" w:rsidRPr="00886755" w:rsidRDefault="00435509" w:rsidP="00EB4A3C">
                  <w:pPr>
                    <w:jc w:val="center"/>
                    <w:rPr>
                      <w:rFonts w:ascii="Times New Roman" w:hAnsi="Times New Roman" w:cs="Times New Roman"/>
                      <w:b/>
                      <w:i/>
                      <w:lang w:val="ro-RO"/>
                    </w:rPr>
                  </w:pPr>
                  <w:r w:rsidRPr="00886755">
                    <w:rPr>
                      <w:rFonts w:ascii="Times New Roman" w:hAnsi="Times New Roman" w:cs="Times New Roman"/>
                      <w:b/>
                      <w:i/>
                      <w:lang w:val="ro-RO"/>
                    </w:rPr>
                    <w:t>Atenţie !</w:t>
                  </w:r>
                </w:p>
                <w:p w:rsidR="00435509" w:rsidRPr="00886755" w:rsidRDefault="00435509" w:rsidP="00EB4A3C">
                  <w:pPr>
                    <w:jc w:val="center"/>
                    <w:rPr>
                      <w:rFonts w:ascii="Times New Roman" w:hAnsi="Times New Roman" w:cs="Times New Roman"/>
                      <w:b/>
                      <w:i/>
                      <w:lang w:val="ro-RO"/>
                    </w:rPr>
                  </w:pPr>
                </w:p>
                <w:p w:rsidR="00435509" w:rsidRPr="003A71B2" w:rsidRDefault="00435509" w:rsidP="00DA005D">
                  <w:pPr>
                    <w:spacing w:line="276" w:lineRule="auto"/>
                    <w:jc w:val="both"/>
                    <w:rPr>
                      <w:rFonts w:cs="Arial"/>
                      <w:i/>
                      <w:color w:val="FF0000"/>
                      <w:sz w:val="20"/>
                      <w:szCs w:val="20"/>
                      <w:lang w:val="ro-RO"/>
                    </w:rPr>
                  </w:pPr>
                  <w:r w:rsidRPr="00886755">
                    <w:rPr>
                      <w:rFonts w:ascii="Times New Roman" w:hAnsi="Times New Roman" w:cs="Times New Roman"/>
                    </w:rPr>
                    <w:t>Planul de marketing/studiultrebuieredactat pe calculator, înlimbaromână, pornind de la capitoleleminimemenţionateînmodelulindicativ, folosindinformaţiişianchete / date realizate/aplicabile la nivel local/ regional, conform obiectivelorpropuseşiasumate</w:t>
                  </w:r>
                  <w:r w:rsidRPr="00EB4A3C">
                    <w:rPr>
                      <w:rFonts w:ascii="Times New Roman" w:hAnsi="Times New Roman"/>
                    </w:rPr>
                    <w:t>.</w:t>
                  </w:r>
                </w:p>
              </w:txbxContent>
            </v:textbox>
            <w10:wrap type="through"/>
          </v:roundrect>
        </w:pict>
      </w:r>
    </w:p>
    <w:p w:rsidR="00397C31" w:rsidRPr="00D86EAF" w:rsidRDefault="00397C31" w:rsidP="00DA005D">
      <w:pPr>
        <w:pStyle w:val="Style13"/>
        <w:widowControl/>
        <w:spacing w:before="72" w:line="276" w:lineRule="auto"/>
        <w:rPr>
          <w:rStyle w:val="FontStyle66"/>
          <w:rFonts w:ascii="Times New Roman" w:hAnsi="Times New Roman" w:cs="Times New Roman"/>
          <w:i w:val="0"/>
          <w:sz w:val="24"/>
          <w:szCs w:val="24"/>
          <w:lang w:val="ro-RO" w:eastAsia="ro-RO"/>
        </w:rPr>
      </w:pPr>
      <w:r w:rsidRPr="00D86EAF">
        <w:rPr>
          <w:rStyle w:val="FontStyle66"/>
          <w:rFonts w:ascii="Times New Roman" w:hAnsi="Times New Roman" w:cs="Times New Roman"/>
          <w:i w:val="0"/>
          <w:sz w:val="24"/>
          <w:szCs w:val="24"/>
          <w:lang w:val="ro-RO" w:eastAsia="ro-RO"/>
        </w:rPr>
        <w:t>Documentele necesare întocmirii Cererii de Finanţare</w:t>
      </w:r>
    </w:p>
    <w:p w:rsidR="006743DD" w:rsidRPr="00D86EAF" w:rsidRDefault="006743DD" w:rsidP="00DA005D">
      <w:pPr>
        <w:pStyle w:val="Style15"/>
        <w:widowControl/>
        <w:spacing w:before="5" w:line="276" w:lineRule="auto"/>
        <w:rPr>
          <w:rStyle w:val="FontStyle75"/>
          <w:rFonts w:ascii="Times New Roman" w:hAnsi="Times New Roman" w:cs="Times New Roman"/>
          <w:sz w:val="24"/>
          <w:szCs w:val="24"/>
          <w:lang w:val="ro-RO" w:eastAsia="ro-RO"/>
        </w:rPr>
      </w:pPr>
      <w:r w:rsidRPr="00D86EAF">
        <w:rPr>
          <w:rStyle w:val="FontStyle75"/>
          <w:rFonts w:ascii="Times New Roman" w:hAnsi="Times New Roman" w:cs="Times New Roman"/>
          <w:sz w:val="24"/>
          <w:szCs w:val="24"/>
          <w:lang w:val="ro-RO" w:eastAsia="ro-RO"/>
        </w:rPr>
        <w:t>Documentele obligatorii care trebuie ataşate Cererii de finanţare pentru întocmirea proiectului sunt:</w:t>
      </w:r>
    </w:p>
    <w:p w:rsidR="006D77E4" w:rsidRPr="00D86EAF" w:rsidRDefault="006743DD" w:rsidP="00DA005D">
      <w:pPr>
        <w:pStyle w:val="Style15"/>
        <w:spacing w:before="5" w:line="276" w:lineRule="auto"/>
        <w:rPr>
          <w:rFonts w:ascii="Times New Roman" w:hAnsi="Times New Roman"/>
          <w:bCs/>
          <w:lang w:eastAsia="ro-RO"/>
        </w:rPr>
      </w:pPr>
      <w:r w:rsidRPr="00D86EAF">
        <w:rPr>
          <w:rStyle w:val="FontStyle75"/>
          <w:rFonts w:ascii="Times New Roman" w:hAnsi="Times New Roman" w:cs="Times New Roman"/>
          <w:sz w:val="24"/>
          <w:szCs w:val="24"/>
          <w:lang w:val="ro-RO" w:eastAsia="ro-RO"/>
        </w:rPr>
        <w:t>1.</w:t>
      </w:r>
      <w:r w:rsidR="006D77E4" w:rsidRPr="00D86EAF">
        <w:rPr>
          <w:rFonts w:ascii="Times New Roman" w:hAnsi="Times New Roman"/>
          <w:bCs/>
          <w:lang w:eastAsia="ro-RO"/>
        </w:rPr>
        <w:t xml:space="preserve">PLANUL DE MARKETING/STUDIU </w:t>
      </w:r>
    </w:p>
    <w:p w:rsidR="006D77E4" w:rsidRPr="00D86EAF" w:rsidRDefault="006D77E4" w:rsidP="00DA005D">
      <w:pPr>
        <w:pStyle w:val="Style15"/>
        <w:spacing w:before="5" w:line="276" w:lineRule="auto"/>
        <w:rPr>
          <w:rFonts w:ascii="Times New Roman" w:hAnsi="Times New Roman"/>
          <w:bCs/>
          <w:lang w:eastAsia="ro-RO"/>
        </w:rPr>
      </w:pPr>
      <w:r w:rsidRPr="00D86EAF">
        <w:rPr>
          <w:rFonts w:ascii="Times New Roman" w:hAnsi="Times New Roman"/>
          <w:bCs/>
          <w:lang w:eastAsia="ro-RO"/>
        </w:rPr>
        <w:t xml:space="preserve">2. ACORDUL DE COOPERARE AL PARTENERIATULUI </w:t>
      </w:r>
    </w:p>
    <w:p w:rsidR="006D77E4" w:rsidRPr="00D86EAF" w:rsidRDefault="005E1FC8" w:rsidP="00DA005D">
      <w:pPr>
        <w:pStyle w:val="Style15"/>
        <w:spacing w:before="5" w:line="276" w:lineRule="auto"/>
        <w:rPr>
          <w:rFonts w:ascii="Times New Roman" w:hAnsi="Times New Roman"/>
          <w:bCs/>
          <w:lang w:eastAsia="ro-RO"/>
        </w:rPr>
      </w:pPr>
      <w:r w:rsidRPr="00D86EAF">
        <w:rPr>
          <w:rFonts w:ascii="Times New Roman" w:hAnsi="Times New Roman"/>
          <w:bCs/>
          <w:lang w:eastAsia="ro-RO"/>
        </w:rPr>
        <w:t xml:space="preserve">3. </w:t>
      </w:r>
      <w:r w:rsidR="006D77E4" w:rsidRPr="00D86EAF">
        <w:rPr>
          <w:rFonts w:ascii="Times New Roman" w:hAnsi="Times New Roman"/>
          <w:bCs/>
          <w:lang w:eastAsia="ro-RO"/>
        </w:rPr>
        <w:t>DOCUMENTE SOLICITATE PENTRU TERENUL AGRICOL / DOCUMENT PENTRU EFECTIVUL DE ANIMALE DEŢINUT ÎN PROPRIETATE</w:t>
      </w:r>
    </w:p>
    <w:p w:rsidR="006D77E4" w:rsidRPr="00D86EAF" w:rsidRDefault="006D77E4" w:rsidP="00DA005D">
      <w:pPr>
        <w:pStyle w:val="Style15"/>
        <w:spacing w:before="5" w:line="276" w:lineRule="auto"/>
        <w:rPr>
          <w:rFonts w:ascii="Times New Roman" w:hAnsi="Times New Roman"/>
          <w:bCs/>
          <w:lang w:eastAsia="ro-RO"/>
        </w:rPr>
      </w:pPr>
      <w:r w:rsidRPr="00D86EAF">
        <w:rPr>
          <w:rFonts w:ascii="Times New Roman" w:hAnsi="Times New Roman"/>
          <w:bCs/>
          <w:lang w:eastAsia="ro-RO"/>
        </w:rPr>
        <w:t>Încazulîn care planul de proiect include, de asemenea, acțiuni care sunt eligibileîncadrul</w:t>
      </w:r>
      <w:r w:rsidR="00BB1F84" w:rsidRPr="00D86EAF">
        <w:rPr>
          <w:rFonts w:ascii="Times New Roman" w:hAnsi="Times New Roman"/>
          <w:bCs/>
          <w:lang w:eastAsia="ro-RO"/>
        </w:rPr>
        <w:t xml:space="preserve">altorarticole(de ex.  SM </w:t>
      </w:r>
      <w:r w:rsidRPr="00D86EAF">
        <w:rPr>
          <w:rFonts w:ascii="Times New Roman" w:hAnsi="Times New Roman"/>
          <w:bCs/>
          <w:lang w:eastAsia="ro-RO"/>
        </w:rPr>
        <w:t xml:space="preserve">4.1 și 4.1a) se vorprezentadocumenteleașa cum sunt prevăzuteîncadrulGhiduluiSolicitantuluiînvigoare, </w:t>
      </w:r>
      <w:r w:rsidR="00EB2678" w:rsidRPr="00D86EAF">
        <w:rPr>
          <w:rFonts w:ascii="Times New Roman" w:hAnsi="Times New Roman"/>
          <w:bCs/>
          <w:lang w:eastAsia="ro-RO"/>
        </w:rPr>
        <w:t xml:space="preserve">afferent </w:t>
      </w:r>
      <w:r w:rsidRPr="00D86EAF">
        <w:rPr>
          <w:rFonts w:ascii="Times New Roman" w:hAnsi="Times New Roman"/>
          <w:bCs/>
          <w:lang w:eastAsia="ro-RO"/>
        </w:rPr>
        <w:t>submăsurii respective, de cătrefermierul/fermieriimembrii ai acordului de cooperarecevor beneficia de investiție, acoloundeestecazul.</w:t>
      </w:r>
    </w:p>
    <w:p w:rsidR="00E878A4" w:rsidRPr="00D86EAF" w:rsidRDefault="00E878A4" w:rsidP="00DA005D">
      <w:pPr>
        <w:pStyle w:val="Style15"/>
        <w:spacing w:before="5" w:line="276" w:lineRule="auto"/>
        <w:rPr>
          <w:rFonts w:ascii="Times New Roman" w:hAnsi="Times New Roman"/>
          <w:bCs/>
          <w:lang w:eastAsia="ro-RO"/>
        </w:rPr>
      </w:pPr>
      <w:r w:rsidRPr="00D86EAF">
        <w:rPr>
          <w:rFonts w:ascii="Times New Roman" w:hAnsi="Times New Roman"/>
          <w:bCs/>
          <w:lang w:eastAsia="ro-RO"/>
        </w:rPr>
        <w:t>Pentrusituaţiaîn care terenulurmeazăsă fie achiziţionat ulterior semnăriiContractului de finanțaredocumentele de proprietatevor fi prezentate la urmatoareletranse de plată.</w:t>
      </w:r>
    </w:p>
    <w:p w:rsidR="006D77E4" w:rsidRPr="00D86EAF" w:rsidRDefault="006D77E4" w:rsidP="00DA005D">
      <w:pPr>
        <w:pStyle w:val="Style15"/>
        <w:spacing w:before="5" w:line="276" w:lineRule="auto"/>
        <w:rPr>
          <w:rFonts w:ascii="Times New Roman" w:hAnsi="Times New Roman"/>
          <w:bCs/>
          <w:lang w:eastAsia="ro-RO"/>
        </w:rPr>
      </w:pPr>
      <w:r w:rsidRPr="00D86EAF">
        <w:rPr>
          <w:rFonts w:ascii="Times New Roman" w:hAnsi="Times New Roman"/>
          <w:bCs/>
          <w:lang w:eastAsia="ro-RO"/>
        </w:rPr>
        <w:t>4.DOCUMENTE SOLICITATE PENTRU IMOBILUL (CLĂDIRILE ŞI/SAU TERENURILE) PE CARE SUNT/VOR FI REALIZATE INVESTIŢIILE</w:t>
      </w:r>
    </w:p>
    <w:p w:rsidR="006D77E4" w:rsidRPr="00D86EAF" w:rsidRDefault="006D77E4" w:rsidP="00DA005D">
      <w:pPr>
        <w:pStyle w:val="Style15"/>
        <w:spacing w:before="5" w:line="276" w:lineRule="auto"/>
        <w:rPr>
          <w:rFonts w:ascii="Times New Roman" w:hAnsi="Times New Roman"/>
          <w:bCs/>
          <w:lang w:eastAsia="ro-RO"/>
        </w:rPr>
      </w:pPr>
      <w:r w:rsidRPr="00D86EAF">
        <w:rPr>
          <w:rFonts w:ascii="Times New Roman" w:hAnsi="Times New Roman"/>
          <w:bCs/>
          <w:lang w:eastAsia="ro-RO"/>
        </w:rPr>
        <w:t>Încazulîn care planul de proiect include, de asemenea, acțiuni care sunt eligibileîncadrulaltor</w:t>
      </w:r>
      <w:r w:rsidR="00886755" w:rsidRPr="00D86EAF">
        <w:rPr>
          <w:rFonts w:ascii="Times New Roman" w:hAnsi="Times New Roman"/>
          <w:bCs/>
          <w:lang w:eastAsia="ro-RO"/>
        </w:rPr>
        <w:t>articole</w:t>
      </w:r>
      <w:r w:rsidRPr="00D86EAF">
        <w:rPr>
          <w:rFonts w:ascii="Times New Roman" w:hAnsi="Times New Roman"/>
          <w:bCs/>
          <w:lang w:eastAsia="ro-RO"/>
        </w:rPr>
        <w:t>(</w:t>
      </w:r>
      <w:r w:rsidR="00886755" w:rsidRPr="00D86EAF">
        <w:rPr>
          <w:rFonts w:ascii="Times New Roman" w:hAnsi="Times New Roman"/>
          <w:bCs/>
          <w:lang w:eastAsia="ro-RO"/>
        </w:rPr>
        <w:t>de ex. Submasurile</w:t>
      </w:r>
      <w:r w:rsidRPr="00D86EAF">
        <w:rPr>
          <w:rFonts w:ascii="Times New Roman" w:hAnsi="Times New Roman"/>
          <w:bCs/>
          <w:lang w:eastAsia="ro-RO"/>
        </w:rPr>
        <w:t>4.1, 4.1a, 4.2 și 4.2a</w:t>
      </w:r>
      <w:r w:rsidR="00886755" w:rsidRPr="00D86EAF">
        <w:rPr>
          <w:rFonts w:ascii="Times New Roman" w:hAnsi="Times New Roman"/>
          <w:bCs/>
          <w:lang w:eastAsia="ro-RO"/>
        </w:rPr>
        <w:t xml:space="preserve"> din PNDR 2014-2020</w:t>
      </w:r>
      <w:r w:rsidRPr="00D86EAF">
        <w:rPr>
          <w:rFonts w:ascii="Times New Roman" w:hAnsi="Times New Roman"/>
          <w:bCs/>
          <w:lang w:eastAsia="ro-RO"/>
        </w:rPr>
        <w:t xml:space="preserve">) se vorprezentadocumenteleașa cum sunt prevăzuteîncadrulGhiduluiSolicitantuluiînvigoare, </w:t>
      </w:r>
      <w:r w:rsidR="00EB2678" w:rsidRPr="00D86EAF">
        <w:rPr>
          <w:rFonts w:ascii="Times New Roman" w:hAnsi="Times New Roman"/>
          <w:bCs/>
          <w:lang w:eastAsia="ro-RO"/>
        </w:rPr>
        <w:t xml:space="preserve">afferent </w:t>
      </w:r>
      <w:r w:rsidRPr="00D86EAF">
        <w:rPr>
          <w:rFonts w:ascii="Times New Roman" w:hAnsi="Times New Roman"/>
          <w:bCs/>
          <w:lang w:eastAsia="ro-RO"/>
        </w:rPr>
        <w:t>submăsurii respective, de cătrefermierul/microîntreprindereașiîntreprindereamică, membrii ai acordului de cooperarecevor beneficia de investiție, acoloundeestecazul.</w:t>
      </w:r>
    </w:p>
    <w:p w:rsidR="006D77E4" w:rsidRPr="00D86EAF" w:rsidRDefault="006D77E4" w:rsidP="00DA005D">
      <w:pPr>
        <w:pStyle w:val="Style15"/>
        <w:spacing w:before="5" w:line="276" w:lineRule="auto"/>
        <w:rPr>
          <w:rFonts w:ascii="Times New Roman" w:hAnsi="Times New Roman"/>
          <w:bCs/>
          <w:lang w:eastAsia="ro-RO"/>
        </w:rPr>
      </w:pPr>
      <w:r w:rsidRPr="00D86EAF">
        <w:rPr>
          <w:rFonts w:ascii="Times New Roman" w:hAnsi="Times New Roman"/>
          <w:bCs/>
          <w:lang w:eastAsia="ro-RO"/>
        </w:rPr>
        <w:t>5. EXTRAS DE CARTE FUNCIARĂ SAU DOCUMENT CARE SĂ CERTIFICE CĂ NU AU FOST FINALIZATE LUCRĂRILE DE CADASTRU, pentruinvestiţiile care vizeazăinvestiţiiînlucrăriprivindconstrucţiilenoisaumodernizări ale acestora.</w:t>
      </w:r>
    </w:p>
    <w:p w:rsidR="006D77E4" w:rsidRPr="00D86EAF" w:rsidRDefault="006D77E4" w:rsidP="00DA005D">
      <w:pPr>
        <w:pStyle w:val="Style15"/>
        <w:spacing w:before="5" w:line="276" w:lineRule="auto"/>
        <w:rPr>
          <w:rFonts w:ascii="Times New Roman" w:hAnsi="Times New Roman"/>
        </w:rPr>
      </w:pPr>
      <w:r w:rsidRPr="00D86EAF">
        <w:rPr>
          <w:rFonts w:ascii="Times New Roman" w:hAnsi="Times New Roman"/>
        </w:rPr>
        <w:t>Atenţie! Însituatiaîn care imobilul pe care se executăinvestiţia nu este liber de sarcini (gajatpentru un credit), se vadepuneacordulcreditoruluiprivindexecutiainvestitieişigraficul de rambursare a creditului.</w:t>
      </w:r>
    </w:p>
    <w:p w:rsidR="00D93A8D" w:rsidRPr="00D86EAF" w:rsidRDefault="00D93A8D" w:rsidP="00DA005D">
      <w:pPr>
        <w:pStyle w:val="Style15"/>
        <w:spacing w:before="5" w:line="276" w:lineRule="auto"/>
        <w:rPr>
          <w:rFonts w:ascii="Times New Roman" w:hAnsi="Times New Roman"/>
          <w:bCs/>
          <w:lang w:eastAsia="ro-RO"/>
        </w:rPr>
      </w:pPr>
      <w:r w:rsidRPr="00D86EAF">
        <w:rPr>
          <w:rFonts w:ascii="Times New Roman" w:hAnsi="Times New Roman"/>
          <w:bCs/>
          <w:lang w:eastAsia="ro-RO"/>
        </w:rPr>
        <w:t>6. CERTIFICAT DE URBANISM SAU AUTORIZAŢIE DE CONSTRUIRE pentruproiecte care prevădconstrucţii (noi, extinderisaumodernizări). Certificatul de urbanism nu trebuieînsoţit de avizelementionate ca necesarefazeiurmatoare de autorizare.</w:t>
      </w:r>
    </w:p>
    <w:p w:rsidR="00D93A8D" w:rsidRPr="00D86EAF" w:rsidRDefault="005E1FC8" w:rsidP="00DA005D">
      <w:pPr>
        <w:pStyle w:val="Style15"/>
        <w:spacing w:before="5" w:line="276" w:lineRule="auto"/>
        <w:rPr>
          <w:rFonts w:ascii="Times New Roman" w:hAnsi="Times New Roman"/>
          <w:b/>
          <w:bCs/>
          <w:lang w:eastAsia="ro-RO"/>
        </w:rPr>
      </w:pPr>
      <w:r w:rsidRPr="00D86EAF">
        <w:rPr>
          <w:rFonts w:ascii="Times New Roman" w:hAnsi="Times New Roman"/>
          <w:b/>
          <w:bCs/>
          <w:lang w:eastAsia="ro-RO"/>
        </w:rPr>
        <w:t>7</w:t>
      </w:r>
      <w:r w:rsidR="00D93A8D" w:rsidRPr="00D86EAF">
        <w:rPr>
          <w:rFonts w:ascii="Times New Roman" w:hAnsi="Times New Roman"/>
          <w:b/>
          <w:bCs/>
          <w:lang w:eastAsia="ro-RO"/>
        </w:rPr>
        <w:t>! ACESTE DOCUMENTE SE VOR PREZENTA LA MOMENTUL ÎNCHEIERII CONTRACTULUI:</w:t>
      </w:r>
    </w:p>
    <w:p w:rsidR="00D93A8D" w:rsidRPr="00D86EAF" w:rsidRDefault="00D93A8D" w:rsidP="00DA005D">
      <w:pPr>
        <w:pStyle w:val="Style15"/>
        <w:spacing w:before="5" w:line="276" w:lineRule="auto"/>
        <w:rPr>
          <w:rFonts w:ascii="Times New Roman" w:hAnsi="Times New Roman"/>
          <w:bCs/>
          <w:i/>
          <w:lang w:eastAsia="ro-RO"/>
        </w:rPr>
      </w:pPr>
      <w:r w:rsidRPr="00D86EAF">
        <w:rPr>
          <w:rFonts w:ascii="Times New Roman" w:hAnsi="Times New Roman"/>
          <w:bCs/>
          <w:i/>
          <w:lang w:eastAsia="ro-RO"/>
        </w:rPr>
        <w:t>7.1 DOCUMENTE CARE DOVEDESC CAPACITATEA ŞI SURSA DE COFINANŢARE a investiţieiemise de o instituţiefinanciară (extras de contsi/ sau contract de credit)</w:t>
      </w:r>
    </w:p>
    <w:p w:rsidR="00D93A8D" w:rsidRPr="00D86EAF" w:rsidRDefault="00D93A8D" w:rsidP="00DA005D">
      <w:pPr>
        <w:pStyle w:val="Style15"/>
        <w:spacing w:before="5" w:line="276" w:lineRule="auto"/>
        <w:rPr>
          <w:rFonts w:ascii="Times New Roman" w:hAnsi="Times New Roman"/>
          <w:bCs/>
          <w:i/>
          <w:lang w:eastAsia="ro-RO"/>
        </w:rPr>
      </w:pPr>
      <w:r w:rsidRPr="00D86EAF">
        <w:rPr>
          <w:rFonts w:ascii="Times New Roman" w:hAnsi="Times New Roman"/>
          <w:bCs/>
          <w:i/>
          <w:lang w:eastAsia="ro-RO"/>
        </w:rPr>
        <w:t xml:space="preserve">7.2 DOCUMENT DE LA BANCĂ/TREZORERIE cu datele de identificare ale acesteiași ale </w:t>
      </w:r>
      <w:r w:rsidRPr="00D86EAF">
        <w:rPr>
          <w:rFonts w:ascii="Times New Roman" w:hAnsi="Times New Roman"/>
          <w:bCs/>
          <w:i/>
          <w:lang w:eastAsia="ro-RO"/>
        </w:rPr>
        <w:lastRenderedPageBreak/>
        <w:t>contului</w:t>
      </w:r>
      <w:r w:rsidR="00EB2678" w:rsidRPr="00D86EAF">
        <w:rPr>
          <w:rFonts w:ascii="Times New Roman" w:hAnsi="Times New Roman"/>
          <w:bCs/>
          <w:i/>
          <w:lang w:eastAsia="ro-RO"/>
        </w:rPr>
        <w:t xml:space="preserve"> afferent </w:t>
      </w:r>
      <w:r w:rsidRPr="00D86EAF">
        <w:rPr>
          <w:rFonts w:ascii="Times New Roman" w:hAnsi="Times New Roman"/>
          <w:bCs/>
          <w:i/>
          <w:lang w:eastAsia="ro-RO"/>
        </w:rPr>
        <w:t>proiectului FEADR (denumirea, adresainstituțieifinanciare, codul IBAN al contuluiîn care se deruleazăoperațiunile cu AFIR);</w:t>
      </w:r>
    </w:p>
    <w:p w:rsidR="005E1FC8" w:rsidRPr="00D86EAF" w:rsidRDefault="005E1FC8" w:rsidP="00DA005D">
      <w:pPr>
        <w:pStyle w:val="Style15"/>
        <w:spacing w:before="5" w:line="276" w:lineRule="auto"/>
        <w:rPr>
          <w:rFonts w:ascii="Times New Roman" w:hAnsi="Times New Roman"/>
          <w:b/>
          <w:bCs/>
          <w:lang w:eastAsia="ro-RO"/>
        </w:rPr>
      </w:pPr>
      <w:r w:rsidRPr="00D86EAF">
        <w:rPr>
          <w:rFonts w:ascii="Times New Roman" w:hAnsi="Times New Roman"/>
          <w:b/>
          <w:bCs/>
          <w:lang w:eastAsia="ro-RO"/>
        </w:rPr>
        <w:t>8.! ACESTE DOCUMENTE SE VOR PREZENTA LA MOMENTUL ÎNCHEIERII CONTRACTULUI:</w:t>
      </w:r>
    </w:p>
    <w:p w:rsidR="005E1FC8" w:rsidRPr="00D86EAF" w:rsidRDefault="005E1FC8" w:rsidP="00DA005D">
      <w:pPr>
        <w:pStyle w:val="Style15"/>
        <w:spacing w:before="5" w:line="276" w:lineRule="auto"/>
        <w:rPr>
          <w:rFonts w:ascii="Times New Roman" w:hAnsi="Times New Roman"/>
          <w:bCs/>
          <w:i/>
          <w:lang w:eastAsia="ro-RO"/>
        </w:rPr>
      </w:pPr>
      <w:r w:rsidRPr="00D86EAF">
        <w:rPr>
          <w:rFonts w:ascii="Times New Roman" w:hAnsi="Times New Roman"/>
          <w:bCs/>
          <w:i/>
          <w:lang w:eastAsia="ro-RO"/>
        </w:rPr>
        <w:t>8.1 CERTIFICATE CARE SĂ ATESTE LIPSA DATORIILOR RESTANTE FISCALE ale liderului de proiectşisocialeemise de DirecţiaGenerală a FinanţelorPubliceși de primăriile pe razacăroraîşi au sediul social șipuncte de lucru (numaiîncazulîn care solicitantulesteproprietarasupraimobilelor) şi, dacăestecazul, graficul de reeşalonare a datoriilorcătrebugetulconsolidat.</w:t>
      </w:r>
    </w:p>
    <w:p w:rsidR="005E1FC8" w:rsidRPr="00D86EAF" w:rsidRDefault="005E1FC8" w:rsidP="00DA005D">
      <w:pPr>
        <w:pStyle w:val="Style15"/>
        <w:spacing w:before="5" w:line="276" w:lineRule="auto"/>
        <w:rPr>
          <w:rFonts w:ascii="Times New Roman" w:hAnsi="Times New Roman"/>
          <w:bCs/>
          <w:i/>
          <w:lang w:eastAsia="ro-RO"/>
        </w:rPr>
      </w:pPr>
      <w:r w:rsidRPr="00D86EAF">
        <w:rPr>
          <w:rFonts w:ascii="Times New Roman" w:hAnsi="Times New Roman"/>
          <w:bCs/>
          <w:i/>
          <w:lang w:eastAsia="ro-RO"/>
        </w:rPr>
        <w:t>Atenție! Certificateletrebuiesămenționezeclarlipsadatoriilorprinmențiunea „nu are datorii</w:t>
      </w:r>
      <w:r w:rsidR="00EB2678" w:rsidRPr="00D86EAF">
        <w:rPr>
          <w:rFonts w:ascii="Times New Roman" w:hAnsi="Times New Roman"/>
          <w:bCs/>
          <w:i/>
          <w:lang w:eastAsia="ro-RO"/>
        </w:rPr>
        <w:t xml:space="preserve"> fiscal </w:t>
      </w:r>
      <w:r w:rsidRPr="00D86EAF">
        <w:rPr>
          <w:rFonts w:ascii="Times New Roman" w:hAnsi="Times New Roman"/>
          <w:bCs/>
          <w:i/>
          <w:lang w:eastAsia="ro-RO"/>
        </w:rPr>
        <w:t>șisocialesau locale” saubararearubriciiîn care artrebuisă fie menționate.</w:t>
      </w:r>
    </w:p>
    <w:p w:rsidR="005E1FC8" w:rsidRPr="00D86EAF" w:rsidRDefault="005E1FC8" w:rsidP="00DA005D">
      <w:pPr>
        <w:pStyle w:val="Style15"/>
        <w:spacing w:before="5" w:line="276" w:lineRule="auto"/>
        <w:rPr>
          <w:rFonts w:ascii="Times New Roman" w:hAnsi="Times New Roman"/>
          <w:bCs/>
          <w:i/>
          <w:lang w:eastAsia="ro-RO"/>
        </w:rPr>
      </w:pPr>
      <w:r w:rsidRPr="00D86EAF">
        <w:rPr>
          <w:rFonts w:ascii="Times New Roman" w:hAnsi="Times New Roman"/>
          <w:bCs/>
          <w:i/>
          <w:lang w:eastAsia="ro-RO"/>
        </w:rPr>
        <w:t>Atenție! Solicitantulvaprezentadecizia de rambursareaprobată a sumelor negative solicitate la rambursareprindeconturile de TVA și/ saualtedocumenteaprobatepentrusoluționareacererilor de restituire, decizie/ documente care au fostaprobate ulterior eliberăriicertificatului de atestarefiscală, pentrucompensareaobligațiilorfiscale de la Sect.A.</w:t>
      </w:r>
    </w:p>
    <w:p w:rsidR="005E1FC8" w:rsidRPr="00D86EAF" w:rsidRDefault="005E1FC8" w:rsidP="00DA005D">
      <w:pPr>
        <w:pStyle w:val="Style15"/>
        <w:spacing w:before="5" w:line="276" w:lineRule="auto"/>
        <w:rPr>
          <w:rFonts w:ascii="Times New Roman" w:hAnsi="Times New Roman"/>
          <w:bCs/>
          <w:i/>
          <w:lang w:eastAsia="ro-RO"/>
        </w:rPr>
      </w:pPr>
      <w:r w:rsidRPr="00D86EAF">
        <w:rPr>
          <w:rFonts w:ascii="Times New Roman" w:hAnsi="Times New Roman"/>
          <w:bCs/>
          <w:i/>
          <w:lang w:eastAsia="ro-RO"/>
        </w:rPr>
        <w:t>8.2 CAZIERUL JUDICIAR AL REPREZENTANTULUI LEGAL AL LIDERULUI DE PROIECT.Extrasulcazieruluijudiciar se solicităși se elibereazăînconformitate cu prevederileLegii nr. 290/2004 privindcazieruljudiciar, republicată, cu modificărileşicompletărileulterioare.</w:t>
      </w:r>
    </w:p>
    <w:p w:rsidR="005E1FC8" w:rsidRPr="00D86EAF" w:rsidRDefault="00675D19" w:rsidP="00DA005D">
      <w:pPr>
        <w:pStyle w:val="Style15"/>
        <w:spacing w:before="5" w:line="276" w:lineRule="auto"/>
        <w:rPr>
          <w:rFonts w:ascii="Times New Roman" w:hAnsi="Times New Roman"/>
          <w:b/>
          <w:bCs/>
          <w:lang w:eastAsia="ro-RO"/>
        </w:rPr>
      </w:pPr>
      <w:r w:rsidRPr="00D86EAF">
        <w:rPr>
          <w:rFonts w:ascii="Times New Roman" w:hAnsi="Times New Roman"/>
          <w:b/>
          <w:bCs/>
          <w:lang w:eastAsia="ro-RO"/>
        </w:rPr>
        <w:t>9.</w:t>
      </w:r>
      <w:r w:rsidR="005E1FC8" w:rsidRPr="00D86EAF">
        <w:rPr>
          <w:rFonts w:ascii="Times New Roman" w:hAnsi="Times New Roman"/>
          <w:b/>
          <w:bCs/>
          <w:lang w:eastAsia="ro-RO"/>
        </w:rPr>
        <w:t>! ACESTE DOCUMENTE SE VOR PREZENTA LA MOMENTUL ÎNCHEIERII CONTRACTULUI:</w:t>
      </w:r>
    </w:p>
    <w:p w:rsidR="005E1FC8" w:rsidRPr="00D86EAF" w:rsidRDefault="005E1FC8" w:rsidP="00DA005D">
      <w:pPr>
        <w:pStyle w:val="Style15"/>
        <w:spacing w:before="5" w:line="276" w:lineRule="auto"/>
        <w:rPr>
          <w:rFonts w:ascii="Times New Roman" w:hAnsi="Times New Roman"/>
          <w:bCs/>
          <w:i/>
          <w:lang w:eastAsia="ro-RO"/>
        </w:rPr>
      </w:pPr>
      <w:r w:rsidRPr="00D86EAF">
        <w:rPr>
          <w:rFonts w:ascii="Times New Roman" w:hAnsi="Times New Roman"/>
          <w:bCs/>
          <w:i/>
          <w:lang w:eastAsia="ro-RO"/>
        </w:rPr>
        <w:t>9.1 DOCUMENT EMIS DE DSVSA JUDEŢEANĂ PENTRU PROIECT, conform Protocolului de colaboraredintre AFIR şi ANSVSA publicat pe pagina de internet www.afir.info, dupăcaz.</w:t>
      </w:r>
    </w:p>
    <w:p w:rsidR="005E1FC8" w:rsidRPr="00D86EAF" w:rsidRDefault="005E1FC8" w:rsidP="00DA005D">
      <w:pPr>
        <w:pStyle w:val="Style15"/>
        <w:spacing w:before="5" w:line="276" w:lineRule="auto"/>
        <w:rPr>
          <w:rFonts w:ascii="Times New Roman" w:hAnsi="Times New Roman"/>
          <w:bCs/>
          <w:i/>
          <w:lang w:eastAsia="ro-RO"/>
        </w:rPr>
      </w:pPr>
      <w:r w:rsidRPr="00D86EAF">
        <w:rPr>
          <w:rFonts w:ascii="Times New Roman" w:hAnsi="Times New Roman"/>
          <w:bCs/>
          <w:i/>
          <w:lang w:eastAsia="ro-RO"/>
        </w:rPr>
        <w:t>9.2 DOCUMENT EMIS DE DSP JUDETEANĂ PENTRU PROIECT, conform Protocolului de colaboraredintre AFIR şi MS publicat pe pagina de internet www.afir.info, dupăcaz.</w:t>
      </w:r>
    </w:p>
    <w:p w:rsidR="005E1FC8" w:rsidRPr="00D86EAF" w:rsidRDefault="005E1FC8" w:rsidP="00DA005D">
      <w:pPr>
        <w:pStyle w:val="Style15"/>
        <w:spacing w:before="5" w:line="276" w:lineRule="auto"/>
        <w:rPr>
          <w:rFonts w:ascii="Times New Roman" w:hAnsi="Times New Roman"/>
          <w:bCs/>
          <w:i/>
          <w:lang w:eastAsia="ro-RO"/>
        </w:rPr>
      </w:pPr>
      <w:r w:rsidRPr="00D86EAF">
        <w:rPr>
          <w:rFonts w:ascii="Times New Roman" w:hAnsi="Times New Roman"/>
          <w:bCs/>
          <w:i/>
          <w:lang w:eastAsia="ro-RO"/>
        </w:rPr>
        <w:t>Atenție!</w:t>
      </w:r>
    </w:p>
    <w:p w:rsidR="005E1FC8" w:rsidRPr="00D86EAF" w:rsidRDefault="005E1FC8" w:rsidP="00DA005D">
      <w:pPr>
        <w:pStyle w:val="Style15"/>
        <w:spacing w:before="5" w:line="276" w:lineRule="auto"/>
        <w:rPr>
          <w:rFonts w:ascii="Times New Roman" w:hAnsi="Times New Roman"/>
          <w:bCs/>
          <w:lang w:eastAsia="ro-RO"/>
        </w:rPr>
      </w:pPr>
      <w:r w:rsidRPr="00D86EAF">
        <w:rPr>
          <w:rFonts w:ascii="Times New Roman" w:hAnsi="Times New Roman"/>
          <w:bCs/>
          <w:i/>
          <w:lang w:eastAsia="ro-RO"/>
        </w:rPr>
        <w:t>Documenteleacestuipunctvor fi emise cu celmult un an înainteadepuneriiCererii de finanţare.Formatuldocumentelorpoate fi vizualizat pe pagina de internet www.afir.info, secţiunea: Informaţii utile/ Protocoale de colaborare.</w:t>
      </w:r>
    </w:p>
    <w:p w:rsidR="005E1FC8" w:rsidRPr="00D86EAF" w:rsidRDefault="005E1FC8" w:rsidP="00DA005D">
      <w:pPr>
        <w:pStyle w:val="Style15"/>
        <w:spacing w:before="5" w:line="276" w:lineRule="auto"/>
        <w:rPr>
          <w:rFonts w:ascii="Times New Roman" w:hAnsi="Times New Roman"/>
          <w:bCs/>
          <w:i/>
          <w:lang w:eastAsia="ro-RO"/>
        </w:rPr>
      </w:pPr>
      <w:r w:rsidRPr="00D86EAF">
        <w:rPr>
          <w:rFonts w:ascii="Times New Roman" w:hAnsi="Times New Roman"/>
          <w:bCs/>
          <w:i/>
          <w:lang w:eastAsia="ro-RO"/>
        </w:rPr>
        <w:t>10. 1 AUTORIZAŢIE SANITARĂ/ NOTIFICARE de constatare a conformităţii cu legislaţiasanitarăemise cu celmult un an înainteadepuneriiCererii de finanţare, pentru</w:t>
      </w:r>
      <w:r w:rsidR="00EE2DC1" w:rsidRPr="00D86EAF">
        <w:rPr>
          <w:rFonts w:ascii="Times New Roman" w:hAnsi="Times New Roman"/>
          <w:bCs/>
          <w:i/>
          <w:lang w:eastAsia="ro-RO"/>
        </w:rPr>
        <w:t xml:space="preserve"> unitățile care se </w:t>
      </w:r>
      <w:r w:rsidRPr="00D86EAF">
        <w:rPr>
          <w:rFonts w:ascii="Times New Roman" w:hAnsi="Times New Roman"/>
          <w:bCs/>
          <w:i/>
          <w:lang w:eastAsia="ro-RO"/>
        </w:rPr>
        <w:t>autorizează/avizează conform legislațieiînvigoareșipentruunitățile care se modernizează, dupăcaz.</w:t>
      </w:r>
    </w:p>
    <w:p w:rsidR="005E1FC8" w:rsidRPr="00D86EAF" w:rsidRDefault="005E1FC8" w:rsidP="00DA005D">
      <w:pPr>
        <w:pStyle w:val="Style15"/>
        <w:spacing w:before="5" w:line="276" w:lineRule="auto"/>
        <w:rPr>
          <w:rFonts w:ascii="Times New Roman" w:hAnsi="Times New Roman"/>
          <w:bCs/>
          <w:i/>
          <w:lang w:eastAsia="ro-RO"/>
        </w:rPr>
      </w:pPr>
      <w:r w:rsidRPr="00D86EAF">
        <w:rPr>
          <w:rFonts w:ascii="Times New Roman" w:hAnsi="Times New Roman"/>
          <w:bCs/>
          <w:i/>
          <w:lang w:eastAsia="ro-RO"/>
        </w:rPr>
        <w:t>10.2 NOTA DE CONSTATARE PRIVIND CONDIŢIILE DE MEDIU pentrutoateunităţileînfuncţiune.- se vadepune la momentulîncheieriicontractului.</w:t>
      </w:r>
    </w:p>
    <w:p w:rsidR="005E1FC8" w:rsidRPr="00D86EAF" w:rsidRDefault="005E1FC8" w:rsidP="00DA005D">
      <w:pPr>
        <w:pStyle w:val="Style15"/>
        <w:spacing w:before="5" w:line="276" w:lineRule="auto"/>
        <w:rPr>
          <w:rFonts w:ascii="Times New Roman" w:hAnsi="Times New Roman"/>
          <w:bCs/>
          <w:i/>
          <w:lang w:eastAsia="ro-RO"/>
        </w:rPr>
      </w:pPr>
      <w:r w:rsidRPr="00D86EAF">
        <w:rPr>
          <w:rFonts w:ascii="Times New Roman" w:hAnsi="Times New Roman"/>
          <w:bCs/>
          <w:i/>
          <w:lang w:eastAsia="ro-RO"/>
        </w:rPr>
        <w:t>Atenție! Data de emitere a Notelor de constataretrebuiesa fie cu celmult un an înainteadepuneriiCererii de finanțare.</w:t>
      </w:r>
    </w:p>
    <w:p w:rsidR="005E1FC8" w:rsidRPr="00D86EAF" w:rsidRDefault="005E1FC8" w:rsidP="00DA005D">
      <w:pPr>
        <w:pStyle w:val="Style15"/>
        <w:spacing w:before="5" w:line="276" w:lineRule="auto"/>
        <w:rPr>
          <w:rFonts w:ascii="Times New Roman" w:hAnsi="Times New Roman"/>
          <w:bCs/>
          <w:lang w:eastAsia="ro-RO"/>
        </w:rPr>
      </w:pPr>
      <w:r w:rsidRPr="00D86EAF">
        <w:rPr>
          <w:rFonts w:ascii="Times New Roman" w:hAnsi="Times New Roman"/>
          <w:bCs/>
          <w:lang w:eastAsia="ro-RO"/>
        </w:rPr>
        <w:t xml:space="preserve">11.1 </w:t>
      </w:r>
      <w:r w:rsidR="00BC20FB" w:rsidRPr="00D86EAF">
        <w:rPr>
          <w:rFonts w:ascii="Times New Roman" w:hAnsi="Times New Roman"/>
          <w:bCs/>
          <w:lang w:eastAsia="ro-RO"/>
        </w:rPr>
        <w:t>Copie</w:t>
      </w:r>
      <w:r w:rsidRPr="00D86EAF">
        <w:rPr>
          <w:rFonts w:ascii="Times New Roman" w:hAnsi="Times New Roman"/>
          <w:bCs/>
          <w:lang w:eastAsia="ro-RO"/>
        </w:rPr>
        <w:t>CERTIFICATUL DE ÎNREGISTRARE ELIBERAT DE OFICIUL REGISTRULUI COMERŢULUI</w:t>
      </w:r>
      <w:r w:rsidR="00D33D66" w:rsidRPr="00D86EAF">
        <w:rPr>
          <w:rFonts w:ascii="Times New Roman" w:hAnsi="Times New Roman"/>
          <w:bCs/>
          <w:lang w:eastAsia="ro-RO"/>
        </w:rPr>
        <w:t xml:space="preserve"> conform legisla</w:t>
      </w:r>
      <w:r w:rsidR="00BA1A26" w:rsidRPr="00D86EAF">
        <w:rPr>
          <w:rFonts w:ascii="Times New Roman" w:hAnsi="Times New Roman"/>
          <w:bCs/>
          <w:lang w:eastAsia="ro-RO"/>
        </w:rPr>
        <w:t>ţieiînvig</w:t>
      </w:r>
      <w:r w:rsidR="00D33D66" w:rsidRPr="00D86EAF">
        <w:rPr>
          <w:rFonts w:ascii="Times New Roman" w:hAnsi="Times New Roman"/>
          <w:bCs/>
          <w:lang w:eastAsia="ro-RO"/>
        </w:rPr>
        <w:t>oare</w:t>
      </w:r>
      <w:r w:rsidR="00BA1A26" w:rsidRPr="00D86EAF">
        <w:rPr>
          <w:rFonts w:ascii="Times New Roman" w:hAnsi="Times New Roman"/>
          <w:bCs/>
          <w:lang w:eastAsia="ro-RO"/>
        </w:rPr>
        <w:t xml:space="preserve"> pentrutoatepersoanelejuridiceinregistrate la ONRC</w:t>
      </w:r>
    </w:p>
    <w:p w:rsidR="005E1FC8" w:rsidRPr="00D86EAF" w:rsidRDefault="005E1FC8" w:rsidP="00DA005D">
      <w:pPr>
        <w:pStyle w:val="Style15"/>
        <w:spacing w:before="5" w:line="276" w:lineRule="auto"/>
        <w:rPr>
          <w:rFonts w:ascii="Times New Roman" w:hAnsi="Times New Roman"/>
          <w:bCs/>
          <w:lang w:eastAsia="ro-RO"/>
        </w:rPr>
      </w:pPr>
      <w:r w:rsidRPr="00D86EAF">
        <w:rPr>
          <w:rFonts w:ascii="Times New Roman" w:hAnsi="Times New Roman"/>
          <w:bCs/>
          <w:lang w:eastAsia="ro-RO"/>
        </w:rPr>
        <w:t xml:space="preserve">11.2 STATUT pentruSocietateacooperativăînfiinţatăînbazaLegii nr. 1/ 2005 cu modificărileșicompletărileulterioare, CooperativaagricolăînfiinţatăînbazaLegii nr. 566/ 2004 cu modificărileșicompletărileulterioaresigrupuri de producătoriînființate conform ordonantei </w:t>
      </w:r>
      <w:r w:rsidRPr="00D86EAF">
        <w:rPr>
          <w:rFonts w:ascii="Times New Roman" w:hAnsi="Times New Roman"/>
          <w:bCs/>
          <w:lang w:eastAsia="ro-RO"/>
        </w:rPr>
        <w:lastRenderedPageBreak/>
        <w:t>37/2005 privindrecunoastereasifunctionareagrupurilorsiorganizatiilor de producatori, pentrucomercializareaproduseloragricole, cu completarilesimodificarileulterioare.</w:t>
      </w:r>
    </w:p>
    <w:p w:rsidR="005E1FC8" w:rsidRPr="00D86EAF" w:rsidRDefault="005E1FC8" w:rsidP="00DA005D">
      <w:pPr>
        <w:pStyle w:val="Style15"/>
        <w:spacing w:before="5" w:line="276" w:lineRule="auto"/>
        <w:rPr>
          <w:rFonts w:ascii="Times New Roman" w:hAnsi="Times New Roman"/>
          <w:bCs/>
          <w:lang w:eastAsia="ro-RO"/>
        </w:rPr>
      </w:pPr>
      <w:r w:rsidRPr="00D86EAF">
        <w:rPr>
          <w:rFonts w:ascii="Times New Roman" w:hAnsi="Times New Roman"/>
          <w:bCs/>
          <w:lang w:eastAsia="ro-RO"/>
        </w:rPr>
        <w:t>11.3 Documenteechivalentecelor de mai sus pentrualteforme de organizare. Înacestcaz, dacăîntimpulevaluării se constatăcădocumentulprezentat de solicitant nu estesuficient, evaluatorulvasolicitaprininformațiisuplimentaredocumentulnecesar cu elementele pe care trebuiesă le conțină.</w:t>
      </w:r>
    </w:p>
    <w:p w:rsidR="00A93EBC" w:rsidRPr="00D86EAF" w:rsidRDefault="00A93EBC" w:rsidP="00DA005D">
      <w:pPr>
        <w:pStyle w:val="Style15"/>
        <w:spacing w:before="5" w:line="276" w:lineRule="auto"/>
        <w:rPr>
          <w:rFonts w:ascii="Times New Roman" w:hAnsi="Times New Roman"/>
          <w:bCs/>
          <w:lang w:eastAsia="ro-RO"/>
        </w:rPr>
      </w:pPr>
      <w:r w:rsidRPr="00D86EAF">
        <w:rPr>
          <w:rFonts w:ascii="Times New Roman" w:hAnsi="Times New Roman"/>
          <w:bCs/>
          <w:lang w:eastAsia="ro-RO"/>
        </w:rPr>
        <w:t>11.4 CopieCertificatconstatatorfonduri IMM insotit de “Fur</w:t>
      </w:r>
      <w:r w:rsidR="00BC20FB" w:rsidRPr="00D86EAF">
        <w:rPr>
          <w:rFonts w:ascii="Times New Roman" w:hAnsi="Times New Roman"/>
          <w:bCs/>
          <w:lang w:eastAsia="ro-RO"/>
        </w:rPr>
        <w:t>nizareinformațiiextinse” emis</w:t>
      </w:r>
      <w:r w:rsidRPr="00D86EAF">
        <w:rPr>
          <w:rFonts w:ascii="Times New Roman" w:hAnsi="Times New Roman"/>
          <w:bCs/>
          <w:lang w:eastAsia="ro-RO"/>
        </w:rPr>
        <w:t xml:space="preserve"> de ONRC pentru solicitant valabil la momentuldepuneriicererii de finantare</w:t>
      </w:r>
      <w:r w:rsidR="00BC20FB" w:rsidRPr="00D86EAF">
        <w:rPr>
          <w:rFonts w:ascii="Times New Roman" w:hAnsi="Times New Roman"/>
          <w:bCs/>
          <w:lang w:eastAsia="ro-RO"/>
        </w:rPr>
        <w:t xml:space="preserve"> – pentrutoatepersoanelejuridiceinregistrate la ONRC</w:t>
      </w:r>
      <w:r w:rsidR="00BA1A26" w:rsidRPr="00D86EAF">
        <w:rPr>
          <w:rFonts w:ascii="Times New Roman" w:hAnsi="Times New Roman"/>
          <w:bCs/>
          <w:lang w:eastAsia="ro-RO"/>
        </w:rPr>
        <w:t>.</w:t>
      </w:r>
    </w:p>
    <w:p w:rsidR="00BC20FB" w:rsidRPr="00D86EAF" w:rsidRDefault="00BC20FB" w:rsidP="00DA005D">
      <w:pPr>
        <w:pStyle w:val="Style15"/>
        <w:spacing w:before="5" w:line="276" w:lineRule="auto"/>
        <w:rPr>
          <w:rFonts w:ascii="Times New Roman" w:hAnsi="Times New Roman"/>
          <w:bCs/>
          <w:lang w:eastAsia="ro-RO"/>
        </w:rPr>
      </w:pPr>
    </w:p>
    <w:p w:rsidR="005D6055" w:rsidRPr="00D86EAF" w:rsidRDefault="005D6055" w:rsidP="005D6055">
      <w:pPr>
        <w:pStyle w:val="Style15"/>
        <w:spacing w:before="5" w:line="276" w:lineRule="auto"/>
        <w:rPr>
          <w:rFonts w:ascii="Times New Roman" w:hAnsi="Times New Roman"/>
          <w:b/>
          <w:bCs/>
          <w:lang w:eastAsia="ro-RO"/>
        </w:rPr>
      </w:pPr>
      <w:r w:rsidRPr="00D86EAF">
        <w:rPr>
          <w:rFonts w:ascii="Times New Roman" w:hAnsi="Times New Roman"/>
          <w:b/>
          <w:bCs/>
          <w:lang w:eastAsia="ro-RO"/>
        </w:rPr>
        <w:t>12. ! ACESTE DOCUMENTE SE VOR PREZENTA LA MOMENTUL ÎNCHEIERII CONTRACTULUI:</w:t>
      </w:r>
    </w:p>
    <w:p w:rsidR="005D6055" w:rsidRPr="00D86EAF" w:rsidRDefault="005D6055" w:rsidP="005D6055">
      <w:pPr>
        <w:pStyle w:val="Style15"/>
        <w:spacing w:before="5" w:line="276" w:lineRule="auto"/>
        <w:rPr>
          <w:rFonts w:ascii="Times New Roman" w:hAnsi="Times New Roman"/>
          <w:bCs/>
          <w:lang w:eastAsia="ro-RO"/>
        </w:rPr>
      </w:pPr>
      <w:r w:rsidRPr="00D86EAF">
        <w:rPr>
          <w:rFonts w:ascii="Times New Roman" w:hAnsi="Times New Roman"/>
          <w:bCs/>
          <w:lang w:eastAsia="ro-RO"/>
        </w:rPr>
        <w:t>12. DOCUMENT EMIS DE ANPM PENTRU PROIECT</w:t>
      </w:r>
    </w:p>
    <w:p w:rsidR="005D6055" w:rsidRPr="00D86EAF" w:rsidRDefault="005D6055" w:rsidP="005D6055">
      <w:pPr>
        <w:pStyle w:val="Style19"/>
        <w:tabs>
          <w:tab w:val="left" w:pos="355"/>
        </w:tabs>
        <w:spacing w:before="120" w:line="276" w:lineRule="auto"/>
        <w:rPr>
          <w:rFonts w:ascii="Times New Roman" w:hAnsi="Times New Roman"/>
          <w:bCs/>
          <w:lang w:eastAsia="ro-RO"/>
        </w:rPr>
      </w:pPr>
      <w:r w:rsidRPr="00D86EAF">
        <w:rPr>
          <w:rFonts w:ascii="Times New Roman" w:hAnsi="Times New Roman"/>
          <w:bCs/>
          <w:lang w:eastAsia="ro-RO"/>
        </w:rPr>
        <w:t>13</w:t>
      </w:r>
      <w:r w:rsidRPr="00D86EAF">
        <w:rPr>
          <w:rFonts w:ascii="Times New Roman" w:hAnsi="Times New Roman"/>
          <w:b/>
          <w:bCs/>
          <w:lang w:eastAsia="ro-RO"/>
        </w:rPr>
        <w:t>.</w:t>
      </w:r>
      <w:r w:rsidRPr="00D86EAF">
        <w:rPr>
          <w:rFonts w:ascii="Times New Roman" w:hAnsi="Times New Roman"/>
          <w:bCs/>
          <w:lang w:eastAsia="ro-RO"/>
        </w:rPr>
        <w:t>Declaratia pe propria raspundere a beneficiaruluiprivindraportareaplatilor</w:t>
      </w:r>
      <w:r w:rsidR="00EE2DC1" w:rsidRPr="00D86EAF">
        <w:rPr>
          <w:rFonts w:ascii="Times New Roman" w:hAnsi="Times New Roman"/>
          <w:bCs/>
          <w:lang w:eastAsia="ro-RO"/>
        </w:rPr>
        <w:t xml:space="preserve"> primate </w:t>
      </w:r>
      <w:r w:rsidRPr="00D86EAF">
        <w:rPr>
          <w:rFonts w:ascii="Times New Roman" w:hAnsi="Times New Roman"/>
          <w:bCs/>
          <w:lang w:eastAsia="ro-RO"/>
        </w:rPr>
        <w:t>catre GAL.</w:t>
      </w:r>
    </w:p>
    <w:p w:rsidR="005D6055" w:rsidRPr="00D86EAF" w:rsidRDefault="005D6055" w:rsidP="005D6055">
      <w:pPr>
        <w:pStyle w:val="Style19"/>
        <w:tabs>
          <w:tab w:val="left" w:pos="355"/>
        </w:tabs>
        <w:spacing w:before="120" w:line="276" w:lineRule="auto"/>
        <w:rPr>
          <w:rFonts w:ascii="Times New Roman" w:hAnsi="Times New Roman"/>
          <w:bCs/>
          <w:lang w:eastAsia="ro-RO"/>
        </w:rPr>
      </w:pPr>
      <w:r w:rsidRPr="00D86EAF">
        <w:rPr>
          <w:rFonts w:ascii="Times New Roman" w:hAnsi="Times New Roman"/>
          <w:bCs/>
          <w:lang w:eastAsia="ro-RO"/>
        </w:rPr>
        <w:t>14. Documente de inregistrarepentruparteneri</w:t>
      </w:r>
    </w:p>
    <w:p w:rsidR="005D6055" w:rsidRPr="00D86EAF" w:rsidRDefault="005D6055" w:rsidP="005D6055">
      <w:pPr>
        <w:pStyle w:val="Style19"/>
        <w:tabs>
          <w:tab w:val="left" w:pos="355"/>
        </w:tabs>
        <w:spacing w:before="120" w:line="276" w:lineRule="auto"/>
        <w:rPr>
          <w:rFonts w:ascii="Times New Roman" w:hAnsi="Times New Roman"/>
          <w:bCs/>
          <w:lang w:eastAsia="ro-RO"/>
        </w:rPr>
      </w:pPr>
      <w:r w:rsidRPr="00D86EAF">
        <w:rPr>
          <w:rFonts w:ascii="Times New Roman" w:hAnsi="Times New Roman"/>
          <w:bCs/>
          <w:lang w:eastAsia="ro-RO"/>
        </w:rPr>
        <w:t>15. Act de identitatepentrureprezentantiilegali ai partenerilorsi aleaderului de proiect</w:t>
      </w:r>
    </w:p>
    <w:p w:rsidR="00E254BE" w:rsidRPr="00D86EAF" w:rsidRDefault="00E254BE" w:rsidP="005D6055">
      <w:pPr>
        <w:pStyle w:val="Style19"/>
        <w:tabs>
          <w:tab w:val="left" w:pos="355"/>
        </w:tabs>
        <w:spacing w:before="120" w:line="276" w:lineRule="auto"/>
        <w:rPr>
          <w:rFonts w:ascii="Times New Roman" w:hAnsi="Times New Roman"/>
          <w:bCs/>
          <w:color w:val="000000" w:themeColor="text1"/>
          <w:lang w:eastAsia="ro-RO"/>
        </w:rPr>
      </w:pPr>
      <w:r w:rsidRPr="00D86EAF">
        <w:rPr>
          <w:rFonts w:ascii="Times New Roman" w:hAnsi="Times New Roman"/>
          <w:bCs/>
          <w:color w:val="000000" w:themeColor="text1"/>
          <w:lang w:eastAsia="ro-RO"/>
        </w:rPr>
        <w:t>16.Hotarâreamembrilorprivinddesemnareaunuiadintreaceștiapentrucalitatea de reprezentant legal, încazul IF/asociațiilor</w:t>
      </w:r>
    </w:p>
    <w:p w:rsidR="005D6055" w:rsidRPr="00D86EAF" w:rsidRDefault="005D6055" w:rsidP="005D6055">
      <w:pPr>
        <w:pStyle w:val="Style19"/>
        <w:tabs>
          <w:tab w:val="left" w:pos="355"/>
        </w:tabs>
        <w:spacing w:before="120" w:line="276" w:lineRule="auto"/>
        <w:rPr>
          <w:rFonts w:ascii="Times New Roman" w:hAnsi="Times New Roman"/>
          <w:bCs/>
          <w:lang w:eastAsia="ro-RO"/>
        </w:rPr>
      </w:pPr>
      <w:r w:rsidRPr="00D86EAF">
        <w:rPr>
          <w:rFonts w:ascii="Times New Roman" w:hAnsi="Times New Roman"/>
          <w:bCs/>
          <w:color w:val="000000" w:themeColor="text1"/>
          <w:lang w:eastAsia="ro-RO"/>
        </w:rPr>
        <w:t>1</w:t>
      </w:r>
      <w:r w:rsidR="00F83426" w:rsidRPr="00D86EAF">
        <w:rPr>
          <w:rFonts w:ascii="Times New Roman" w:hAnsi="Times New Roman"/>
          <w:bCs/>
          <w:color w:val="000000" w:themeColor="text1"/>
          <w:lang w:eastAsia="ro-RO"/>
        </w:rPr>
        <w:t>7</w:t>
      </w:r>
      <w:r w:rsidRPr="00D86EAF">
        <w:rPr>
          <w:rFonts w:ascii="Times New Roman" w:hAnsi="Times New Roman"/>
          <w:bCs/>
          <w:color w:val="000000" w:themeColor="text1"/>
          <w:lang w:eastAsia="ro-RO"/>
        </w:rPr>
        <w:t xml:space="preserve">. </w:t>
      </w:r>
      <w:r w:rsidRPr="00D86EAF">
        <w:rPr>
          <w:rFonts w:ascii="Times New Roman" w:hAnsi="Times New Roman"/>
          <w:bCs/>
          <w:lang w:eastAsia="ro-RO"/>
        </w:rPr>
        <w:t>ALTE DOCUMENTE JUSTIFICATIVE (SE VOR SPECIFICA DUPĂ CAZ)</w:t>
      </w:r>
    </w:p>
    <w:p w:rsidR="008B4B03" w:rsidRPr="00D86EAF" w:rsidRDefault="008B4B03" w:rsidP="00DA005D">
      <w:pPr>
        <w:pStyle w:val="Style15"/>
        <w:spacing w:before="5" w:line="276" w:lineRule="auto"/>
        <w:rPr>
          <w:rFonts w:ascii="Times New Roman" w:hAnsi="Times New Roman"/>
          <w:bCs/>
          <w:lang w:eastAsia="ro-RO"/>
        </w:rPr>
      </w:pPr>
    </w:p>
    <w:p w:rsidR="00E87D17" w:rsidRPr="00D86EAF" w:rsidRDefault="003D515C" w:rsidP="00DA005D">
      <w:pPr>
        <w:pStyle w:val="Style15"/>
        <w:spacing w:before="5" w:line="276" w:lineRule="auto"/>
        <w:rPr>
          <w:rFonts w:ascii="Times New Roman" w:hAnsi="Times New Roman"/>
          <w:bCs/>
          <w:lang w:eastAsia="ro-RO"/>
        </w:rPr>
      </w:pPr>
      <w:r w:rsidRPr="00D86EAF">
        <w:rPr>
          <w:rFonts w:ascii="Times New Roman" w:hAnsi="Times New Roman"/>
          <w:bCs/>
          <w:lang w:eastAsia="ro-RO"/>
        </w:rPr>
        <w:t xml:space="preserve">Atenţie! Evaluareacererii de finanţare din punct de vedere al eligibilităţiişi al verificăriicriteriilor de selecţieva include şiconsultareainformaţilorreferitoare la solicitant şi la punctul de lucru, dupăcaz, deţinute de instituţiileabilitate (ex: ANSVSA, APIA, MADR, </w:t>
      </w:r>
    </w:p>
    <w:p w:rsidR="00E87D17" w:rsidRPr="00D86EAF" w:rsidRDefault="00E87D17" w:rsidP="00DA005D">
      <w:pPr>
        <w:pStyle w:val="Style15"/>
        <w:spacing w:before="5" w:line="276" w:lineRule="auto"/>
        <w:rPr>
          <w:rFonts w:ascii="Times New Roman" w:hAnsi="Times New Roman"/>
          <w:bCs/>
          <w:lang w:eastAsia="ro-RO"/>
        </w:rPr>
      </w:pPr>
    </w:p>
    <w:p w:rsidR="003D515C" w:rsidRPr="00D86EAF" w:rsidRDefault="003D515C" w:rsidP="00DA005D">
      <w:pPr>
        <w:pStyle w:val="Style15"/>
        <w:spacing w:before="5" w:line="276" w:lineRule="auto"/>
        <w:rPr>
          <w:rFonts w:ascii="Times New Roman" w:hAnsi="Times New Roman"/>
          <w:bCs/>
          <w:lang w:eastAsia="ro-RO"/>
        </w:rPr>
      </w:pPr>
      <w:r w:rsidRPr="00D86EAF">
        <w:rPr>
          <w:rFonts w:ascii="Times New Roman" w:hAnsi="Times New Roman"/>
          <w:bCs/>
          <w:lang w:eastAsia="ro-RO"/>
        </w:rPr>
        <w:t>ONRC, etc.) saudocumentelerelevanteanexate de către solicitant: Oferte, Documenteînființaremembrii, Documente de identitate - copii, Contract de muncă/extras REVISAL, Angajament de realizarelucrări/construcții, HotarareaConsiliului Local, etc.</w:t>
      </w:r>
    </w:p>
    <w:p w:rsidR="003D515C" w:rsidRPr="00D86EAF" w:rsidRDefault="003D515C" w:rsidP="00DA005D">
      <w:pPr>
        <w:pStyle w:val="Style15"/>
        <w:spacing w:before="5" w:line="276" w:lineRule="auto"/>
        <w:rPr>
          <w:rFonts w:ascii="Times New Roman" w:hAnsi="Times New Roman"/>
          <w:bCs/>
          <w:lang w:eastAsia="ro-RO"/>
        </w:rPr>
      </w:pPr>
      <w:r w:rsidRPr="00D86EAF">
        <w:rPr>
          <w:rFonts w:ascii="Times New Roman" w:hAnsi="Times New Roman"/>
          <w:bCs/>
          <w:lang w:eastAsia="ro-RO"/>
        </w:rPr>
        <w:t>IMPORTANT !</w:t>
      </w:r>
    </w:p>
    <w:p w:rsidR="003D515C" w:rsidRPr="00D86EAF" w:rsidRDefault="003D515C" w:rsidP="00DA005D">
      <w:pPr>
        <w:pStyle w:val="Style15"/>
        <w:spacing w:before="5" w:line="276" w:lineRule="auto"/>
        <w:rPr>
          <w:rFonts w:ascii="Times New Roman" w:hAnsi="Times New Roman"/>
          <w:bCs/>
          <w:lang w:eastAsia="ro-RO"/>
        </w:rPr>
      </w:pPr>
      <w:r w:rsidRPr="00D86EAF">
        <w:rPr>
          <w:rFonts w:ascii="Times New Roman" w:hAnsi="Times New Roman"/>
          <w:bCs/>
          <w:lang w:eastAsia="ro-RO"/>
        </w:rPr>
        <w:t>DocumentelejustificativeanexateCererii de finanţaretrebuiesă fie valabile la data depuneriiacestora, înconformitate cu legislaţianaţionalăînvigoare.</w:t>
      </w:r>
    </w:p>
    <w:p w:rsidR="003D515C" w:rsidRPr="00D86EAF" w:rsidRDefault="003D515C" w:rsidP="00DA005D">
      <w:pPr>
        <w:pStyle w:val="Style19"/>
        <w:tabs>
          <w:tab w:val="left" w:pos="355"/>
        </w:tabs>
        <w:spacing w:before="120" w:line="276" w:lineRule="auto"/>
        <w:rPr>
          <w:rFonts w:ascii="Times New Roman" w:hAnsi="Times New Roman"/>
          <w:highlight w:val="red"/>
        </w:rPr>
      </w:pPr>
    </w:p>
    <w:p w:rsidR="00D4086B" w:rsidRPr="00D86EAF" w:rsidRDefault="00D4086B" w:rsidP="00DA005D">
      <w:pPr>
        <w:pStyle w:val="Style13"/>
        <w:widowControl/>
        <w:spacing w:before="67" w:line="276" w:lineRule="auto"/>
        <w:rPr>
          <w:rStyle w:val="FontStyle66"/>
          <w:rFonts w:ascii="Times New Roman" w:hAnsi="Times New Roman" w:cs="Times New Roman"/>
          <w:sz w:val="24"/>
          <w:szCs w:val="24"/>
          <w:lang w:val="ro-RO" w:eastAsia="ro-RO"/>
        </w:rPr>
      </w:pPr>
      <w:r w:rsidRPr="00D86EAF">
        <w:rPr>
          <w:rStyle w:val="FontStyle66"/>
          <w:rFonts w:ascii="Times New Roman" w:hAnsi="Times New Roman" w:cs="Times New Roman"/>
          <w:sz w:val="24"/>
          <w:szCs w:val="24"/>
          <w:lang w:val="ro-RO" w:eastAsia="ro-RO"/>
        </w:rPr>
        <w:t>Depunerea Dosarului Cererii de Finanţare</w:t>
      </w:r>
    </w:p>
    <w:p w:rsidR="00D4086B" w:rsidRPr="00D86EAF" w:rsidRDefault="00D4086B" w:rsidP="00DA005D">
      <w:pPr>
        <w:pStyle w:val="Style4"/>
        <w:widowControl/>
        <w:spacing w:line="276" w:lineRule="auto"/>
        <w:rPr>
          <w:rFonts w:ascii="Times New Roman" w:hAnsi="Times New Roman"/>
        </w:rPr>
      </w:pPr>
    </w:p>
    <w:p w:rsidR="00D4086B" w:rsidRPr="00D86EAF" w:rsidRDefault="00D4086B" w:rsidP="00DA005D">
      <w:pPr>
        <w:pStyle w:val="Style4"/>
        <w:widowControl/>
        <w:spacing w:before="14" w:line="276" w:lineRule="auto"/>
        <w:rPr>
          <w:rStyle w:val="FontStyle75"/>
          <w:rFonts w:ascii="Times New Roman" w:hAnsi="Times New Roman" w:cs="Times New Roman"/>
          <w:b/>
          <w:bCs/>
          <w:sz w:val="24"/>
          <w:szCs w:val="24"/>
          <w:lang w:val="ro-RO" w:eastAsia="ro-RO"/>
        </w:rPr>
      </w:pPr>
      <w:r w:rsidRPr="00D86EAF">
        <w:rPr>
          <w:rStyle w:val="FontStyle77"/>
          <w:rFonts w:ascii="Times New Roman" w:hAnsi="Times New Roman" w:cs="Times New Roman"/>
          <w:sz w:val="24"/>
          <w:szCs w:val="24"/>
          <w:lang w:val="ro-RO" w:eastAsia="ro-RO"/>
        </w:rPr>
        <w:t xml:space="preserve">Cererea de Finanţare însoţită de anexele tehnice şi administrative - în 2 (doua) exemplare -original si o copie - vor fi depuse la sediul GAL </w:t>
      </w:r>
      <w:r w:rsidR="004936C5" w:rsidRPr="00D86EAF">
        <w:rPr>
          <w:rStyle w:val="FontStyle77"/>
          <w:rFonts w:ascii="Times New Roman" w:hAnsi="Times New Roman" w:cs="Times New Roman"/>
          <w:sz w:val="24"/>
          <w:szCs w:val="24"/>
          <w:lang w:val="ro-RO" w:eastAsia="ro-RO"/>
        </w:rPr>
        <w:t>ADA KALEH</w:t>
      </w:r>
      <w:r w:rsidRPr="00D86EAF">
        <w:rPr>
          <w:rStyle w:val="FontStyle75"/>
          <w:rFonts w:ascii="Times New Roman" w:hAnsi="Times New Roman" w:cs="Times New Roman"/>
          <w:sz w:val="24"/>
          <w:szCs w:val="24"/>
          <w:lang w:val="ro-RO" w:eastAsia="ro-RO"/>
        </w:rPr>
        <w:t>împreuna cu formatul electronic (CD - 2 exemplare) al Cererii de Finanţare si anexele tehnice şi administrative scanate</w:t>
      </w:r>
      <w:r w:rsidR="008D3832" w:rsidRPr="00D86EAF">
        <w:rPr>
          <w:rStyle w:val="FontStyle75"/>
          <w:rFonts w:ascii="Times New Roman" w:hAnsi="Times New Roman" w:cs="Times New Roman"/>
          <w:sz w:val="24"/>
          <w:szCs w:val="24"/>
          <w:lang w:val="ro-RO" w:eastAsia="ro-RO"/>
        </w:rPr>
        <w:t>, precum si al Cererii de Finantare in format editabil</w:t>
      </w:r>
      <w:r w:rsidRPr="00D86EAF">
        <w:rPr>
          <w:rStyle w:val="FontStyle75"/>
          <w:rFonts w:ascii="Times New Roman" w:hAnsi="Times New Roman" w:cs="Times New Roman"/>
          <w:sz w:val="24"/>
          <w:szCs w:val="24"/>
          <w:lang w:val="ro-RO" w:eastAsia="ro-RO"/>
        </w:rPr>
        <w:t>. Exemplarele vor fi marcate clar, pe coperta, în partea superioara dreapta, cu „ORIGINAL", respectiv „COPIE"</w:t>
      </w:r>
      <w:r w:rsidR="00F50AEB" w:rsidRPr="00D86EAF">
        <w:rPr>
          <w:rStyle w:val="FontStyle75"/>
          <w:rFonts w:ascii="Times New Roman" w:hAnsi="Times New Roman" w:cs="Times New Roman"/>
          <w:sz w:val="24"/>
          <w:szCs w:val="24"/>
          <w:lang w:val="ro-RO" w:eastAsia="ro-RO"/>
        </w:rPr>
        <w:t>.</w:t>
      </w:r>
    </w:p>
    <w:p w:rsidR="006E5A2E" w:rsidRPr="00D86EAF" w:rsidRDefault="00D4086B" w:rsidP="00DA005D">
      <w:pPr>
        <w:pStyle w:val="Style15"/>
        <w:widowControl/>
        <w:spacing w:before="240" w:line="276" w:lineRule="auto"/>
        <w:rPr>
          <w:rStyle w:val="FontStyle75"/>
          <w:rFonts w:ascii="Times New Roman" w:hAnsi="Times New Roman" w:cs="Times New Roman"/>
          <w:sz w:val="24"/>
          <w:szCs w:val="24"/>
          <w:lang w:val="ro-RO" w:eastAsia="ro-RO"/>
        </w:rPr>
      </w:pPr>
      <w:r w:rsidRPr="00D86EAF">
        <w:rPr>
          <w:rStyle w:val="FontStyle75"/>
          <w:rFonts w:ascii="Times New Roman" w:hAnsi="Times New Roman" w:cs="Times New Roman"/>
          <w:sz w:val="24"/>
          <w:szCs w:val="24"/>
          <w:lang w:val="ro-RO" w:eastAsia="ro-RO"/>
        </w:rPr>
        <w:lastRenderedPageBreak/>
        <w:t xml:space="preserve">Fiecare exemplar din dosarul Cererii de Finanţare va fi legat, paginat si opisat, cu toate paginile numerotate manual în ordine de la 1 la n în partea dreapta sus a fiecarui document, unde n este numarul total al paginilor din dosarul complet, inclusiv documentele anexate, astfel încât sa nu permita detasarea si/sau înlocuirea documentelor. Opisul va fi numerotat cu pagina 0. </w:t>
      </w:r>
    </w:p>
    <w:p w:rsidR="00005D9F" w:rsidRPr="00D86EAF" w:rsidRDefault="00005D9F" w:rsidP="00DA005D">
      <w:pPr>
        <w:pStyle w:val="Style15"/>
        <w:widowControl/>
        <w:spacing w:before="240" w:line="276" w:lineRule="auto"/>
        <w:rPr>
          <w:rStyle w:val="FontStyle75"/>
          <w:rFonts w:ascii="Times New Roman" w:hAnsi="Times New Roman" w:cs="Times New Roman"/>
          <w:color w:val="000000" w:themeColor="text1"/>
          <w:sz w:val="24"/>
          <w:szCs w:val="24"/>
          <w:lang w:val="ro-RO" w:eastAsia="ro-RO"/>
        </w:rPr>
      </w:pPr>
      <w:r w:rsidRPr="00D86EAF">
        <w:rPr>
          <w:rFonts w:ascii="Times New Roman" w:hAnsi="Times New Roman"/>
          <w:color w:val="000000" w:themeColor="text1"/>
          <w:lang w:eastAsia="ro-RO"/>
        </w:rPr>
        <w:t>Cererea de Finantaresitoatadocumentatiaaferenta nu trebuiesa fie semnatesistampilate pe fiecarepagina</w:t>
      </w:r>
      <w:r w:rsidR="00371CF0" w:rsidRPr="00D86EAF">
        <w:rPr>
          <w:rFonts w:ascii="Times New Roman" w:hAnsi="Times New Roman"/>
          <w:color w:val="000000" w:themeColor="text1"/>
          <w:lang w:eastAsia="ro-RO"/>
        </w:rPr>
        <w:t>, semnaturasistampilasolicitantuluifiindnecesaredoar in sectiunile in care sunt expresmentionate</w:t>
      </w:r>
      <w:r w:rsidRPr="00D86EAF">
        <w:rPr>
          <w:rFonts w:ascii="Times New Roman" w:hAnsi="Times New Roman"/>
          <w:color w:val="000000" w:themeColor="text1"/>
          <w:lang w:eastAsia="ro-RO"/>
        </w:rPr>
        <w:t xml:space="preserve">. Solicitantulisiasumaveridicitateadocumentelor, iardaca la prezentareaacestora in original se constataneconcordanteproiectulva fi </w:t>
      </w:r>
      <w:r w:rsidR="00DE0680" w:rsidRPr="00D86EAF">
        <w:rPr>
          <w:rFonts w:ascii="Times New Roman" w:hAnsi="Times New Roman"/>
          <w:color w:val="000000" w:themeColor="text1"/>
          <w:lang w:eastAsia="ro-RO"/>
        </w:rPr>
        <w:t>respins</w:t>
      </w:r>
      <w:r w:rsidRPr="00D86EAF">
        <w:rPr>
          <w:rFonts w:ascii="Times New Roman" w:hAnsi="Times New Roman"/>
          <w:color w:val="000000" w:themeColor="text1"/>
          <w:lang w:eastAsia="ro-RO"/>
        </w:rPr>
        <w:t>.</w:t>
      </w:r>
    </w:p>
    <w:p w:rsidR="00D4086B" w:rsidRPr="00D86EAF" w:rsidRDefault="00D4086B" w:rsidP="00DA005D">
      <w:pPr>
        <w:pStyle w:val="Style15"/>
        <w:widowControl/>
        <w:spacing w:before="67" w:line="276" w:lineRule="auto"/>
        <w:rPr>
          <w:rStyle w:val="FontStyle75"/>
          <w:rFonts w:ascii="Times New Roman" w:hAnsi="Times New Roman" w:cs="Times New Roman"/>
          <w:sz w:val="24"/>
          <w:szCs w:val="24"/>
          <w:lang w:val="ro-RO" w:eastAsia="ro-RO"/>
        </w:rPr>
      </w:pPr>
      <w:r w:rsidRPr="00D86EAF">
        <w:rPr>
          <w:rStyle w:val="FontStyle75"/>
          <w:rFonts w:ascii="Times New Roman" w:hAnsi="Times New Roman" w:cs="Times New Roman"/>
          <w:sz w:val="24"/>
          <w:szCs w:val="24"/>
          <w:lang w:val="ro-RO" w:eastAsia="ro-RO"/>
        </w:rPr>
        <w:t>Dosarul Cererii de Finantare va cuprinde în mod obligatoriu un opis, cu urmatoarele elemente:</w:t>
      </w:r>
    </w:p>
    <w:tbl>
      <w:tblPr>
        <w:tblW w:w="8518" w:type="dxa"/>
        <w:tblInd w:w="40" w:type="dxa"/>
        <w:tblLayout w:type="fixed"/>
        <w:tblCellMar>
          <w:left w:w="40" w:type="dxa"/>
          <w:right w:w="40" w:type="dxa"/>
        </w:tblCellMar>
        <w:tblLook w:val="0000"/>
      </w:tblPr>
      <w:tblGrid>
        <w:gridCol w:w="824"/>
        <w:gridCol w:w="4855"/>
        <w:gridCol w:w="2839"/>
      </w:tblGrid>
      <w:tr w:rsidR="00D216C5" w:rsidRPr="00D86EAF" w:rsidTr="00D216C5">
        <w:trPr>
          <w:trHeight w:val="252"/>
        </w:trPr>
        <w:tc>
          <w:tcPr>
            <w:tcW w:w="824" w:type="dxa"/>
            <w:tcBorders>
              <w:top w:val="single" w:sz="6" w:space="0" w:color="auto"/>
              <w:left w:val="single" w:sz="6" w:space="0" w:color="auto"/>
              <w:bottom w:val="single" w:sz="6" w:space="0" w:color="auto"/>
              <w:right w:val="single" w:sz="6" w:space="0" w:color="auto"/>
            </w:tcBorders>
          </w:tcPr>
          <w:p w:rsidR="00D4086B" w:rsidRPr="00D86EAF" w:rsidRDefault="00D4086B" w:rsidP="00DA005D">
            <w:pPr>
              <w:pStyle w:val="Style20"/>
              <w:widowControl/>
              <w:spacing w:line="276" w:lineRule="auto"/>
              <w:jc w:val="both"/>
              <w:rPr>
                <w:rStyle w:val="FontStyle75"/>
                <w:rFonts w:ascii="Times New Roman" w:hAnsi="Times New Roman" w:cs="Times New Roman"/>
                <w:sz w:val="24"/>
                <w:szCs w:val="24"/>
                <w:lang w:val="ro-RO" w:eastAsia="ro-RO"/>
              </w:rPr>
            </w:pPr>
            <w:r w:rsidRPr="00D86EAF">
              <w:rPr>
                <w:rStyle w:val="FontStyle75"/>
                <w:rFonts w:ascii="Times New Roman" w:hAnsi="Times New Roman" w:cs="Times New Roman"/>
                <w:sz w:val="24"/>
                <w:szCs w:val="24"/>
                <w:lang w:val="ro-RO" w:eastAsia="ro-RO"/>
              </w:rPr>
              <w:t>Nr. crt.</w:t>
            </w:r>
          </w:p>
        </w:tc>
        <w:tc>
          <w:tcPr>
            <w:tcW w:w="4855" w:type="dxa"/>
            <w:tcBorders>
              <w:top w:val="single" w:sz="6" w:space="0" w:color="auto"/>
              <w:left w:val="single" w:sz="6" w:space="0" w:color="auto"/>
              <w:bottom w:val="single" w:sz="6" w:space="0" w:color="auto"/>
              <w:right w:val="single" w:sz="6" w:space="0" w:color="auto"/>
            </w:tcBorders>
          </w:tcPr>
          <w:p w:rsidR="00D4086B" w:rsidRPr="00D86EAF" w:rsidRDefault="00D4086B" w:rsidP="00DA005D">
            <w:pPr>
              <w:pStyle w:val="Style20"/>
              <w:widowControl/>
              <w:spacing w:line="276" w:lineRule="auto"/>
              <w:ind w:left="1766"/>
              <w:jc w:val="both"/>
              <w:rPr>
                <w:rStyle w:val="FontStyle75"/>
                <w:rFonts w:ascii="Times New Roman" w:hAnsi="Times New Roman" w:cs="Times New Roman"/>
                <w:sz w:val="24"/>
                <w:szCs w:val="24"/>
                <w:lang w:val="ro-RO" w:eastAsia="ro-RO"/>
              </w:rPr>
            </w:pPr>
            <w:r w:rsidRPr="00D86EAF">
              <w:rPr>
                <w:rStyle w:val="FontStyle75"/>
                <w:rFonts w:ascii="Times New Roman" w:hAnsi="Times New Roman" w:cs="Times New Roman"/>
                <w:sz w:val="24"/>
                <w:szCs w:val="24"/>
                <w:lang w:val="ro-RO" w:eastAsia="ro-RO"/>
              </w:rPr>
              <w:t>Titlul documentului</w:t>
            </w:r>
          </w:p>
        </w:tc>
        <w:tc>
          <w:tcPr>
            <w:tcW w:w="2839" w:type="dxa"/>
            <w:tcBorders>
              <w:top w:val="single" w:sz="6" w:space="0" w:color="auto"/>
              <w:left w:val="single" w:sz="6" w:space="0" w:color="auto"/>
              <w:bottom w:val="single" w:sz="6" w:space="0" w:color="auto"/>
              <w:right w:val="single" w:sz="6" w:space="0" w:color="auto"/>
            </w:tcBorders>
          </w:tcPr>
          <w:p w:rsidR="00D4086B" w:rsidRPr="00D86EAF" w:rsidRDefault="00D4086B" w:rsidP="00DA005D">
            <w:pPr>
              <w:pStyle w:val="Style20"/>
              <w:widowControl/>
              <w:tabs>
                <w:tab w:val="left" w:leader="dot" w:pos="1978"/>
                <w:tab w:val="left" w:leader="dot" w:pos="3043"/>
              </w:tabs>
              <w:spacing w:line="276" w:lineRule="auto"/>
              <w:jc w:val="both"/>
              <w:rPr>
                <w:rStyle w:val="FontStyle75"/>
                <w:rFonts w:ascii="Times New Roman" w:hAnsi="Times New Roman" w:cs="Times New Roman"/>
                <w:sz w:val="24"/>
                <w:szCs w:val="24"/>
                <w:lang w:val="ro-RO" w:eastAsia="ro-RO"/>
              </w:rPr>
            </w:pPr>
            <w:r w:rsidRPr="00D86EAF">
              <w:rPr>
                <w:rStyle w:val="FontStyle75"/>
                <w:rFonts w:ascii="Times New Roman" w:hAnsi="Times New Roman" w:cs="Times New Roman"/>
                <w:sz w:val="24"/>
                <w:szCs w:val="24"/>
                <w:lang w:val="ro-RO" w:eastAsia="ro-RO"/>
              </w:rPr>
              <w:t>Nr. Pagina (de la</w:t>
            </w:r>
            <w:r w:rsidRPr="00D86EAF">
              <w:rPr>
                <w:rStyle w:val="FontStyle75"/>
                <w:rFonts w:ascii="Times New Roman" w:hAnsi="Times New Roman" w:cs="Times New Roman"/>
                <w:sz w:val="24"/>
                <w:szCs w:val="24"/>
                <w:lang w:val="ro-RO" w:eastAsia="ro-RO"/>
              </w:rPr>
              <w:tab/>
              <w:t>pâna la</w:t>
            </w:r>
            <w:r w:rsidRPr="00D86EAF">
              <w:rPr>
                <w:rStyle w:val="FontStyle75"/>
                <w:rFonts w:ascii="Times New Roman" w:hAnsi="Times New Roman" w:cs="Times New Roman"/>
                <w:sz w:val="24"/>
                <w:szCs w:val="24"/>
                <w:lang w:val="ro-RO" w:eastAsia="ro-RO"/>
              </w:rPr>
              <w:tab/>
              <w:t>)</w:t>
            </w:r>
          </w:p>
        </w:tc>
      </w:tr>
      <w:tr w:rsidR="00D216C5" w:rsidRPr="00D86EAF" w:rsidTr="00D216C5">
        <w:trPr>
          <w:trHeight w:val="277"/>
        </w:trPr>
        <w:tc>
          <w:tcPr>
            <w:tcW w:w="824" w:type="dxa"/>
            <w:tcBorders>
              <w:top w:val="single" w:sz="6" w:space="0" w:color="auto"/>
              <w:left w:val="single" w:sz="6" w:space="0" w:color="auto"/>
              <w:bottom w:val="single" w:sz="6" w:space="0" w:color="auto"/>
              <w:right w:val="single" w:sz="6" w:space="0" w:color="auto"/>
            </w:tcBorders>
          </w:tcPr>
          <w:p w:rsidR="00D4086B" w:rsidRPr="00D86EAF" w:rsidRDefault="00D4086B" w:rsidP="00DA005D">
            <w:pPr>
              <w:pStyle w:val="Style20"/>
              <w:widowControl/>
              <w:spacing w:line="276" w:lineRule="auto"/>
              <w:jc w:val="both"/>
              <w:rPr>
                <w:rStyle w:val="FontStyle75"/>
                <w:rFonts w:ascii="Times New Roman" w:hAnsi="Times New Roman" w:cs="Times New Roman"/>
                <w:sz w:val="24"/>
                <w:szCs w:val="24"/>
                <w:lang w:val="ro-RO" w:eastAsia="ro-RO"/>
              </w:rPr>
            </w:pPr>
            <w:r w:rsidRPr="00D86EAF">
              <w:rPr>
                <w:rStyle w:val="FontStyle75"/>
                <w:rFonts w:ascii="Times New Roman" w:hAnsi="Times New Roman" w:cs="Times New Roman"/>
                <w:sz w:val="24"/>
                <w:szCs w:val="24"/>
                <w:lang w:val="ro-RO" w:eastAsia="ro-RO"/>
              </w:rPr>
              <w:t>1.</w:t>
            </w:r>
          </w:p>
        </w:tc>
        <w:tc>
          <w:tcPr>
            <w:tcW w:w="4855" w:type="dxa"/>
            <w:tcBorders>
              <w:top w:val="single" w:sz="6" w:space="0" w:color="auto"/>
              <w:left w:val="single" w:sz="6" w:space="0" w:color="auto"/>
              <w:bottom w:val="single" w:sz="6" w:space="0" w:color="auto"/>
              <w:right w:val="single" w:sz="6" w:space="0" w:color="auto"/>
            </w:tcBorders>
          </w:tcPr>
          <w:p w:rsidR="00D4086B" w:rsidRPr="00D86EAF" w:rsidRDefault="00D4086B" w:rsidP="00DA005D">
            <w:pPr>
              <w:pStyle w:val="Style46"/>
              <w:widowControl/>
              <w:spacing w:line="276" w:lineRule="auto"/>
              <w:jc w:val="both"/>
              <w:rPr>
                <w:rFonts w:ascii="Times New Roman" w:hAnsi="Times New Roman"/>
              </w:rPr>
            </w:pPr>
          </w:p>
        </w:tc>
        <w:tc>
          <w:tcPr>
            <w:tcW w:w="2839" w:type="dxa"/>
            <w:tcBorders>
              <w:top w:val="single" w:sz="6" w:space="0" w:color="auto"/>
              <w:left w:val="single" w:sz="6" w:space="0" w:color="auto"/>
              <w:bottom w:val="single" w:sz="6" w:space="0" w:color="auto"/>
              <w:right w:val="single" w:sz="6" w:space="0" w:color="auto"/>
            </w:tcBorders>
          </w:tcPr>
          <w:p w:rsidR="00D4086B" w:rsidRPr="00D86EAF" w:rsidRDefault="00D4086B" w:rsidP="00DA005D">
            <w:pPr>
              <w:pStyle w:val="Style46"/>
              <w:widowControl/>
              <w:spacing w:line="276" w:lineRule="auto"/>
              <w:jc w:val="both"/>
              <w:rPr>
                <w:rFonts w:ascii="Times New Roman" w:hAnsi="Times New Roman"/>
              </w:rPr>
            </w:pPr>
          </w:p>
        </w:tc>
      </w:tr>
      <w:tr w:rsidR="00D216C5" w:rsidRPr="00D86EAF" w:rsidTr="00D216C5">
        <w:trPr>
          <w:trHeight w:val="277"/>
        </w:trPr>
        <w:tc>
          <w:tcPr>
            <w:tcW w:w="824" w:type="dxa"/>
            <w:tcBorders>
              <w:top w:val="single" w:sz="6" w:space="0" w:color="auto"/>
              <w:left w:val="single" w:sz="6" w:space="0" w:color="auto"/>
              <w:bottom w:val="single" w:sz="6" w:space="0" w:color="auto"/>
              <w:right w:val="single" w:sz="6" w:space="0" w:color="auto"/>
            </w:tcBorders>
          </w:tcPr>
          <w:p w:rsidR="00D4086B" w:rsidRPr="00D86EAF" w:rsidRDefault="00D4086B" w:rsidP="00DA005D">
            <w:pPr>
              <w:pStyle w:val="Style46"/>
              <w:widowControl/>
              <w:spacing w:line="276" w:lineRule="auto"/>
              <w:jc w:val="both"/>
              <w:rPr>
                <w:rFonts w:ascii="Times New Roman" w:hAnsi="Times New Roman"/>
              </w:rPr>
            </w:pPr>
          </w:p>
        </w:tc>
        <w:tc>
          <w:tcPr>
            <w:tcW w:w="4855" w:type="dxa"/>
            <w:tcBorders>
              <w:top w:val="single" w:sz="6" w:space="0" w:color="auto"/>
              <w:left w:val="single" w:sz="6" w:space="0" w:color="auto"/>
              <w:bottom w:val="single" w:sz="6" w:space="0" w:color="auto"/>
              <w:right w:val="single" w:sz="6" w:space="0" w:color="auto"/>
            </w:tcBorders>
          </w:tcPr>
          <w:p w:rsidR="00D4086B" w:rsidRPr="00D86EAF" w:rsidRDefault="00D4086B" w:rsidP="00DA005D">
            <w:pPr>
              <w:pStyle w:val="Style46"/>
              <w:widowControl/>
              <w:spacing w:line="276" w:lineRule="auto"/>
              <w:jc w:val="both"/>
              <w:rPr>
                <w:rFonts w:ascii="Times New Roman" w:hAnsi="Times New Roman"/>
              </w:rPr>
            </w:pPr>
          </w:p>
        </w:tc>
        <w:tc>
          <w:tcPr>
            <w:tcW w:w="2839" w:type="dxa"/>
            <w:tcBorders>
              <w:top w:val="single" w:sz="6" w:space="0" w:color="auto"/>
              <w:left w:val="single" w:sz="6" w:space="0" w:color="auto"/>
              <w:bottom w:val="single" w:sz="6" w:space="0" w:color="auto"/>
              <w:right w:val="single" w:sz="6" w:space="0" w:color="auto"/>
            </w:tcBorders>
          </w:tcPr>
          <w:p w:rsidR="00D4086B" w:rsidRPr="00D86EAF" w:rsidRDefault="00D4086B" w:rsidP="00DA005D">
            <w:pPr>
              <w:pStyle w:val="Style46"/>
              <w:widowControl/>
              <w:spacing w:line="276" w:lineRule="auto"/>
              <w:jc w:val="both"/>
              <w:rPr>
                <w:rFonts w:ascii="Times New Roman" w:hAnsi="Times New Roman"/>
              </w:rPr>
            </w:pPr>
          </w:p>
        </w:tc>
      </w:tr>
      <w:tr w:rsidR="00D216C5" w:rsidRPr="00D86EAF" w:rsidTr="00D216C5">
        <w:trPr>
          <w:trHeight w:val="290"/>
        </w:trPr>
        <w:tc>
          <w:tcPr>
            <w:tcW w:w="824" w:type="dxa"/>
            <w:tcBorders>
              <w:top w:val="single" w:sz="6" w:space="0" w:color="auto"/>
              <w:left w:val="single" w:sz="6" w:space="0" w:color="auto"/>
              <w:bottom w:val="single" w:sz="6" w:space="0" w:color="auto"/>
              <w:right w:val="single" w:sz="6" w:space="0" w:color="auto"/>
            </w:tcBorders>
          </w:tcPr>
          <w:p w:rsidR="00D4086B" w:rsidRPr="00D86EAF" w:rsidRDefault="00D4086B" w:rsidP="00DA005D">
            <w:pPr>
              <w:pStyle w:val="Style20"/>
              <w:widowControl/>
              <w:spacing w:line="276" w:lineRule="auto"/>
              <w:jc w:val="both"/>
              <w:rPr>
                <w:rStyle w:val="FontStyle75"/>
                <w:rFonts w:ascii="Times New Roman" w:hAnsi="Times New Roman" w:cs="Times New Roman"/>
                <w:sz w:val="24"/>
                <w:szCs w:val="24"/>
                <w:lang w:val="ro-RO" w:eastAsia="ro-RO"/>
              </w:rPr>
            </w:pPr>
            <w:r w:rsidRPr="00D86EAF">
              <w:rPr>
                <w:rStyle w:val="FontStyle75"/>
                <w:rFonts w:ascii="Times New Roman" w:hAnsi="Times New Roman" w:cs="Times New Roman"/>
                <w:sz w:val="24"/>
                <w:szCs w:val="24"/>
                <w:lang w:val="ro-RO" w:eastAsia="ro-RO"/>
              </w:rPr>
              <w:t>n</w:t>
            </w:r>
          </w:p>
        </w:tc>
        <w:tc>
          <w:tcPr>
            <w:tcW w:w="4855" w:type="dxa"/>
            <w:tcBorders>
              <w:top w:val="single" w:sz="6" w:space="0" w:color="auto"/>
              <w:left w:val="single" w:sz="6" w:space="0" w:color="auto"/>
              <w:bottom w:val="single" w:sz="6" w:space="0" w:color="auto"/>
              <w:right w:val="single" w:sz="6" w:space="0" w:color="auto"/>
            </w:tcBorders>
          </w:tcPr>
          <w:p w:rsidR="00D4086B" w:rsidRPr="00D86EAF" w:rsidRDefault="00D4086B" w:rsidP="00DA005D">
            <w:pPr>
              <w:pStyle w:val="Style46"/>
              <w:widowControl/>
              <w:spacing w:line="276" w:lineRule="auto"/>
              <w:jc w:val="both"/>
              <w:rPr>
                <w:rFonts w:ascii="Times New Roman" w:hAnsi="Times New Roman"/>
              </w:rPr>
            </w:pPr>
          </w:p>
        </w:tc>
        <w:tc>
          <w:tcPr>
            <w:tcW w:w="2839" w:type="dxa"/>
            <w:tcBorders>
              <w:top w:val="single" w:sz="6" w:space="0" w:color="auto"/>
              <w:left w:val="single" w:sz="6" w:space="0" w:color="auto"/>
              <w:bottom w:val="single" w:sz="6" w:space="0" w:color="auto"/>
              <w:right w:val="single" w:sz="6" w:space="0" w:color="auto"/>
            </w:tcBorders>
          </w:tcPr>
          <w:p w:rsidR="00D4086B" w:rsidRPr="00D86EAF" w:rsidRDefault="00D4086B" w:rsidP="00DA005D">
            <w:pPr>
              <w:pStyle w:val="Style46"/>
              <w:widowControl/>
              <w:spacing w:line="276" w:lineRule="auto"/>
              <w:jc w:val="both"/>
              <w:rPr>
                <w:rFonts w:ascii="Times New Roman" w:hAnsi="Times New Roman"/>
              </w:rPr>
            </w:pPr>
          </w:p>
        </w:tc>
      </w:tr>
    </w:tbl>
    <w:p w:rsidR="00D4086B" w:rsidRPr="00D86EAF" w:rsidRDefault="00D4086B" w:rsidP="00DA005D">
      <w:pPr>
        <w:pStyle w:val="Style15"/>
        <w:widowControl/>
        <w:spacing w:before="202" w:line="276" w:lineRule="auto"/>
        <w:rPr>
          <w:rStyle w:val="FontStyle75"/>
          <w:rFonts w:ascii="Times New Roman" w:hAnsi="Times New Roman" w:cs="Times New Roman"/>
          <w:sz w:val="24"/>
          <w:szCs w:val="24"/>
          <w:lang w:val="ro-RO" w:eastAsia="ro-RO"/>
        </w:rPr>
      </w:pPr>
      <w:r w:rsidRPr="00D86EAF">
        <w:rPr>
          <w:rStyle w:val="FontStyle75"/>
          <w:rFonts w:ascii="Times New Roman" w:hAnsi="Times New Roman" w:cs="Times New Roman"/>
          <w:sz w:val="24"/>
          <w:szCs w:val="24"/>
          <w:lang w:val="ro-RO" w:eastAsia="ro-RO"/>
        </w:rPr>
        <w:t>Pentru acele documente justificative originale care ramân în posesia solicitantului (ex: act de proprietate, act de identitate, etc.), copiile depuse în Dosarul Cererii de Finanţare trebuie sa conţina menţiunea „Conform cu originalul".</w:t>
      </w:r>
    </w:p>
    <w:p w:rsidR="00D4086B" w:rsidRPr="00D86EAF" w:rsidRDefault="00D4086B" w:rsidP="00DA005D">
      <w:pPr>
        <w:pStyle w:val="Style15"/>
        <w:widowControl/>
        <w:spacing w:before="5" w:line="276" w:lineRule="auto"/>
        <w:rPr>
          <w:rStyle w:val="FontStyle75"/>
          <w:rFonts w:ascii="Times New Roman" w:hAnsi="Times New Roman" w:cs="Times New Roman"/>
          <w:sz w:val="24"/>
          <w:szCs w:val="24"/>
          <w:lang w:val="ro-RO" w:eastAsia="ro-RO"/>
        </w:rPr>
      </w:pPr>
      <w:r w:rsidRPr="00D86EAF">
        <w:rPr>
          <w:rStyle w:val="FontStyle77"/>
          <w:rFonts w:ascii="Times New Roman" w:hAnsi="Times New Roman" w:cs="Times New Roman"/>
          <w:sz w:val="24"/>
          <w:szCs w:val="24"/>
          <w:lang w:val="ro-RO" w:eastAsia="ro-RO"/>
        </w:rPr>
        <w:t xml:space="preserve">IMPORTANT! </w:t>
      </w:r>
      <w:r w:rsidRPr="00D86EAF">
        <w:rPr>
          <w:rStyle w:val="FontStyle75"/>
          <w:rFonts w:ascii="Times New Roman" w:hAnsi="Times New Roman" w:cs="Times New Roman"/>
          <w:sz w:val="24"/>
          <w:szCs w:val="24"/>
          <w:lang w:val="ro-RO" w:eastAsia="ro-RO"/>
        </w:rPr>
        <w:t>Solicitantul trebuie sa se asigure ca ramâne în posesia unui exemplar complet al Dosarului Cererii de Finanţare, în afara celor 2 exemplare pe care le depune.</w:t>
      </w:r>
    </w:p>
    <w:p w:rsidR="00D4086B" w:rsidRPr="00D86EAF" w:rsidRDefault="00D4086B" w:rsidP="00DA005D">
      <w:pPr>
        <w:pStyle w:val="Style13"/>
        <w:widowControl/>
        <w:spacing w:before="192" w:line="276" w:lineRule="auto"/>
        <w:rPr>
          <w:rStyle w:val="FontStyle66"/>
          <w:rFonts w:ascii="Times New Roman" w:hAnsi="Times New Roman" w:cs="Times New Roman"/>
          <w:sz w:val="24"/>
          <w:szCs w:val="24"/>
          <w:lang w:val="ro-RO" w:eastAsia="ro-RO"/>
        </w:rPr>
      </w:pPr>
      <w:r w:rsidRPr="00D86EAF">
        <w:rPr>
          <w:rStyle w:val="FontStyle66"/>
          <w:rFonts w:ascii="Times New Roman" w:hAnsi="Times New Roman" w:cs="Times New Roman"/>
          <w:sz w:val="24"/>
          <w:szCs w:val="24"/>
          <w:lang w:val="ro-RO" w:eastAsia="ro-RO"/>
        </w:rPr>
        <w:t>Verificarea dosarului cererii de finanţare</w:t>
      </w:r>
    </w:p>
    <w:p w:rsidR="00D4086B" w:rsidRPr="00D86EAF" w:rsidRDefault="00D4086B" w:rsidP="00DA005D">
      <w:pPr>
        <w:pStyle w:val="Style4"/>
        <w:widowControl/>
        <w:spacing w:before="14" w:line="276" w:lineRule="auto"/>
        <w:rPr>
          <w:rStyle w:val="FontStyle77"/>
          <w:rFonts w:ascii="Times New Roman" w:hAnsi="Times New Roman" w:cs="Times New Roman"/>
          <w:sz w:val="24"/>
          <w:szCs w:val="24"/>
          <w:lang w:val="ro-RO" w:eastAsia="ro-RO"/>
        </w:rPr>
      </w:pPr>
      <w:r w:rsidRPr="00D86EAF">
        <w:rPr>
          <w:rStyle w:val="FontStyle77"/>
          <w:rFonts w:ascii="Times New Roman" w:hAnsi="Times New Roman" w:cs="Times New Roman"/>
          <w:sz w:val="24"/>
          <w:szCs w:val="24"/>
          <w:lang w:val="ro-RO" w:eastAsia="ro-RO"/>
        </w:rPr>
        <w:t xml:space="preserve">Verificarea </w:t>
      </w:r>
      <w:r w:rsidR="00EA1F68" w:rsidRPr="00D86EAF">
        <w:rPr>
          <w:rStyle w:val="FontStyle77"/>
          <w:rFonts w:ascii="Times New Roman" w:hAnsi="Times New Roman" w:cs="Times New Roman"/>
          <w:sz w:val="24"/>
          <w:szCs w:val="24"/>
          <w:lang w:val="ro-RO" w:eastAsia="ro-RO"/>
        </w:rPr>
        <w:t xml:space="preserve">dosarului </w:t>
      </w:r>
      <w:r w:rsidRPr="00D86EAF">
        <w:rPr>
          <w:rStyle w:val="FontStyle77"/>
          <w:rFonts w:ascii="Times New Roman" w:hAnsi="Times New Roman" w:cs="Times New Roman"/>
          <w:sz w:val="24"/>
          <w:szCs w:val="24"/>
          <w:lang w:val="ro-RO" w:eastAsia="ro-RO"/>
        </w:rPr>
        <w:t>c</w:t>
      </w:r>
      <w:r w:rsidR="00EA1F68" w:rsidRPr="00D86EAF">
        <w:rPr>
          <w:rStyle w:val="FontStyle77"/>
          <w:rFonts w:ascii="Times New Roman" w:hAnsi="Times New Roman" w:cs="Times New Roman"/>
          <w:sz w:val="24"/>
          <w:szCs w:val="24"/>
          <w:lang w:val="ro-RO" w:eastAsia="ro-RO"/>
        </w:rPr>
        <w:t>ererii</w:t>
      </w:r>
      <w:r w:rsidRPr="00D86EAF">
        <w:rPr>
          <w:rStyle w:val="FontStyle77"/>
          <w:rFonts w:ascii="Times New Roman" w:hAnsi="Times New Roman" w:cs="Times New Roman"/>
          <w:sz w:val="24"/>
          <w:szCs w:val="24"/>
          <w:lang w:val="ro-RO" w:eastAsia="ro-RO"/>
        </w:rPr>
        <w:t xml:space="preserve"> de finanţare se face de către:</w:t>
      </w:r>
    </w:p>
    <w:p w:rsidR="00D4086B" w:rsidRPr="00D86EAF" w:rsidRDefault="00D4086B" w:rsidP="00DA005D">
      <w:pPr>
        <w:pStyle w:val="Style37"/>
        <w:widowControl/>
        <w:numPr>
          <w:ilvl w:val="0"/>
          <w:numId w:val="3"/>
        </w:numPr>
        <w:tabs>
          <w:tab w:val="left" w:pos="845"/>
        </w:tabs>
        <w:spacing w:line="276" w:lineRule="auto"/>
        <w:ind w:left="494"/>
        <w:rPr>
          <w:rStyle w:val="FontStyle75"/>
          <w:rFonts w:ascii="Times New Roman" w:hAnsi="Times New Roman" w:cs="Times New Roman"/>
          <w:sz w:val="24"/>
          <w:szCs w:val="24"/>
          <w:lang w:val="ro-RO" w:eastAsia="ro-RO"/>
        </w:rPr>
      </w:pPr>
      <w:r w:rsidRPr="00D86EAF">
        <w:rPr>
          <w:rStyle w:val="FontStyle75"/>
          <w:rFonts w:ascii="Times New Roman" w:hAnsi="Times New Roman" w:cs="Times New Roman"/>
          <w:sz w:val="24"/>
          <w:szCs w:val="24"/>
          <w:lang w:val="ro-RO" w:eastAsia="ro-RO"/>
        </w:rPr>
        <w:t xml:space="preserve">GAL </w:t>
      </w:r>
      <w:r w:rsidR="004936C5" w:rsidRPr="00D86EAF">
        <w:rPr>
          <w:rStyle w:val="FontStyle75"/>
          <w:rFonts w:ascii="Times New Roman" w:hAnsi="Times New Roman" w:cs="Times New Roman"/>
          <w:sz w:val="24"/>
          <w:szCs w:val="24"/>
          <w:lang w:val="ro-RO" w:eastAsia="ro-RO"/>
        </w:rPr>
        <w:t>ADA KALEH</w:t>
      </w:r>
      <w:r w:rsidRPr="00D86EAF">
        <w:rPr>
          <w:rStyle w:val="FontStyle75"/>
          <w:rFonts w:ascii="Times New Roman" w:hAnsi="Times New Roman" w:cs="Times New Roman"/>
          <w:sz w:val="24"/>
          <w:szCs w:val="24"/>
          <w:lang w:val="ro-RO" w:eastAsia="ro-RO"/>
        </w:rPr>
        <w:t>;</w:t>
      </w:r>
    </w:p>
    <w:p w:rsidR="00D4086B" w:rsidRPr="00D86EAF" w:rsidRDefault="000326C2" w:rsidP="00DA005D">
      <w:pPr>
        <w:pStyle w:val="Style37"/>
        <w:widowControl/>
        <w:numPr>
          <w:ilvl w:val="0"/>
          <w:numId w:val="3"/>
        </w:numPr>
        <w:tabs>
          <w:tab w:val="left" w:pos="845"/>
        </w:tabs>
        <w:spacing w:line="276" w:lineRule="auto"/>
        <w:ind w:left="494"/>
        <w:rPr>
          <w:rStyle w:val="FontStyle75"/>
          <w:rFonts w:ascii="Times New Roman" w:hAnsi="Times New Roman" w:cs="Times New Roman"/>
          <w:sz w:val="24"/>
          <w:szCs w:val="24"/>
          <w:lang w:val="ro-RO" w:eastAsia="ro-RO"/>
        </w:rPr>
      </w:pPr>
      <w:r w:rsidRPr="00D86EAF">
        <w:rPr>
          <w:rStyle w:val="FontStyle75"/>
          <w:rFonts w:ascii="Times New Roman" w:hAnsi="Times New Roman" w:cs="Times New Roman"/>
          <w:sz w:val="24"/>
          <w:szCs w:val="24"/>
          <w:lang w:val="ro-RO" w:eastAsia="ro-RO"/>
        </w:rPr>
        <w:t>OJ</w:t>
      </w:r>
      <w:r w:rsidR="00D4086B" w:rsidRPr="00D86EAF">
        <w:rPr>
          <w:rStyle w:val="FontStyle75"/>
          <w:rFonts w:ascii="Times New Roman" w:hAnsi="Times New Roman" w:cs="Times New Roman"/>
          <w:sz w:val="24"/>
          <w:szCs w:val="24"/>
          <w:lang w:val="ro-RO" w:eastAsia="ro-RO"/>
        </w:rPr>
        <w:t>FIR;</w:t>
      </w:r>
    </w:p>
    <w:p w:rsidR="00D4086B" w:rsidRPr="00D86EAF" w:rsidRDefault="00EA1F68" w:rsidP="00DA005D">
      <w:pPr>
        <w:pStyle w:val="Style4"/>
        <w:widowControl/>
        <w:spacing w:before="192" w:line="276" w:lineRule="auto"/>
        <w:rPr>
          <w:rStyle w:val="FontStyle77"/>
          <w:rFonts w:ascii="Times New Roman" w:hAnsi="Times New Roman" w:cs="Times New Roman"/>
          <w:sz w:val="24"/>
          <w:szCs w:val="24"/>
          <w:lang w:val="ro-RO" w:eastAsia="ro-RO"/>
        </w:rPr>
      </w:pPr>
      <w:r w:rsidRPr="00D86EAF">
        <w:rPr>
          <w:rStyle w:val="FontStyle77"/>
          <w:rFonts w:ascii="Times New Roman" w:hAnsi="Times New Roman" w:cs="Times New Roman"/>
          <w:sz w:val="24"/>
          <w:szCs w:val="24"/>
          <w:lang w:val="ro-RO" w:eastAsia="ro-RO"/>
        </w:rPr>
        <w:t xml:space="preserve">Verificarea efectuata </w:t>
      </w:r>
      <w:r w:rsidR="00D4086B" w:rsidRPr="00D86EAF">
        <w:rPr>
          <w:rStyle w:val="FontStyle77"/>
          <w:rFonts w:ascii="Times New Roman" w:hAnsi="Times New Roman" w:cs="Times New Roman"/>
          <w:sz w:val="24"/>
          <w:szCs w:val="24"/>
          <w:lang w:val="ro-RO" w:eastAsia="ro-RO"/>
        </w:rPr>
        <w:t xml:space="preserve"> de GAL</w:t>
      </w:r>
    </w:p>
    <w:p w:rsidR="00D4086B" w:rsidRPr="00D86EAF" w:rsidRDefault="00D4086B" w:rsidP="00DA005D">
      <w:pPr>
        <w:pStyle w:val="Style15"/>
        <w:widowControl/>
        <w:spacing w:before="130" w:line="276" w:lineRule="auto"/>
        <w:rPr>
          <w:rStyle w:val="FontStyle75"/>
          <w:rFonts w:ascii="Times New Roman" w:hAnsi="Times New Roman" w:cs="Times New Roman"/>
          <w:sz w:val="24"/>
          <w:szCs w:val="24"/>
          <w:lang w:val="ro-RO" w:eastAsia="ro-RO"/>
        </w:rPr>
      </w:pPr>
      <w:r w:rsidRPr="00D86EAF">
        <w:rPr>
          <w:rStyle w:val="FontStyle75"/>
          <w:rFonts w:ascii="Times New Roman" w:hAnsi="Times New Roman" w:cs="Times New Roman"/>
          <w:sz w:val="24"/>
          <w:szCs w:val="24"/>
          <w:lang w:val="ro-RO" w:eastAsia="ro-RO"/>
        </w:rPr>
        <w:t xml:space="preserve">GAL </w:t>
      </w:r>
      <w:r w:rsidR="004936C5" w:rsidRPr="00D86EAF">
        <w:rPr>
          <w:rStyle w:val="FontStyle75"/>
          <w:rFonts w:ascii="Times New Roman" w:hAnsi="Times New Roman" w:cs="Times New Roman"/>
          <w:sz w:val="24"/>
          <w:szCs w:val="24"/>
          <w:lang w:val="ro-RO" w:eastAsia="ro-RO"/>
        </w:rPr>
        <w:t>ADA KALEH</w:t>
      </w:r>
      <w:r w:rsidRPr="00D86EAF">
        <w:rPr>
          <w:rStyle w:val="FontStyle75"/>
          <w:rFonts w:ascii="Times New Roman" w:hAnsi="Times New Roman" w:cs="Times New Roman"/>
          <w:sz w:val="24"/>
          <w:szCs w:val="24"/>
          <w:lang w:val="ro-RO" w:eastAsia="ro-RO"/>
        </w:rPr>
        <w:t xml:space="preserve"> va evalua documentele şi va selecta proiectele, pe baza criteriilor de selecţie aprobate în SDL, în cadrul unui proces de selecţie transparent.</w:t>
      </w:r>
    </w:p>
    <w:p w:rsidR="00D4086B" w:rsidRPr="00D86EAF" w:rsidRDefault="00D4086B" w:rsidP="00DA005D">
      <w:pPr>
        <w:pStyle w:val="Style15"/>
        <w:widowControl/>
        <w:spacing w:before="120" w:line="276" w:lineRule="auto"/>
        <w:rPr>
          <w:rStyle w:val="FontStyle75"/>
          <w:rFonts w:ascii="Times New Roman" w:hAnsi="Times New Roman" w:cs="Times New Roman"/>
          <w:sz w:val="24"/>
          <w:szCs w:val="24"/>
          <w:lang w:val="ro-RO" w:eastAsia="ro-RO"/>
        </w:rPr>
      </w:pPr>
      <w:r w:rsidRPr="00D86EAF">
        <w:rPr>
          <w:rStyle w:val="FontStyle75"/>
          <w:rFonts w:ascii="Times New Roman" w:hAnsi="Times New Roman" w:cs="Times New Roman"/>
          <w:sz w:val="24"/>
          <w:szCs w:val="24"/>
          <w:lang w:val="ro-RO" w:eastAsia="ro-RO"/>
        </w:rPr>
        <w:t>Pentru toate proiectele evaluate la nivelul GAL, evaluatorii, stabiliţi cu respectarea prevederilor SDL, vor verifica conformitatea şi eligibilitatea proiectelor şi vor acorda punctajele aferente fiecărei cereri de finanţare. Toate verificările se realizează pe evaluări documentate, în baza fişe</w:t>
      </w:r>
      <w:r w:rsidR="00554F06" w:rsidRPr="00D86EAF">
        <w:rPr>
          <w:rStyle w:val="FontStyle75"/>
          <w:rFonts w:ascii="Times New Roman" w:hAnsi="Times New Roman" w:cs="Times New Roman"/>
          <w:sz w:val="24"/>
          <w:szCs w:val="24"/>
          <w:lang w:val="ro-RO" w:eastAsia="ro-RO"/>
        </w:rPr>
        <w:t>lor</w:t>
      </w:r>
      <w:r w:rsidRPr="00D86EAF">
        <w:rPr>
          <w:rStyle w:val="FontStyle75"/>
          <w:rFonts w:ascii="Times New Roman" w:hAnsi="Times New Roman" w:cs="Times New Roman"/>
          <w:sz w:val="24"/>
          <w:szCs w:val="24"/>
          <w:lang w:val="ro-RO" w:eastAsia="ro-RO"/>
        </w:rPr>
        <w:t xml:space="preserve"> de verificare elaborate la nivelul GAL, datate şi semnate de experţii evaluatori.</w:t>
      </w:r>
    </w:p>
    <w:p w:rsidR="00D4086B" w:rsidRPr="00D86EAF" w:rsidRDefault="00D4086B" w:rsidP="00DA005D">
      <w:pPr>
        <w:pStyle w:val="Style15"/>
        <w:widowControl/>
        <w:spacing w:before="120" w:line="276" w:lineRule="auto"/>
        <w:rPr>
          <w:rStyle w:val="FontStyle75"/>
          <w:rFonts w:ascii="Times New Roman" w:hAnsi="Times New Roman" w:cs="Times New Roman"/>
          <w:sz w:val="24"/>
          <w:szCs w:val="24"/>
          <w:lang w:val="ro-RO" w:eastAsia="ro-RO"/>
        </w:rPr>
      </w:pPr>
      <w:r w:rsidRPr="00D86EAF">
        <w:rPr>
          <w:rStyle w:val="FontStyle75"/>
          <w:rFonts w:ascii="Times New Roman" w:hAnsi="Times New Roman" w:cs="Times New Roman"/>
          <w:sz w:val="24"/>
          <w:szCs w:val="24"/>
          <w:lang w:val="ro-RO" w:eastAsia="ro-RO"/>
        </w:rPr>
        <w:t>In etapa de evaluare a proiectului, experţii GAL pot realiza vizite pe teren, dacă se consideră necesar. Concluzia privind respectarea condiţiilor de eligibilitate pentru cererile de finanţare pentru care s-a decis verificarea pe teren se va formula numai după verificarea pe teren.</w:t>
      </w:r>
    </w:p>
    <w:p w:rsidR="00D4086B" w:rsidRPr="00D86EAF" w:rsidRDefault="00F25276" w:rsidP="00DA005D">
      <w:pPr>
        <w:pStyle w:val="Style14"/>
        <w:widowControl/>
        <w:spacing w:before="120" w:line="276" w:lineRule="auto"/>
        <w:jc w:val="both"/>
        <w:rPr>
          <w:rStyle w:val="FontStyle75"/>
          <w:rFonts w:ascii="Times New Roman" w:hAnsi="Times New Roman" w:cs="Times New Roman"/>
          <w:sz w:val="24"/>
          <w:szCs w:val="24"/>
          <w:lang w:val="ro-RO" w:eastAsia="ro-RO"/>
        </w:rPr>
      </w:pPr>
      <w:r w:rsidRPr="00D86EAF">
        <w:rPr>
          <w:rStyle w:val="FontStyle75"/>
          <w:rFonts w:ascii="Times New Roman" w:hAnsi="Times New Roman" w:cs="Times New Roman"/>
          <w:sz w:val="24"/>
          <w:szCs w:val="24"/>
          <w:lang w:val="ro-RO" w:eastAsia="ro-RO"/>
        </w:rPr>
        <w:t>Selecţia proiectelor se efectuează de către GAL şi parcurge, în mod obligatoriu,</w:t>
      </w:r>
      <w:r w:rsidR="00D4086B" w:rsidRPr="00D86EAF">
        <w:rPr>
          <w:rStyle w:val="FontStyle75"/>
          <w:rFonts w:ascii="Times New Roman" w:hAnsi="Times New Roman" w:cs="Times New Roman"/>
          <w:sz w:val="24"/>
          <w:szCs w:val="24"/>
          <w:lang w:val="ro-RO" w:eastAsia="ro-RO"/>
        </w:rPr>
        <w:t xml:space="preserve"> toate etapele prevăzute în Cap. XI al SDL "Procedura de evaluare şi selecţie a proiectelor depuse în cadrul SDL" aprobată de către DGDR AM PNDR, inclusiv etapa de soluţionare a contestaţiilor.</w:t>
      </w:r>
    </w:p>
    <w:p w:rsidR="00554F06" w:rsidRPr="00D86EAF" w:rsidRDefault="00554F06" w:rsidP="00DA005D">
      <w:pPr>
        <w:pStyle w:val="Style4"/>
        <w:spacing w:before="72" w:line="276" w:lineRule="auto"/>
        <w:rPr>
          <w:rFonts w:ascii="Times New Roman" w:hAnsi="Times New Roman"/>
          <w:bCs/>
          <w:lang w:val="ro-RO" w:eastAsia="ro-RO"/>
        </w:rPr>
      </w:pPr>
      <w:r w:rsidRPr="00D86EAF">
        <w:rPr>
          <w:rFonts w:ascii="Times New Roman" w:hAnsi="Times New Roman"/>
          <w:bCs/>
          <w:lang w:val="ro-RO" w:eastAsia="ro-RO"/>
        </w:rPr>
        <w:t xml:space="preserve">În situația în care, pe parcursul derulării apelului de selecție intervin modificări ale legislației, </w:t>
      </w:r>
      <w:r w:rsidRPr="00D86EAF">
        <w:rPr>
          <w:rFonts w:ascii="Times New Roman" w:hAnsi="Times New Roman"/>
          <w:bCs/>
          <w:lang w:val="ro-RO" w:eastAsia="ro-RO"/>
        </w:rPr>
        <w:lastRenderedPageBreak/>
        <w:t>perioada aferentă sesiunii de depunere va fi prelungită cu 10 zile pentru a permite solicitanților depunerea proiectelor în conformitate cu cerințele apelului de selecție adaptate noilor prevederi legislative.</w:t>
      </w:r>
    </w:p>
    <w:p w:rsidR="00D4086B" w:rsidRPr="00D86EAF" w:rsidRDefault="00D4086B" w:rsidP="00DA005D">
      <w:pPr>
        <w:pStyle w:val="Style15"/>
        <w:widowControl/>
        <w:spacing w:before="67" w:line="276" w:lineRule="auto"/>
        <w:rPr>
          <w:rStyle w:val="FontStyle75"/>
          <w:rFonts w:ascii="Times New Roman" w:hAnsi="Times New Roman" w:cs="Times New Roman"/>
          <w:sz w:val="24"/>
          <w:szCs w:val="24"/>
          <w:lang w:val="ro-RO" w:eastAsia="ro-RO"/>
        </w:rPr>
      </w:pPr>
      <w:r w:rsidRPr="00D86EAF">
        <w:rPr>
          <w:rStyle w:val="FontStyle75"/>
          <w:rFonts w:ascii="Times New Roman" w:hAnsi="Times New Roman" w:cs="Times New Roman"/>
          <w:sz w:val="24"/>
          <w:szCs w:val="24"/>
          <w:lang w:val="ro-RO" w:eastAsia="ro-RO"/>
        </w:rPr>
        <w:t>Verificarea la GAL constă în:</w:t>
      </w:r>
    </w:p>
    <w:p w:rsidR="00D4086B" w:rsidRPr="00D86EAF" w:rsidRDefault="00D4086B" w:rsidP="00DA005D">
      <w:pPr>
        <w:pStyle w:val="Style43"/>
        <w:widowControl/>
        <w:tabs>
          <w:tab w:val="left" w:pos="720"/>
        </w:tabs>
        <w:spacing w:before="206" w:line="276" w:lineRule="auto"/>
        <w:ind w:left="370"/>
        <w:rPr>
          <w:rStyle w:val="FontStyle77"/>
          <w:rFonts w:ascii="Times New Roman" w:hAnsi="Times New Roman" w:cs="Times New Roman"/>
          <w:sz w:val="24"/>
          <w:szCs w:val="24"/>
          <w:lang w:val="ro-RO" w:eastAsia="ro-RO"/>
        </w:rPr>
      </w:pPr>
      <w:r w:rsidRPr="00D86EAF">
        <w:rPr>
          <w:rStyle w:val="FontStyle77"/>
          <w:rFonts w:ascii="Times New Roman" w:hAnsi="Times New Roman" w:cs="Times New Roman"/>
          <w:sz w:val="24"/>
          <w:szCs w:val="24"/>
          <w:lang w:val="ro-RO" w:eastAsia="ro-RO"/>
        </w:rPr>
        <w:t>1.</w:t>
      </w:r>
      <w:r w:rsidRPr="00D86EAF">
        <w:rPr>
          <w:rStyle w:val="FontStyle77"/>
          <w:rFonts w:ascii="Times New Roman" w:hAnsi="Times New Roman" w:cs="Times New Roman"/>
          <w:b w:val="0"/>
          <w:bCs w:val="0"/>
          <w:sz w:val="24"/>
          <w:szCs w:val="24"/>
          <w:lang w:val="ro-RO" w:eastAsia="ro-RO"/>
        </w:rPr>
        <w:tab/>
      </w:r>
      <w:r w:rsidRPr="00D86EAF">
        <w:rPr>
          <w:rStyle w:val="FontStyle77"/>
          <w:rFonts w:ascii="Times New Roman" w:hAnsi="Times New Roman" w:cs="Times New Roman"/>
          <w:sz w:val="24"/>
          <w:szCs w:val="24"/>
          <w:lang w:val="ro-RO" w:eastAsia="ro-RO"/>
        </w:rPr>
        <w:t>Verificarea conformităţii Dosarului Cererii de Finanţare</w:t>
      </w:r>
    </w:p>
    <w:p w:rsidR="003B739E" w:rsidRPr="00D86EAF" w:rsidRDefault="00BC7A8B" w:rsidP="00DA005D">
      <w:pPr>
        <w:spacing w:line="276" w:lineRule="auto"/>
        <w:jc w:val="both"/>
        <w:rPr>
          <w:rFonts w:ascii="Times New Roman" w:eastAsia="Calibri" w:hAnsi="Times New Roman" w:cs="Times New Roman"/>
        </w:rPr>
      </w:pPr>
      <w:r w:rsidRPr="00D86EAF">
        <w:rPr>
          <w:rFonts w:ascii="Times New Roman" w:hAnsi="Times New Roman" w:cs="Times New Roman"/>
          <w:lang w:eastAsia="ro-RO"/>
        </w:rPr>
        <w:t>Experțiievaluatori ai GAL vorproceda la verificareaconformității administrative a proiectului conform Fișei de evaluare a conformității</w:t>
      </w:r>
      <w:r w:rsidR="00F05FED" w:rsidRPr="00D86EAF">
        <w:rPr>
          <w:rFonts w:ascii="Times New Roman" w:hAnsi="Times New Roman" w:cs="Times New Roman"/>
          <w:lang w:eastAsia="ro-RO"/>
        </w:rPr>
        <w:t>anexă la prezentulghid al solicitantuluiși conform Procedurii de e</w:t>
      </w:r>
      <w:r w:rsidR="003A52C4" w:rsidRPr="00D86EAF">
        <w:rPr>
          <w:rFonts w:ascii="Times New Roman" w:hAnsi="Times New Roman" w:cs="Times New Roman"/>
          <w:lang w:eastAsia="ro-RO"/>
        </w:rPr>
        <w:t xml:space="preserve">valuareșiselecție, </w:t>
      </w:r>
      <w:r w:rsidR="004A4D3C" w:rsidRPr="00D86EAF">
        <w:rPr>
          <w:rFonts w:ascii="Times New Roman" w:hAnsi="Times New Roman" w:cs="Times New Roman"/>
          <w:lang w:eastAsia="ro-RO"/>
        </w:rPr>
        <w:t>disponibila</w:t>
      </w:r>
      <w:r w:rsidR="00F25276" w:rsidRPr="00D86EAF">
        <w:rPr>
          <w:rFonts w:ascii="Times New Roman" w:hAnsi="Times New Roman" w:cs="Times New Roman"/>
          <w:lang w:eastAsia="ro-RO"/>
        </w:rPr>
        <w:t xml:space="preserve">atât pe site-ul </w:t>
      </w:r>
      <w:r w:rsidR="00F05FED" w:rsidRPr="00D86EAF">
        <w:rPr>
          <w:rFonts w:ascii="Times New Roman" w:hAnsi="Times New Roman" w:cs="Times New Roman"/>
          <w:lang w:eastAsia="ro-RO"/>
        </w:rPr>
        <w:t>GAL-ului</w:t>
      </w:r>
      <w:r w:rsidR="004936C5" w:rsidRPr="00D86EAF">
        <w:rPr>
          <w:rFonts w:ascii="Times New Roman" w:hAnsi="Times New Roman" w:cs="Times New Roman"/>
          <w:lang w:eastAsia="ro-RO"/>
        </w:rPr>
        <w:t xml:space="preserve">- </w:t>
      </w:r>
      <w:hyperlink r:id="rId19" w:history="1">
        <w:r w:rsidR="004936C5" w:rsidRPr="00D86EAF">
          <w:rPr>
            <w:rStyle w:val="Hyperlink"/>
            <w:rFonts w:ascii="Times New Roman" w:hAnsi="Times New Roman" w:cs="Times New Roman"/>
            <w:lang w:eastAsia="ro-RO"/>
          </w:rPr>
          <w:t>www.galadakaleh.ro</w:t>
        </w:r>
      </w:hyperlink>
      <w:r w:rsidR="00F05FED" w:rsidRPr="00D86EAF">
        <w:rPr>
          <w:rFonts w:ascii="Times New Roman" w:hAnsi="Times New Roman" w:cs="Times New Roman"/>
          <w:lang w:eastAsia="ro-RO"/>
        </w:rPr>
        <w:t>câtși la sediul GAL-ului</w:t>
      </w:r>
      <w:r w:rsidRPr="00D86EAF">
        <w:rPr>
          <w:rFonts w:ascii="Times New Roman" w:hAnsi="Times New Roman" w:cs="Times New Roman"/>
          <w:lang w:eastAsia="ro-RO"/>
        </w:rPr>
        <w:t xml:space="preserve">, </w:t>
      </w:r>
      <w:r w:rsidR="00F40AF8" w:rsidRPr="00D86EAF">
        <w:rPr>
          <w:rFonts w:ascii="Times New Roman" w:hAnsi="Times New Roman" w:cs="Times New Roman"/>
          <w:lang w:eastAsia="ro-RO"/>
        </w:rPr>
        <w:t xml:space="preserve">in termen de maxim </w:t>
      </w:r>
      <w:r w:rsidR="003B739E" w:rsidRPr="00D86EAF">
        <w:rPr>
          <w:rFonts w:ascii="Times New Roman" w:hAnsi="Times New Roman" w:cs="Times New Roman"/>
          <w:lang w:eastAsia="ro-RO"/>
        </w:rPr>
        <w:t>cinci</w:t>
      </w:r>
      <w:r w:rsidR="003B739E" w:rsidRPr="00D86EAF">
        <w:rPr>
          <w:rFonts w:ascii="Times New Roman" w:eastAsia="Calibri" w:hAnsi="Times New Roman" w:cs="Times New Roman"/>
        </w:rPr>
        <w:t xml:space="preserve">lucrătoareîncepând cu ziuaurmătoareprimiriisiinregistrariicererii de finanțare. </w:t>
      </w:r>
    </w:p>
    <w:p w:rsidR="00BC7A8B" w:rsidRPr="00D86EAF" w:rsidRDefault="00BC7A8B" w:rsidP="00DA005D">
      <w:pPr>
        <w:pStyle w:val="Style15"/>
        <w:spacing w:before="130" w:line="276" w:lineRule="auto"/>
        <w:rPr>
          <w:rFonts w:ascii="Times New Roman" w:hAnsi="Times New Roman"/>
          <w:lang w:eastAsia="ro-RO"/>
        </w:rPr>
      </w:pPr>
      <w:r w:rsidRPr="00D86EAF">
        <w:rPr>
          <w:rFonts w:ascii="Times New Roman" w:hAnsi="Times New Roman"/>
          <w:lang w:eastAsia="ro-RO"/>
        </w:rPr>
        <w:t>Cererile de finanțarepentru car</w:t>
      </w:r>
      <w:r w:rsidR="00C45193" w:rsidRPr="00D86EAF">
        <w:rPr>
          <w:rFonts w:ascii="Times New Roman" w:hAnsi="Times New Roman"/>
          <w:lang w:eastAsia="ro-RO"/>
        </w:rPr>
        <w:t>e concluziaverificării a fost</w:t>
      </w:r>
      <w:r w:rsidRPr="00D86EAF">
        <w:rPr>
          <w:rFonts w:ascii="Times New Roman" w:hAnsi="Times New Roman"/>
          <w:lang w:eastAsia="ro-RO"/>
        </w:rPr>
        <w:t>”neconform”, ca urmare a verificăriipunctelorspecificate, se returnează reprezentantuluisolicitantului (1 exemplar original, copiarămaneînarhiva GAL).Înacestcazproiectulpoate fi redepus, cu documentațiapentru care a fostdeclaratneconformrefacută, o singură dată încadrulaceluiaș</w:t>
      </w:r>
      <w:r w:rsidR="00EE2DC1" w:rsidRPr="00D86EAF">
        <w:rPr>
          <w:rFonts w:ascii="Times New Roman" w:hAnsi="Times New Roman"/>
          <w:lang w:eastAsia="ro-RO"/>
        </w:rPr>
        <w:t xml:space="preserve">I </w:t>
      </w:r>
      <w:r w:rsidRPr="00D86EAF">
        <w:rPr>
          <w:rFonts w:ascii="Times New Roman" w:hAnsi="Times New Roman"/>
          <w:lang w:eastAsia="ro-RO"/>
        </w:rPr>
        <w:t xml:space="preserve">apel de selecție. </w:t>
      </w:r>
    </w:p>
    <w:p w:rsidR="008E4B59" w:rsidRPr="00D86EAF" w:rsidRDefault="008E4B59" w:rsidP="00DA005D">
      <w:pPr>
        <w:pStyle w:val="Style15"/>
        <w:spacing w:before="130" w:line="276" w:lineRule="auto"/>
        <w:rPr>
          <w:rFonts w:ascii="Times New Roman" w:hAnsi="Times New Roman"/>
          <w:lang w:eastAsia="ro-RO"/>
        </w:rPr>
      </w:pPr>
      <w:r w:rsidRPr="00D86EAF">
        <w:rPr>
          <w:rFonts w:ascii="Times New Roman" w:hAnsi="Times New Roman"/>
          <w:lang w:eastAsia="ro-RO"/>
        </w:rPr>
        <w:t>Proiecteledeclarateconforme din punct de vedereadministrativvor intra înprocesul de evaluareș</w:t>
      </w:r>
      <w:r w:rsidR="00F606AD" w:rsidRPr="00D86EAF">
        <w:rPr>
          <w:rFonts w:ascii="Times New Roman" w:hAnsi="Times New Roman"/>
          <w:lang w:eastAsia="ro-RO"/>
        </w:rPr>
        <w:t xml:space="preserve">i </w:t>
      </w:r>
      <w:r w:rsidRPr="00D86EAF">
        <w:rPr>
          <w:rFonts w:ascii="Times New Roman" w:hAnsi="Times New Roman"/>
          <w:lang w:eastAsia="ro-RO"/>
        </w:rPr>
        <w:t>verificare a criteriilor de</w:t>
      </w:r>
      <w:r w:rsidR="007A5121" w:rsidRPr="00D86EAF">
        <w:rPr>
          <w:rFonts w:ascii="Times New Roman" w:hAnsi="Times New Roman"/>
          <w:lang w:eastAsia="ro-RO"/>
        </w:rPr>
        <w:t>selecțieș</w:t>
      </w:r>
      <w:r w:rsidR="00F606AD" w:rsidRPr="00D86EAF">
        <w:rPr>
          <w:rFonts w:ascii="Times New Roman" w:hAnsi="Times New Roman"/>
          <w:lang w:eastAsia="ro-RO"/>
        </w:rPr>
        <w:t xml:space="preserve">I </w:t>
      </w:r>
      <w:r w:rsidR="007A5121" w:rsidRPr="00D86EAF">
        <w:rPr>
          <w:rFonts w:ascii="Times New Roman" w:hAnsi="Times New Roman"/>
          <w:lang w:eastAsia="ro-RO"/>
        </w:rPr>
        <w:t>eligibilitate</w:t>
      </w:r>
      <w:r w:rsidRPr="00D86EAF">
        <w:rPr>
          <w:rFonts w:ascii="Times New Roman" w:hAnsi="Times New Roman"/>
          <w:lang w:eastAsia="ro-RO"/>
        </w:rPr>
        <w:t xml:space="preserve">. </w:t>
      </w:r>
    </w:p>
    <w:p w:rsidR="00F25276" w:rsidRPr="00D86EAF" w:rsidRDefault="00F25276" w:rsidP="00DA005D">
      <w:pPr>
        <w:pStyle w:val="Style15"/>
        <w:spacing w:before="130" w:line="276" w:lineRule="auto"/>
        <w:rPr>
          <w:rFonts w:ascii="Times New Roman" w:hAnsi="Times New Roman"/>
          <w:lang w:eastAsia="ro-RO"/>
        </w:rPr>
      </w:pPr>
    </w:p>
    <w:p w:rsidR="00F25276" w:rsidRPr="00D86EAF" w:rsidRDefault="00D4086B" w:rsidP="00DA005D">
      <w:pPr>
        <w:pStyle w:val="Style43"/>
        <w:widowControl/>
        <w:tabs>
          <w:tab w:val="left" w:pos="720"/>
        </w:tabs>
        <w:spacing w:before="240" w:line="276" w:lineRule="auto"/>
        <w:ind w:left="370"/>
        <w:rPr>
          <w:rStyle w:val="FontStyle77"/>
          <w:rFonts w:ascii="Times New Roman" w:hAnsi="Times New Roman" w:cs="Times New Roman"/>
          <w:sz w:val="24"/>
          <w:szCs w:val="24"/>
          <w:lang w:val="ro-RO" w:eastAsia="ro-RO"/>
        </w:rPr>
      </w:pPr>
      <w:r w:rsidRPr="00D86EAF">
        <w:rPr>
          <w:rStyle w:val="FontStyle77"/>
          <w:rFonts w:ascii="Times New Roman" w:hAnsi="Times New Roman" w:cs="Times New Roman"/>
          <w:sz w:val="24"/>
          <w:szCs w:val="24"/>
          <w:lang w:val="ro-RO" w:eastAsia="ro-RO"/>
        </w:rPr>
        <w:t>2.</w:t>
      </w:r>
      <w:r w:rsidRPr="00D86EAF">
        <w:rPr>
          <w:rStyle w:val="FontStyle77"/>
          <w:rFonts w:ascii="Times New Roman" w:hAnsi="Times New Roman" w:cs="Times New Roman"/>
          <w:b w:val="0"/>
          <w:bCs w:val="0"/>
          <w:sz w:val="24"/>
          <w:szCs w:val="24"/>
          <w:lang w:val="ro-RO" w:eastAsia="ro-RO"/>
        </w:rPr>
        <w:tab/>
      </w:r>
      <w:r w:rsidRPr="00D86EAF">
        <w:rPr>
          <w:rStyle w:val="FontStyle77"/>
          <w:rFonts w:ascii="Times New Roman" w:hAnsi="Times New Roman" w:cs="Times New Roman"/>
          <w:sz w:val="24"/>
          <w:szCs w:val="24"/>
          <w:lang w:val="ro-RO" w:eastAsia="ro-RO"/>
        </w:rPr>
        <w:t>Verificarea criteriilor de eligibilitate</w:t>
      </w:r>
    </w:p>
    <w:p w:rsidR="00D4086B" w:rsidRPr="00D86EAF" w:rsidRDefault="00D4086B" w:rsidP="00DA005D">
      <w:pPr>
        <w:pStyle w:val="Style15"/>
        <w:widowControl/>
        <w:spacing w:line="276" w:lineRule="auto"/>
        <w:rPr>
          <w:rStyle w:val="FontStyle75"/>
          <w:rFonts w:ascii="Times New Roman" w:hAnsi="Times New Roman" w:cs="Times New Roman"/>
          <w:sz w:val="24"/>
          <w:szCs w:val="24"/>
          <w:lang w:val="ro-RO" w:eastAsia="ro-RO"/>
        </w:rPr>
      </w:pPr>
      <w:r w:rsidRPr="00D86EAF">
        <w:rPr>
          <w:rStyle w:val="FontStyle75"/>
          <w:rFonts w:ascii="Times New Roman" w:hAnsi="Times New Roman" w:cs="Times New Roman"/>
          <w:sz w:val="24"/>
          <w:szCs w:val="24"/>
          <w:lang w:val="ro-RO" w:eastAsia="ro-RO"/>
        </w:rPr>
        <w:t>Verificarea criteriilor de eligibilitate se realizează la nivelul GAL conform Formular</w:t>
      </w:r>
      <w:r w:rsidR="00A24246" w:rsidRPr="00D86EAF">
        <w:rPr>
          <w:rStyle w:val="FontStyle75"/>
          <w:rFonts w:ascii="Times New Roman" w:hAnsi="Times New Roman" w:cs="Times New Roman"/>
          <w:sz w:val="24"/>
          <w:szCs w:val="24"/>
          <w:lang w:val="ro-RO" w:eastAsia="ro-RO"/>
        </w:rPr>
        <w:t xml:space="preserve">ului </w:t>
      </w:r>
      <w:r w:rsidRPr="00D86EAF">
        <w:rPr>
          <w:rStyle w:val="FontStyle66"/>
          <w:rFonts w:ascii="Times New Roman" w:hAnsi="Times New Roman" w:cs="Times New Roman"/>
          <w:sz w:val="24"/>
          <w:szCs w:val="24"/>
          <w:lang w:val="ro-RO" w:eastAsia="ro-RO"/>
        </w:rPr>
        <w:t xml:space="preserve">„Fisa de verificare a eligibilitatii" </w:t>
      </w:r>
      <w:r w:rsidR="00FD61BF" w:rsidRPr="00D86EAF">
        <w:rPr>
          <w:rStyle w:val="FontStyle75"/>
          <w:rFonts w:ascii="Times New Roman" w:hAnsi="Times New Roman" w:cs="Times New Roman"/>
          <w:sz w:val="24"/>
          <w:szCs w:val="24"/>
          <w:lang w:val="ro-RO" w:eastAsia="ro-RO"/>
        </w:rPr>
        <w:t xml:space="preserve">anexă la prezentul Ghid </w:t>
      </w:r>
      <w:r w:rsidR="00FD61BF" w:rsidRPr="00D86EAF">
        <w:rPr>
          <w:rFonts w:ascii="Times New Roman" w:hAnsi="Times New Roman"/>
          <w:lang w:eastAsia="ro-RO"/>
        </w:rPr>
        <w:t xml:space="preserve">al solicitantuluiși conform Procedurii de evaluareșiselecție, </w:t>
      </w:r>
      <w:r w:rsidR="004A4D3C" w:rsidRPr="00D86EAF">
        <w:rPr>
          <w:rFonts w:ascii="Times New Roman" w:hAnsi="Times New Roman"/>
          <w:lang w:eastAsia="ro-RO"/>
        </w:rPr>
        <w:t>disponibila</w:t>
      </w:r>
      <w:r w:rsidR="00F25276" w:rsidRPr="00D86EAF">
        <w:rPr>
          <w:rFonts w:ascii="Times New Roman" w:hAnsi="Times New Roman"/>
          <w:lang w:eastAsia="ro-RO"/>
        </w:rPr>
        <w:t xml:space="preserve">atât pe site-ul </w:t>
      </w:r>
      <w:r w:rsidR="00FD61BF" w:rsidRPr="00D86EAF">
        <w:rPr>
          <w:rFonts w:ascii="Times New Roman" w:hAnsi="Times New Roman"/>
          <w:lang w:eastAsia="ro-RO"/>
        </w:rPr>
        <w:t>G</w:t>
      </w:r>
      <w:r w:rsidR="00F25276" w:rsidRPr="00D86EAF">
        <w:rPr>
          <w:rFonts w:ascii="Times New Roman" w:hAnsi="Times New Roman"/>
          <w:lang w:eastAsia="ro-RO"/>
        </w:rPr>
        <w:t>AL-ului</w:t>
      </w:r>
      <w:r w:rsidR="004936C5" w:rsidRPr="00D86EAF">
        <w:rPr>
          <w:rFonts w:ascii="Times New Roman" w:hAnsi="Times New Roman"/>
          <w:lang w:eastAsia="ro-RO"/>
        </w:rPr>
        <w:t xml:space="preserve">- </w:t>
      </w:r>
      <w:hyperlink r:id="rId20" w:history="1">
        <w:r w:rsidR="004936C5" w:rsidRPr="00D86EAF">
          <w:rPr>
            <w:rStyle w:val="Hyperlink"/>
            <w:rFonts w:ascii="Times New Roman" w:hAnsi="Times New Roman"/>
            <w:lang w:eastAsia="ro-RO"/>
          </w:rPr>
          <w:t>www.galadakaleh.ro</w:t>
        </w:r>
      </w:hyperlink>
      <w:r w:rsidR="00FD61BF" w:rsidRPr="00D86EAF">
        <w:rPr>
          <w:rFonts w:ascii="Times New Roman" w:hAnsi="Times New Roman"/>
          <w:lang w:eastAsia="ro-RO"/>
        </w:rPr>
        <w:t>câtși la sediul GAL-ului</w:t>
      </w:r>
      <w:r w:rsidR="001063D1" w:rsidRPr="00D86EAF">
        <w:rPr>
          <w:rFonts w:ascii="Times New Roman" w:hAnsi="Times New Roman"/>
          <w:lang w:eastAsia="ro-RO"/>
        </w:rPr>
        <w:t>.</w:t>
      </w:r>
    </w:p>
    <w:p w:rsidR="00D4086B" w:rsidRPr="00D86EAF" w:rsidRDefault="00D4086B" w:rsidP="00DA005D">
      <w:pPr>
        <w:pStyle w:val="Style37"/>
        <w:widowControl/>
        <w:tabs>
          <w:tab w:val="left" w:pos="725"/>
        </w:tabs>
        <w:spacing w:line="276" w:lineRule="auto"/>
        <w:ind w:left="384"/>
        <w:rPr>
          <w:rStyle w:val="FontStyle75"/>
          <w:rFonts w:ascii="Times New Roman" w:hAnsi="Times New Roman" w:cs="Times New Roman"/>
          <w:sz w:val="24"/>
          <w:szCs w:val="24"/>
          <w:lang w:val="ro-RO" w:eastAsia="ro-RO"/>
        </w:rPr>
      </w:pPr>
    </w:p>
    <w:p w:rsidR="00D4086B" w:rsidRPr="00D86EAF" w:rsidRDefault="00D4086B" w:rsidP="00DA005D">
      <w:pPr>
        <w:pStyle w:val="Style4"/>
        <w:widowControl/>
        <w:spacing w:before="82" w:line="276" w:lineRule="auto"/>
        <w:ind w:left="370"/>
        <w:rPr>
          <w:rStyle w:val="FontStyle77"/>
          <w:rFonts w:ascii="Times New Roman" w:hAnsi="Times New Roman" w:cs="Times New Roman"/>
          <w:sz w:val="24"/>
          <w:szCs w:val="24"/>
          <w:lang w:val="ro-RO" w:eastAsia="ro-RO"/>
        </w:rPr>
      </w:pPr>
      <w:r w:rsidRPr="00D86EAF">
        <w:rPr>
          <w:rStyle w:val="FontStyle77"/>
          <w:rFonts w:ascii="Times New Roman" w:hAnsi="Times New Roman" w:cs="Times New Roman"/>
          <w:sz w:val="24"/>
          <w:szCs w:val="24"/>
          <w:lang w:val="ro-RO" w:eastAsia="ro-RO"/>
        </w:rPr>
        <w:t>3. Verificarea pe teren</w:t>
      </w:r>
    </w:p>
    <w:p w:rsidR="00D4086B" w:rsidRPr="00D86EAF" w:rsidRDefault="00D4086B" w:rsidP="00DA005D">
      <w:pPr>
        <w:pStyle w:val="Style15"/>
        <w:widowControl/>
        <w:spacing w:before="125" w:line="276" w:lineRule="auto"/>
        <w:rPr>
          <w:rStyle w:val="FontStyle75"/>
          <w:rFonts w:ascii="Times New Roman" w:hAnsi="Times New Roman" w:cs="Times New Roman"/>
          <w:b/>
          <w:bCs/>
          <w:i/>
          <w:iCs/>
          <w:sz w:val="24"/>
          <w:szCs w:val="24"/>
          <w:lang w:val="ro-RO" w:eastAsia="ro-RO"/>
        </w:rPr>
      </w:pPr>
      <w:r w:rsidRPr="00D86EAF">
        <w:rPr>
          <w:rStyle w:val="FontStyle75"/>
          <w:rFonts w:ascii="Times New Roman" w:hAnsi="Times New Roman" w:cs="Times New Roman"/>
          <w:sz w:val="24"/>
          <w:szCs w:val="24"/>
          <w:lang w:val="ro-RO" w:eastAsia="ro-RO"/>
        </w:rPr>
        <w:t xml:space="preserve">Verificarea pe teren se realizează la nivelul GAL conform formularului </w:t>
      </w:r>
      <w:r w:rsidRPr="00D86EAF">
        <w:rPr>
          <w:rStyle w:val="FontStyle66"/>
          <w:rFonts w:ascii="Times New Roman" w:hAnsi="Times New Roman" w:cs="Times New Roman"/>
          <w:sz w:val="24"/>
          <w:szCs w:val="24"/>
          <w:lang w:val="ro-RO" w:eastAsia="ro-RO"/>
        </w:rPr>
        <w:t xml:space="preserve">„Fişa de verificare pe teren" </w:t>
      </w:r>
      <w:r w:rsidRPr="00D86EAF">
        <w:rPr>
          <w:rStyle w:val="FontStyle75"/>
          <w:rFonts w:ascii="Times New Roman" w:hAnsi="Times New Roman" w:cs="Times New Roman"/>
          <w:sz w:val="24"/>
          <w:szCs w:val="24"/>
          <w:lang w:val="ro-RO" w:eastAsia="ro-RO"/>
        </w:rPr>
        <w:t>anexa la prezentul Ghid.</w:t>
      </w:r>
    </w:p>
    <w:p w:rsidR="00D4086B" w:rsidRPr="00D86EAF" w:rsidRDefault="00D4086B" w:rsidP="00DA005D">
      <w:pPr>
        <w:pStyle w:val="Style15"/>
        <w:widowControl/>
        <w:spacing w:before="125" w:line="276" w:lineRule="auto"/>
        <w:rPr>
          <w:rFonts w:ascii="Times New Roman" w:hAnsi="Times New Roman"/>
          <w:lang w:val="ro-RO" w:eastAsia="ro-RO"/>
        </w:rPr>
      </w:pPr>
      <w:r w:rsidRPr="00D86EAF">
        <w:rPr>
          <w:rStyle w:val="FontStyle75"/>
          <w:rFonts w:ascii="Times New Roman" w:hAnsi="Times New Roman" w:cs="Times New Roman"/>
          <w:sz w:val="24"/>
          <w:szCs w:val="24"/>
          <w:lang w:val="ro-RO" w:eastAsia="ro-RO"/>
        </w:rPr>
        <w:t xml:space="preserve">Experţii GAL pot realiza vizite pe teren, la amplasamentul proiectului, dacă consideră necesar. Scopul acestora este asigurarea că datele şi informaţiile cuprinse în anexele tehnice şi administrative corespund cu elementele existente pe amplasamentul propus, în sensul corelării acestora. Concluzia privind respectarea condiţiilor de eligibilitate pentru Cererile de Finanţare pentru care s-a decis verificarea pe teren se va formula numai după verificarea pe teren. Rezultatul şi concluziile verificării pe teren sunt finalizate prin completarea formularului </w:t>
      </w:r>
      <w:r w:rsidR="00F25276" w:rsidRPr="00D86EAF">
        <w:rPr>
          <w:rStyle w:val="FontStyle64"/>
          <w:rFonts w:ascii="Times New Roman" w:hAnsi="Times New Roman" w:cs="Times New Roman"/>
          <w:sz w:val="24"/>
          <w:szCs w:val="24"/>
          <w:lang w:val="ro-RO" w:eastAsia="ro-RO"/>
        </w:rPr>
        <w:t>„</w:t>
      </w:r>
      <w:r w:rsidRPr="00D86EAF">
        <w:rPr>
          <w:rStyle w:val="FontStyle64"/>
          <w:rFonts w:ascii="Times New Roman" w:hAnsi="Times New Roman" w:cs="Times New Roman"/>
          <w:sz w:val="24"/>
          <w:szCs w:val="24"/>
          <w:lang w:val="ro-RO" w:eastAsia="ro-RO"/>
        </w:rPr>
        <w:t xml:space="preserve">Fişa de verificare pe teren" </w:t>
      </w:r>
      <w:r w:rsidR="00A43DE3" w:rsidRPr="00D86EAF">
        <w:rPr>
          <w:rStyle w:val="FontStyle75"/>
          <w:rFonts w:ascii="Times New Roman" w:hAnsi="Times New Roman" w:cs="Times New Roman"/>
          <w:sz w:val="24"/>
          <w:szCs w:val="24"/>
          <w:lang w:val="ro-RO" w:eastAsia="ro-RO"/>
        </w:rPr>
        <w:t xml:space="preserve"> la care </w:t>
      </w:r>
      <w:r w:rsidRPr="00D86EAF">
        <w:rPr>
          <w:rStyle w:val="FontStyle75"/>
          <w:rFonts w:ascii="Times New Roman" w:hAnsi="Times New Roman" w:cs="Times New Roman"/>
          <w:sz w:val="24"/>
          <w:szCs w:val="24"/>
          <w:lang w:val="ro-RO" w:eastAsia="ro-RO"/>
        </w:rPr>
        <w:t>se vor anexa obligatoriu fotografii reprezentative din teren.</w:t>
      </w:r>
    </w:p>
    <w:p w:rsidR="00CC7021" w:rsidRPr="00D86EAF" w:rsidRDefault="00D4086B" w:rsidP="00DA005D">
      <w:pPr>
        <w:pStyle w:val="Style4"/>
        <w:widowControl/>
        <w:spacing w:before="192" w:line="276" w:lineRule="auto"/>
        <w:ind w:left="370"/>
        <w:rPr>
          <w:rStyle w:val="FontStyle77"/>
          <w:rFonts w:ascii="Times New Roman" w:hAnsi="Times New Roman" w:cs="Times New Roman"/>
          <w:sz w:val="24"/>
          <w:szCs w:val="24"/>
          <w:lang w:val="ro-RO" w:eastAsia="ro-RO"/>
        </w:rPr>
      </w:pPr>
      <w:r w:rsidRPr="00D86EAF">
        <w:rPr>
          <w:rStyle w:val="FontStyle77"/>
          <w:rFonts w:ascii="Times New Roman" w:hAnsi="Times New Roman" w:cs="Times New Roman"/>
          <w:sz w:val="24"/>
          <w:szCs w:val="24"/>
          <w:lang w:val="ro-RO" w:eastAsia="ro-RO"/>
        </w:rPr>
        <w:t>4. Verificarea criteriilor de selecţie a proiectului</w:t>
      </w:r>
    </w:p>
    <w:p w:rsidR="00D4086B" w:rsidRPr="00D86EAF" w:rsidRDefault="00D4086B" w:rsidP="00DA005D">
      <w:pPr>
        <w:pStyle w:val="Style4"/>
        <w:widowControl/>
        <w:spacing w:before="192" w:line="276" w:lineRule="auto"/>
        <w:rPr>
          <w:rStyle w:val="FontStyle65"/>
          <w:b/>
          <w:bCs/>
          <w:sz w:val="24"/>
          <w:szCs w:val="24"/>
          <w:lang w:val="ro-RO" w:eastAsia="ro-RO"/>
        </w:rPr>
      </w:pPr>
      <w:r w:rsidRPr="00D86EAF">
        <w:rPr>
          <w:rStyle w:val="FontStyle65"/>
          <w:sz w:val="24"/>
          <w:szCs w:val="24"/>
          <w:lang w:val="ro-RO" w:eastAsia="ro-RO"/>
        </w:rPr>
        <w:t xml:space="preserve">Verificarea criteriilor de selecţie a proiectului se realizează la nivelul GAL conform </w:t>
      </w:r>
      <w:r w:rsidRPr="00D86EAF">
        <w:rPr>
          <w:rStyle w:val="FontStyle75"/>
          <w:rFonts w:ascii="Times New Roman" w:hAnsi="Times New Roman" w:cs="Times New Roman"/>
          <w:sz w:val="24"/>
          <w:szCs w:val="24"/>
          <w:lang w:val="ro-RO" w:eastAsia="ro-RO"/>
        </w:rPr>
        <w:t>Formular</w:t>
      </w:r>
      <w:r w:rsidR="00165C28" w:rsidRPr="00D86EAF">
        <w:rPr>
          <w:rStyle w:val="FontStyle75"/>
          <w:rFonts w:ascii="Times New Roman" w:hAnsi="Times New Roman" w:cs="Times New Roman"/>
          <w:sz w:val="24"/>
          <w:szCs w:val="24"/>
          <w:lang w:val="ro-RO" w:eastAsia="ro-RO"/>
        </w:rPr>
        <w:t>ului</w:t>
      </w:r>
      <w:r w:rsidRPr="00D86EAF">
        <w:rPr>
          <w:rStyle w:val="FontStyle66"/>
          <w:rFonts w:ascii="Times New Roman" w:hAnsi="Times New Roman" w:cs="Times New Roman"/>
          <w:sz w:val="24"/>
          <w:szCs w:val="24"/>
          <w:lang w:val="ro-RO" w:eastAsia="ro-RO"/>
        </w:rPr>
        <w:t xml:space="preserve">„Fişa de verificare a criteriilor de selectie", </w:t>
      </w:r>
      <w:r w:rsidRPr="00D86EAF">
        <w:rPr>
          <w:rStyle w:val="FontStyle65"/>
          <w:sz w:val="24"/>
          <w:szCs w:val="24"/>
          <w:lang w:val="ro-RO" w:eastAsia="ro-RO"/>
        </w:rPr>
        <w:t>anexa la prezentul G</w:t>
      </w:r>
      <w:r w:rsidR="001063D1" w:rsidRPr="00D86EAF">
        <w:rPr>
          <w:rStyle w:val="FontStyle65"/>
          <w:sz w:val="24"/>
          <w:szCs w:val="24"/>
          <w:lang w:val="ro-RO" w:eastAsia="ro-RO"/>
        </w:rPr>
        <w:t>hid</w:t>
      </w:r>
      <w:r w:rsidR="001063D1" w:rsidRPr="00D86EAF">
        <w:rPr>
          <w:rFonts w:ascii="Times New Roman" w:hAnsi="Times New Roman"/>
          <w:lang w:eastAsia="ro-RO"/>
        </w:rPr>
        <w:t xml:space="preserve"> al </w:t>
      </w:r>
      <w:r w:rsidR="001063D1" w:rsidRPr="00D86EAF">
        <w:rPr>
          <w:rFonts w:ascii="Times New Roman" w:hAnsi="Times New Roman"/>
          <w:lang w:eastAsia="ro-RO"/>
        </w:rPr>
        <w:lastRenderedPageBreak/>
        <w:t xml:space="preserve">solicitantuluiși conform Procedurii de evaluareșiselecție, </w:t>
      </w:r>
      <w:r w:rsidR="004A4D3C" w:rsidRPr="00D86EAF">
        <w:rPr>
          <w:rFonts w:ascii="Times New Roman" w:hAnsi="Times New Roman"/>
          <w:lang w:eastAsia="ro-RO"/>
        </w:rPr>
        <w:t>disponibila</w:t>
      </w:r>
      <w:r w:rsidR="001063D1" w:rsidRPr="00D86EAF">
        <w:rPr>
          <w:rFonts w:ascii="Times New Roman" w:hAnsi="Times New Roman"/>
          <w:lang w:eastAsia="ro-RO"/>
        </w:rPr>
        <w:t>atât pe site-ul  GAL-ului</w:t>
      </w:r>
      <w:r w:rsidR="004936C5" w:rsidRPr="00D86EAF">
        <w:rPr>
          <w:rFonts w:ascii="Times New Roman" w:hAnsi="Times New Roman"/>
          <w:lang w:eastAsia="ro-RO"/>
        </w:rPr>
        <w:t xml:space="preserve">- </w:t>
      </w:r>
      <w:hyperlink r:id="rId21" w:history="1">
        <w:r w:rsidR="004936C5" w:rsidRPr="00D86EAF">
          <w:rPr>
            <w:rStyle w:val="Hyperlink"/>
            <w:rFonts w:ascii="Times New Roman" w:hAnsi="Times New Roman"/>
            <w:lang w:eastAsia="ro-RO"/>
          </w:rPr>
          <w:t>www.galadakaleh.ro</w:t>
        </w:r>
      </w:hyperlink>
      <w:r w:rsidR="001063D1" w:rsidRPr="00D86EAF">
        <w:rPr>
          <w:rFonts w:ascii="Times New Roman" w:hAnsi="Times New Roman"/>
          <w:lang w:eastAsia="ro-RO"/>
        </w:rPr>
        <w:t>câtși la sediul GAL-ului</w:t>
      </w:r>
      <w:r w:rsidRPr="00D86EAF">
        <w:rPr>
          <w:rStyle w:val="FontStyle65"/>
          <w:sz w:val="24"/>
          <w:szCs w:val="24"/>
          <w:lang w:val="ro-RO" w:eastAsia="ro-RO"/>
        </w:rPr>
        <w:t>.</w:t>
      </w:r>
    </w:p>
    <w:p w:rsidR="004936C5" w:rsidRPr="00D86EAF" w:rsidRDefault="004936C5" w:rsidP="004936C5">
      <w:pPr>
        <w:pStyle w:val="Style15"/>
        <w:spacing w:before="235" w:line="360" w:lineRule="auto"/>
        <w:rPr>
          <w:rFonts w:ascii="Times New Roman" w:hAnsi="Times New Roman"/>
          <w:bCs/>
          <w:lang w:val="ro-RO" w:eastAsia="ro-RO"/>
        </w:rPr>
      </w:pPr>
      <w:r w:rsidRPr="00D86EAF">
        <w:rPr>
          <w:rFonts w:ascii="Times New Roman" w:hAnsi="Times New Roman"/>
          <w:lang w:val="ro-RO" w:eastAsia="ro-RO"/>
        </w:rPr>
        <w:t xml:space="preserve">Selecția proiectelor se face aplicând regula de „dublu cvorum”, respectiv pentru validarea voturilor, este necesar ca în momentul selecției să fie prezenți peste 50% din membrii Comitetului de Selecție, din care peste 50% să fie din mediul privat și societatea civilă, iar organizațiile din mediul urban să reprezinte mai puțin de 25%. Pentru verificarea aplicării unei proceduri de selecție corecte, la întâlnirile Comitetului de Selecție vor lua parte și responsabilul CDRJ cu monitorizarea activității GAL-ului respectiv </w:t>
      </w:r>
      <w:r w:rsidRPr="00D86EAF">
        <w:rPr>
          <w:rFonts w:ascii="Times New Roman" w:hAnsi="Times New Roman"/>
          <w:bCs/>
          <w:lang w:val="ro-RO" w:eastAsia="ro-RO"/>
        </w:rPr>
        <w:t>și coordonatorul CDRJ/un consilier desemnat de coordonator. Întrunirile Comitetului de selecție se pot realiza prin teleconferință/videoconferință sau prin aprobarea rapoartelor prin procedură scrisă. Astfel, proiectele și rapoartele se transmit prin e-mail către membrii Comitetului de selecție, iar aceștia transmit acordul/dezacordul către GAL tot prin e-mail.</w:t>
      </w:r>
    </w:p>
    <w:p w:rsidR="004936C5" w:rsidRPr="00D86EAF" w:rsidRDefault="004936C5" w:rsidP="004936C5">
      <w:pPr>
        <w:pStyle w:val="Style15"/>
        <w:spacing w:before="235" w:line="360" w:lineRule="auto"/>
        <w:rPr>
          <w:rFonts w:ascii="Times New Roman" w:hAnsi="Times New Roman"/>
          <w:bCs/>
          <w:lang w:val="ro-RO" w:eastAsia="ro-RO"/>
        </w:rPr>
      </w:pPr>
      <w:r w:rsidRPr="00D86EAF">
        <w:rPr>
          <w:rFonts w:ascii="Times New Roman" w:hAnsi="Times New Roman"/>
          <w:b/>
          <w:bCs/>
          <w:lang w:val="ro-RO" w:eastAsia="ro-RO"/>
        </w:rPr>
        <w:t>Atenție!</w:t>
      </w:r>
      <w:r w:rsidRPr="00D86EAF">
        <w:rPr>
          <w:rFonts w:ascii="Times New Roman" w:hAnsi="Times New Roman"/>
          <w:bCs/>
          <w:lang w:val="ro-RO" w:eastAsia="ro-RO"/>
        </w:rPr>
        <w:t xml:space="preserve"> Este posibilă combinarea mijloacelor de întrunire a Comitetului de Selecție, în funcție de modalitatea de participare a membrilor Comitetului de Selecție.</w:t>
      </w:r>
    </w:p>
    <w:p w:rsidR="004936C5" w:rsidRPr="00D86EAF" w:rsidRDefault="004936C5" w:rsidP="004936C5">
      <w:pPr>
        <w:pStyle w:val="Style15"/>
        <w:spacing w:before="235" w:line="360" w:lineRule="auto"/>
        <w:rPr>
          <w:rFonts w:ascii="Times New Roman" w:hAnsi="Times New Roman"/>
          <w:bCs/>
          <w:lang w:val="ro-RO" w:eastAsia="ro-RO"/>
        </w:rPr>
      </w:pPr>
      <w:r w:rsidRPr="00D86EAF">
        <w:rPr>
          <w:rFonts w:ascii="Times New Roman" w:hAnsi="Times New Roman"/>
          <w:b/>
          <w:bCs/>
          <w:lang w:val="ro-RO" w:eastAsia="ro-RO"/>
        </w:rPr>
        <w:t>Atenție!</w:t>
      </w:r>
      <w:r w:rsidRPr="00D86EAF">
        <w:rPr>
          <w:rFonts w:ascii="Times New Roman" w:hAnsi="Times New Roman"/>
          <w:bCs/>
          <w:lang w:val="ro-RO" w:eastAsia="ro-RO"/>
        </w:rPr>
        <w:t xml:space="preserve"> În cazul membrilor ce participă fizic la întrunirile Comitetului de Selecție, este necesară completarea Declarației cu privire la zădărnicirea combaterii bolilor, pe perioada stării de urgență/alertă instituită la nivel național, provocată de pandemia de COVID-19. Modelul de Declarație constituie Anexa 5 la prezentul Ghid. </w:t>
      </w:r>
    </w:p>
    <w:p w:rsidR="004936C5" w:rsidRPr="00D86EAF" w:rsidRDefault="004936C5" w:rsidP="004936C5">
      <w:pPr>
        <w:pStyle w:val="Style15"/>
        <w:spacing w:before="235" w:line="360" w:lineRule="auto"/>
        <w:rPr>
          <w:rFonts w:ascii="Times New Roman" w:hAnsi="Times New Roman"/>
          <w:lang w:val="ro-RO" w:eastAsia="ro-RO"/>
        </w:rPr>
      </w:pPr>
      <w:r w:rsidRPr="00D86EAF">
        <w:rPr>
          <w:rFonts w:ascii="Times New Roman" w:hAnsi="Times New Roman"/>
          <w:lang w:val="ro-RO" w:eastAsia="ro-RO"/>
        </w:rPr>
        <w:t xml:space="preserve">Rezultatele procesului de selecție se consemnează în Raportul de selecție. Acesta va fi semnat și aprobat de către toți membrii prezenți ai Comitetului de Selecție, inclusiv cu semnătură electronică sau prin atașarea acordului transmis prin e-mail (în cuprinsul Raportului de selecție va fi menționată data transmiterii acordului), specificându-se apartenența membrilor la mediul privat sau public, rural sau urban – cu respectarea procentelor minime obligatorii. Responsabilul CDRJ cu monitorizarea activității GAL-ului respectiv și coordonatorul CDRJ/ un consilier desemnat de coordonator avizează Raportul de selecție asigurându-se de faptul că procedura de selecție a proiectelor s-a desfășurat corespunzător, s-au respectat criteriile de eligibilitate și principiile/criteriile de selecție din fișa măsurii din SDL și condițiile de transparență aplicate de GAL (inclusiv în cazul prelungirii sesiunii de depunere). Raportul de selecție va fi avizat și de către Președintele GAL/Reprezentantul legal al GAL sau de un alt membru al Consiliului Director al GAL mandatat în acest sens. Dacă unul dintre parteneri  - persoană juridică membră în Comitetul de selecție – își schimbă reprezentantul legal/persoana mandatată de persoana juridică, noul reprezentant legal/persoana mandatată de persoana </w:t>
      </w:r>
      <w:r w:rsidRPr="00D86EAF">
        <w:rPr>
          <w:rFonts w:ascii="Times New Roman" w:hAnsi="Times New Roman"/>
          <w:lang w:val="ro-RO" w:eastAsia="ro-RO"/>
        </w:rPr>
        <w:lastRenderedPageBreak/>
        <w:t>juridică va înlocui persoana desemnată inițial să reprezinte partenerul respectiv în Comitetul de selecție, fără a fi necesare alte aprobări.</w:t>
      </w:r>
    </w:p>
    <w:p w:rsidR="004936C5" w:rsidRPr="00D86EAF" w:rsidRDefault="004936C5" w:rsidP="004936C5">
      <w:pPr>
        <w:pStyle w:val="Style15"/>
        <w:spacing w:before="235" w:line="360" w:lineRule="auto"/>
        <w:rPr>
          <w:rFonts w:ascii="Times New Roman" w:hAnsi="Times New Roman"/>
          <w:bCs/>
          <w:lang w:val="ro-RO" w:eastAsia="ro-RO"/>
        </w:rPr>
      </w:pPr>
      <w:r w:rsidRPr="00D86EAF">
        <w:rPr>
          <w:rFonts w:ascii="Times New Roman" w:hAnsi="Times New Roman"/>
          <w:b/>
          <w:bCs/>
          <w:lang w:val="ro-RO" w:eastAsia="ro-RO"/>
        </w:rPr>
        <w:t xml:space="preserve">Atenție! </w:t>
      </w:r>
      <w:r w:rsidRPr="00D86EAF">
        <w:rPr>
          <w:rFonts w:ascii="Times New Roman" w:hAnsi="Times New Roman"/>
          <w:bCs/>
          <w:lang w:val="ro-RO" w:eastAsia="ro-RO"/>
        </w:rPr>
        <w:t>Nu este permisă semnarea unui document utilizând atât semnătura electronică, cât și semnătura olografă, în vederea avizării Raportului de Selecție</w:t>
      </w:r>
    </w:p>
    <w:p w:rsidR="004936C5" w:rsidRPr="00D86EAF" w:rsidRDefault="004936C5" w:rsidP="004936C5">
      <w:pPr>
        <w:pStyle w:val="Style15"/>
        <w:spacing w:before="235" w:line="360" w:lineRule="auto"/>
        <w:rPr>
          <w:rFonts w:ascii="Times New Roman" w:hAnsi="Times New Roman"/>
          <w:lang w:val="ro-RO" w:eastAsia="ro-RO"/>
        </w:rPr>
      </w:pPr>
      <w:r w:rsidRPr="00D86EAF">
        <w:rPr>
          <w:rFonts w:ascii="Times New Roman" w:hAnsi="Times New Roman"/>
          <w:lang w:val="ro-RO" w:eastAsia="ro-RO"/>
        </w:rPr>
        <w:t>Fiecare persoană implicată în procesul de evaluare și selecție a proiectelor de la nivelul GAL Ada Kaleh (evaluatori, membrii Comitetului de Selecție și membrii Comisiei de soluționare a contestațiilor) are obligația de a respecta prevederile OUG nr. 66/2011, cu modificările și completările ulterioare, privind evitarea conflictului de interese și prevederile Cap. XII al SDL – ”Descrierea mecanismelor de evitare a posibilelor conflicte de interese conform legislației naționale”. În acest sens, premergător procesului de evaluare și selecție, persoanele implicate de la nivelul GAL vor completa o declarație pe proprie răspundere privind evitarea conflictului de interese, care să conțină minim aspectele precizate în cadrul Ghidului de implementare.</w:t>
      </w:r>
    </w:p>
    <w:p w:rsidR="004936C5" w:rsidRPr="00D86EAF" w:rsidRDefault="004936C5" w:rsidP="004936C5">
      <w:pPr>
        <w:pStyle w:val="Style15"/>
        <w:spacing w:before="235" w:line="360" w:lineRule="auto"/>
        <w:rPr>
          <w:rFonts w:ascii="Times New Roman" w:hAnsi="Times New Roman"/>
          <w:lang w:val="ro-RO" w:eastAsia="ro-RO"/>
        </w:rPr>
      </w:pPr>
      <w:r w:rsidRPr="00D86EAF">
        <w:rPr>
          <w:rFonts w:ascii="Times New Roman" w:hAnsi="Times New Roman"/>
          <w:lang w:val="ro-RO" w:eastAsia="ro-RO"/>
        </w:rPr>
        <w:t>Dacă, în urma verificărilor ulterioare, realizate de departamentele AFIR/ DGDR AM PNDR/ MADR se constată că nu s-au respectat regulile de evitare a conflictului de interese, așa cum sunt definite în legislația în vigoare, proiectul va fi declarat neeligibil, iar dacă a fost finanțat se va proceda la recuperarea sumelor conform legislației în vigoare.</w:t>
      </w:r>
    </w:p>
    <w:p w:rsidR="004936C5" w:rsidRPr="00D86EAF" w:rsidRDefault="004936C5" w:rsidP="004936C5">
      <w:pPr>
        <w:pStyle w:val="Style15"/>
        <w:spacing w:before="235" w:line="360" w:lineRule="auto"/>
        <w:rPr>
          <w:rFonts w:ascii="Times New Roman" w:hAnsi="Times New Roman"/>
          <w:lang w:val="ro-RO" w:eastAsia="ro-RO"/>
        </w:rPr>
      </w:pPr>
      <w:r w:rsidRPr="00D86EAF">
        <w:rPr>
          <w:rFonts w:ascii="Times New Roman" w:hAnsi="Times New Roman"/>
          <w:b/>
          <w:lang w:val="ro-RO" w:eastAsia="ro-RO"/>
        </w:rPr>
        <w:t xml:space="preserve">GAL Ada Kaleh poate să solicite beneficiarului clarificări referitoare la îndeplinirea condiţiilor de eligibilitate şiselecţie, dacă este cazul. </w:t>
      </w:r>
    </w:p>
    <w:p w:rsidR="004936C5" w:rsidRPr="00D86EAF" w:rsidRDefault="004936C5" w:rsidP="004936C5">
      <w:pPr>
        <w:pStyle w:val="Style15"/>
        <w:spacing w:before="235" w:line="360" w:lineRule="auto"/>
        <w:rPr>
          <w:rFonts w:ascii="Times New Roman" w:hAnsi="Times New Roman"/>
          <w:lang w:val="ro-RO" w:eastAsia="ro-RO"/>
        </w:rPr>
      </w:pPr>
      <w:r w:rsidRPr="00D86EAF">
        <w:rPr>
          <w:rFonts w:ascii="Times New Roman" w:hAnsi="Times New Roman"/>
          <w:b/>
          <w:lang w:val="ro-RO" w:eastAsia="ro-RO"/>
        </w:rPr>
        <w:t xml:space="preserve">Nu se vor lua în considerare  clarificările de natură să modifice datele inițiale ale proiectului depus. </w:t>
      </w:r>
      <w:r w:rsidRPr="00D86EAF">
        <w:rPr>
          <w:rFonts w:ascii="Times New Roman" w:hAnsi="Times New Roman"/>
          <w:lang w:val="ro-RO" w:eastAsia="ro-RO"/>
        </w:rPr>
        <w:t>Clarificările admise de GAL vor face parte integrantă din Cererea de finanțare și vor fi luate în considerare și de experții AFIR, în cazul în care proiectul va fi selectat.</w:t>
      </w:r>
    </w:p>
    <w:p w:rsidR="004936C5" w:rsidRPr="00D86EAF" w:rsidRDefault="004936C5" w:rsidP="004936C5">
      <w:pPr>
        <w:pStyle w:val="Style15"/>
        <w:widowControl/>
        <w:spacing w:before="235" w:line="360" w:lineRule="auto"/>
        <w:rPr>
          <w:rStyle w:val="FontStyle75"/>
          <w:rFonts w:ascii="Times New Roman" w:hAnsi="Times New Roman" w:cs="Times New Roman"/>
          <w:sz w:val="24"/>
          <w:szCs w:val="24"/>
          <w:lang w:val="ro-RO" w:eastAsia="ro-RO"/>
        </w:rPr>
      </w:pPr>
      <w:r w:rsidRPr="00D86EAF">
        <w:rPr>
          <w:rStyle w:val="FontStyle75"/>
          <w:rFonts w:ascii="Times New Roman" w:hAnsi="Times New Roman" w:cs="Times New Roman"/>
          <w:sz w:val="24"/>
          <w:szCs w:val="24"/>
          <w:lang w:val="ro-RO" w:eastAsia="ro-RO"/>
        </w:rPr>
        <w:t>Informaţiile suplimentare se vor solicita de către experţii evaluatori ai GAL, iar răspunsul va fi transmis în termen de 5 zile lucrătoare de la data primirii.</w:t>
      </w:r>
    </w:p>
    <w:p w:rsidR="004936C5" w:rsidRPr="00D86EAF" w:rsidRDefault="004936C5" w:rsidP="004936C5">
      <w:pPr>
        <w:pStyle w:val="Style15"/>
        <w:rPr>
          <w:rFonts w:ascii="Times New Roman" w:hAnsi="Times New Roman"/>
          <w:b/>
          <w:lang w:eastAsia="ro-RO"/>
        </w:rPr>
      </w:pPr>
    </w:p>
    <w:p w:rsidR="004936C5" w:rsidRPr="00D86EAF" w:rsidRDefault="004936C5" w:rsidP="004936C5">
      <w:pPr>
        <w:pStyle w:val="Style15"/>
        <w:rPr>
          <w:rFonts w:ascii="Times New Roman" w:hAnsi="Times New Roman"/>
          <w:b/>
          <w:lang w:eastAsia="ro-RO"/>
        </w:rPr>
      </w:pPr>
      <w:r w:rsidRPr="00D86EAF">
        <w:rPr>
          <w:rFonts w:ascii="Times New Roman" w:hAnsi="Times New Roman"/>
          <w:b/>
          <w:lang w:eastAsia="ro-RO"/>
        </w:rPr>
        <w:t>5.Primireacontestatiilor</w:t>
      </w:r>
    </w:p>
    <w:p w:rsidR="004936C5" w:rsidRPr="00D86EAF" w:rsidRDefault="004936C5" w:rsidP="004936C5">
      <w:pPr>
        <w:pStyle w:val="Style4"/>
        <w:widowControl/>
        <w:spacing w:before="192" w:line="360" w:lineRule="auto"/>
        <w:rPr>
          <w:rStyle w:val="FontStyle65"/>
          <w:b/>
          <w:bCs/>
          <w:sz w:val="24"/>
          <w:szCs w:val="24"/>
          <w:lang w:val="ro-RO" w:eastAsia="ro-RO"/>
        </w:rPr>
      </w:pPr>
      <w:r w:rsidRPr="00D86EAF">
        <w:rPr>
          <w:rFonts w:ascii="Times New Roman" w:hAnsi="Times New Roman"/>
          <w:lang w:eastAsia="ro-RO"/>
        </w:rPr>
        <w:t xml:space="preserve">Beneficiarii ale carorproiecte nu au fostselectate de catreComitetul de Selectiesau care se consideranedreptatiti in procesul de evaluare pot depune o contestatie in termenulprevazut in proceduraceva fi solutionata de catreComisia de Contestatii. In </w:t>
      </w:r>
      <w:r w:rsidRPr="00D86EAF">
        <w:rPr>
          <w:rFonts w:ascii="Times New Roman" w:hAnsi="Times New Roman"/>
          <w:lang w:eastAsia="ro-RO"/>
        </w:rPr>
        <w:lastRenderedPageBreak/>
        <w:t xml:space="preserve">urmaverificariicontestatiilordepuse, Comisia de Contestatiivaemite un Raport de contestatiicevacontinerezultateleanalizariicontestatiilor, raport care va fi facut public. Rezultatulanalizeicontestatieiva fi adus la cunostintacontestatarului. Comisia de Contestatiiva fi formata din membri GAL, diferiti de cei ai Comitetului de Selectie.  Modul de functionare al Comisiei de Contestatiiestedetaliat in cadrulProcedurii de evaluareșiselecție, disponibilaatât pe site-ul  GAL-ului - </w:t>
      </w:r>
      <w:hyperlink r:id="rId22" w:history="1">
        <w:r w:rsidRPr="00D86EAF">
          <w:rPr>
            <w:rStyle w:val="Hyperlink"/>
            <w:rFonts w:ascii="Times New Roman" w:hAnsi="Times New Roman"/>
            <w:lang w:eastAsia="ro-RO"/>
          </w:rPr>
          <w:t>www.galadakaleh.ro</w:t>
        </w:r>
      </w:hyperlink>
      <w:r w:rsidRPr="00D86EAF">
        <w:rPr>
          <w:rFonts w:ascii="Times New Roman" w:hAnsi="Times New Roman"/>
          <w:lang w:eastAsia="ro-RO"/>
        </w:rPr>
        <w:t>câtși la sediul GAL-ului</w:t>
      </w:r>
      <w:r w:rsidRPr="00D86EAF">
        <w:rPr>
          <w:rStyle w:val="FontStyle65"/>
          <w:sz w:val="24"/>
          <w:szCs w:val="24"/>
          <w:lang w:val="ro-RO" w:eastAsia="ro-RO"/>
        </w:rPr>
        <w:t>.</w:t>
      </w:r>
    </w:p>
    <w:p w:rsidR="004936C5" w:rsidRPr="00D86EAF" w:rsidRDefault="004936C5" w:rsidP="004936C5">
      <w:pPr>
        <w:pStyle w:val="Style15"/>
        <w:rPr>
          <w:rFonts w:ascii="Times New Roman" w:hAnsi="Times New Roman"/>
          <w:lang w:val="ro-RO" w:eastAsia="ro-RO"/>
        </w:rPr>
      </w:pPr>
    </w:p>
    <w:p w:rsidR="004936C5" w:rsidRPr="00D86EAF" w:rsidRDefault="004936C5" w:rsidP="004936C5">
      <w:pPr>
        <w:pStyle w:val="Style4"/>
        <w:widowControl/>
        <w:spacing w:before="72" w:line="360" w:lineRule="auto"/>
        <w:rPr>
          <w:rStyle w:val="FontStyle77"/>
          <w:rFonts w:ascii="Times New Roman" w:hAnsi="Times New Roman" w:cs="Times New Roman"/>
          <w:sz w:val="24"/>
          <w:szCs w:val="24"/>
          <w:lang w:val="ro-RO" w:eastAsia="ro-RO"/>
        </w:rPr>
      </w:pPr>
      <w:r w:rsidRPr="00D86EAF">
        <w:rPr>
          <w:rStyle w:val="FontStyle77"/>
          <w:rFonts w:ascii="Times New Roman" w:hAnsi="Times New Roman" w:cs="Times New Roman"/>
          <w:sz w:val="24"/>
          <w:szCs w:val="24"/>
          <w:lang w:val="ro-RO" w:eastAsia="ro-RO"/>
        </w:rPr>
        <w:t>Verificarea efectuata de AFIR</w:t>
      </w:r>
    </w:p>
    <w:p w:rsidR="004936C5" w:rsidRPr="00D86EAF" w:rsidRDefault="004936C5" w:rsidP="004936C5">
      <w:pPr>
        <w:pStyle w:val="Style4"/>
        <w:spacing w:before="72" w:line="360" w:lineRule="auto"/>
        <w:rPr>
          <w:rFonts w:ascii="Times New Roman" w:hAnsi="Times New Roman"/>
          <w:bCs/>
          <w:lang w:val="ro-RO" w:eastAsia="ro-RO"/>
        </w:rPr>
      </w:pPr>
      <w:r w:rsidRPr="00D86EAF">
        <w:rPr>
          <w:rFonts w:ascii="Times New Roman" w:hAnsi="Times New Roman"/>
          <w:bCs/>
          <w:lang w:val="ro-RO" w:eastAsia="ro-RO"/>
        </w:rPr>
        <w:t xml:space="preserve">Reprezentanții GAL sau solicitanții pot depune la AFIR proiectele selectate de către GAL nu mai târziu de 15 (cincisprezece) zile lucrătoare de la data emiterii raportului în cadrul căruia au fost incluse, respectiv Raport de selecție (din care să reiasă statutul de proiect selectat după parcurgerea etapei de depunere și soluționare a contestațiilor) sau Raport suplimentar (în cazul proiectelor eligibile fără finanțare (în așteptare), finanțate prin constituirea unor sume disponibile în conformitate cu prevederile Ghidului Grupurilor de Acțiune Locală pentru implementarea strategiilor de dezvoltare locală, elaborat de către DGDR – AM PNDR), astfel încât să se poată realiza evaluarea și contractarea acestora în termenul limită prevăzut de legislația în vigoare. În cazul în care după parcurgerea perioadei de contestații nu intervin modificări în ceea ce privește Raportul intermediar de selecție, se poate reîntruni Comitetul de selecție în vederea aprobării unui Raport de selecție final sau GAL poate emite o Notă asumată și semnată de Președintele/ Reprezentantul legal al GAL (sau o persoană mandatată în acest sens) în care vor fi descrise toate etapele procedurii de evaluare și selecție aplicată și faptul că, după parcurgerea tuturor etapelor, asupra Raportului intermediar de selecție nu au intervenit modificări, acesta devenind Raport final de selecție la data semnării Notei. În acest caz, termenul de 15 zile lucrătoare de depunere a proiectelor la AFIR se calculează de la data Notei. </w:t>
      </w:r>
    </w:p>
    <w:p w:rsidR="004936C5" w:rsidRPr="00D86EAF" w:rsidRDefault="004936C5" w:rsidP="004936C5">
      <w:pPr>
        <w:pStyle w:val="Style4"/>
        <w:spacing w:before="72" w:line="360" w:lineRule="auto"/>
        <w:rPr>
          <w:rFonts w:ascii="Times New Roman" w:hAnsi="Times New Roman"/>
          <w:bCs/>
          <w:lang w:val="ro-RO" w:eastAsia="ro-RO"/>
        </w:rPr>
      </w:pPr>
      <w:r w:rsidRPr="00D86EAF">
        <w:rPr>
          <w:rFonts w:ascii="Times New Roman" w:hAnsi="Times New Roman"/>
          <w:bCs/>
          <w:lang w:val="ro-RO" w:eastAsia="ro-RO"/>
        </w:rPr>
        <w:t>Cererile de finanțare vor fi depuse la OJFIR pe raza căruia se implementează proiectul sau vor fi transmise prin e-mail, în formă scanată sau pot fi încărcate în sistemul online al AFIR, respectiv prin accesarea aplicației “OneDrive”, după caz.</w:t>
      </w:r>
    </w:p>
    <w:p w:rsidR="004936C5" w:rsidRPr="00D86EAF" w:rsidRDefault="004936C5" w:rsidP="004936C5">
      <w:pPr>
        <w:pStyle w:val="Style4"/>
        <w:spacing w:before="72" w:line="360" w:lineRule="auto"/>
        <w:rPr>
          <w:rFonts w:ascii="Times New Roman" w:hAnsi="Times New Roman"/>
          <w:bCs/>
          <w:lang w:val="ro-RO" w:eastAsia="ro-RO"/>
        </w:rPr>
      </w:pPr>
      <w:r w:rsidRPr="00D86EAF">
        <w:rPr>
          <w:rFonts w:ascii="Times New Roman" w:hAnsi="Times New Roman"/>
          <w:bCs/>
          <w:lang w:val="ro-RO" w:eastAsia="ro-RO"/>
        </w:rPr>
        <w:t>La depunerea proiectului la OJFIR în format letric trebuie să fie prezent solicitantul sau un împuternicit al acestuia (care poate fi inclusiv reprezentantul legal al GAL sau unul din angajații GAL), printr-un mandat sub semnătură privată.</w:t>
      </w:r>
    </w:p>
    <w:p w:rsidR="004936C5" w:rsidRPr="00D86EAF" w:rsidRDefault="004936C5" w:rsidP="004936C5">
      <w:pPr>
        <w:pStyle w:val="Style4"/>
        <w:spacing w:before="72" w:line="360" w:lineRule="auto"/>
        <w:rPr>
          <w:rFonts w:ascii="Times New Roman" w:hAnsi="Times New Roman"/>
          <w:bCs/>
          <w:lang w:val="ro-RO" w:eastAsia="ro-RO"/>
        </w:rPr>
      </w:pPr>
      <w:r w:rsidRPr="00D86EAF">
        <w:rPr>
          <w:rFonts w:ascii="Times New Roman" w:hAnsi="Times New Roman"/>
          <w:bCs/>
          <w:lang w:val="ro-RO" w:eastAsia="ro-RO"/>
        </w:rPr>
        <w:t xml:space="preserve">Cererea de finanțare se depune în format letric în original – 1 exemplar și în format electronic (CD – 1 exemplar, care va cuprinde scan-ul cererii de finanțare) la expertul Compartimentului </w:t>
      </w:r>
      <w:r w:rsidRPr="00D86EAF">
        <w:rPr>
          <w:rFonts w:ascii="Times New Roman" w:hAnsi="Times New Roman"/>
          <w:bCs/>
          <w:lang w:val="ro-RO" w:eastAsia="ro-RO"/>
        </w:rPr>
        <w:lastRenderedPageBreak/>
        <w:t xml:space="preserve">Evaluare (CE) al Serviciului LEADER și Investiții Non-agricole de la nivelul OJFIR.   </w:t>
      </w:r>
    </w:p>
    <w:p w:rsidR="004936C5" w:rsidRPr="00D86EAF" w:rsidRDefault="004936C5" w:rsidP="004936C5">
      <w:pPr>
        <w:spacing w:line="360"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Pe durata procesului de evaluare la nivelul GAL, personalul GAL va respecta propriile proceduri, precum și versiunea Ghidului de implementare pentru Sub-măsura 19.2 în vigoare la momentul lansării apelului de selecție disponibilă pe site-ul AFIR (</w:t>
      </w:r>
      <w:hyperlink r:id="rId23" w:history="1">
        <w:r w:rsidRPr="00D86EAF">
          <w:rPr>
            <w:rStyle w:val="Hyperlink"/>
            <w:rFonts w:ascii="Times New Roman" w:eastAsia="Times New Roman" w:hAnsi="Times New Roman" w:cs="Times New Roman"/>
            <w:lang w:val="ro-RO"/>
          </w:rPr>
          <w:t>www.afir.info)</w:t>
        </w:r>
      </w:hyperlink>
      <w:r w:rsidRPr="00D86EAF">
        <w:rPr>
          <w:rFonts w:ascii="Times New Roman" w:eastAsia="Times New Roman" w:hAnsi="Times New Roman" w:cs="Times New Roman"/>
          <w:lang w:val="ro-RO"/>
        </w:rPr>
        <w:t>.</w:t>
      </w:r>
    </w:p>
    <w:p w:rsidR="004936C5" w:rsidRPr="00D86EAF" w:rsidRDefault="004936C5" w:rsidP="004936C5">
      <w:pPr>
        <w:spacing w:line="360"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 xml:space="preserve"> În situația în care, pe parcursul derulării apelului de selecție, au intervenit modificări ale legislației, evaluarea proiectelor se va realiza în conformitate cu noile prevederi legislative.</w:t>
      </w:r>
    </w:p>
    <w:p w:rsidR="004936C5" w:rsidRPr="00D86EAF" w:rsidRDefault="004936C5" w:rsidP="004936C5">
      <w:pPr>
        <w:spacing w:line="360"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 xml:space="preserve">Data intrării în vigoare a Ghidului de implementare, respectiv a Manualului de procedură pentru Sub-măsura 19.2, este data aprobării prin Ordin al Ministrului Agriculturii și Dezvoltării Rurale. </w:t>
      </w:r>
    </w:p>
    <w:p w:rsidR="004936C5" w:rsidRPr="00D86EAF" w:rsidRDefault="004936C5" w:rsidP="004936C5">
      <w:pPr>
        <w:spacing w:line="360" w:lineRule="auto"/>
        <w:jc w:val="both"/>
        <w:rPr>
          <w:rFonts w:ascii="Times New Roman" w:eastAsia="Times New Roman" w:hAnsi="Times New Roman" w:cs="Times New Roman"/>
          <w:lang w:val="ro-RO"/>
        </w:rPr>
      </w:pPr>
      <w:r w:rsidRPr="00D86EAF">
        <w:rPr>
          <w:rFonts w:ascii="Times New Roman" w:eastAsia="Times New Roman" w:hAnsi="Times New Roman" w:cs="Times New Roman"/>
          <w:lang w:val="ro-RO"/>
        </w:rPr>
        <w:t>Personalul AFIR va respecta legislația incidentă, precum și versiunea Manualului de procedură pentru Sub-măsura 19.2 în vigoare la momentul realizării verificării cererilor de finanțare disponibil pe site-ul AFIR (</w:t>
      </w:r>
      <w:hyperlink r:id="rId24" w:history="1">
        <w:r w:rsidRPr="00D86EAF">
          <w:rPr>
            <w:rStyle w:val="Hyperlink"/>
            <w:rFonts w:ascii="Times New Roman" w:eastAsia="Times New Roman" w:hAnsi="Times New Roman" w:cs="Times New Roman"/>
            <w:lang w:val="ro-RO"/>
          </w:rPr>
          <w:t>www.afir.info</w:t>
        </w:r>
      </w:hyperlink>
      <w:r w:rsidRPr="00D86EAF">
        <w:rPr>
          <w:rFonts w:ascii="Times New Roman" w:eastAsia="Times New Roman" w:hAnsi="Times New Roman" w:cs="Times New Roman"/>
          <w:lang w:val="ro-RO"/>
        </w:rPr>
        <w:t>).</w:t>
      </w:r>
    </w:p>
    <w:p w:rsidR="00DB655A" w:rsidRPr="00D86EAF" w:rsidRDefault="00DB655A" w:rsidP="00DA005D">
      <w:pPr>
        <w:spacing w:line="276" w:lineRule="auto"/>
        <w:jc w:val="both"/>
        <w:rPr>
          <w:rFonts w:ascii="Times New Roman" w:eastAsia="Times New Roman" w:hAnsi="Times New Roman" w:cs="Times New Roman"/>
          <w:lang w:val="ro-RO"/>
        </w:rPr>
      </w:pPr>
    </w:p>
    <w:p w:rsidR="00DB655A" w:rsidRPr="00D86EAF" w:rsidRDefault="00DA56B2" w:rsidP="00DA005D">
      <w:pPr>
        <w:pStyle w:val="Heading1"/>
        <w:spacing w:line="276" w:lineRule="auto"/>
        <w:rPr>
          <w:rFonts w:ascii="Times New Roman" w:hAnsi="Times New Roman"/>
        </w:rPr>
      </w:pPr>
      <w:bookmarkStart w:id="19" w:name="_Toc489441993"/>
      <w:r w:rsidRPr="00D86EAF">
        <w:rPr>
          <w:rFonts w:ascii="Times New Roman" w:hAnsi="Times New Roman"/>
        </w:rPr>
        <w:t>10</w:t>
      </w:r>
      <w:r w:rsidR="00DB655A" w:rsidRPr="00D86EAF">
        <w:rPr>
          <w:rFonts w:ascii="Times New Roman" w:hAnsi="Times New Roman"/>
        </w:rPr>
        <w:t>. Contractarea fondurilor</w:t>
      </w:r>
      <w:bookmarkEnd w:id="19"/>
    </w:p>
    <w:p w:rsidR="004936C5" w:rsidRPr="00D86EAF" w:rsidRDefault="004936C5" w:rsidP="004936C5">
      <w:pPr>
        <w:pStyle w:val="Style15"/>
        <w:spacing w:before="115" w:line="276" w:lineRule="auto"/>
        <w:rPr>
          <w:rFonts w:ascii="Times New Roman" w:hAnsi="Times New Roman"/>
          <w:lang w:val="ro-RO"/>
        </w:rPr>
      </w:pPr>
      <w:r w:rsidRPr="00D86EAF">
        <w:rPr>
          <w:rFonts w:ascii="Times New Roman" w:hAnsi="Times New Roman"/>
          <w:lang w:val="ro-RO"/>
        </w:rPr>
        <w:t xml:space="preserve">Contractarea fondurilor se realizează la nivelul CRFIR. </w:t>
      </w:r>
    </w:p>
    <w:p w:rsidR="004936C5" w:rsidRPr="00D86EAF" w:rsidRDefault="004936C5" w:rsidP="004936C5">
      <w:pPr>
        <w:pStyle w:val="Style15"/>
        <w:widowControl/>
        <w:spacing w:line="276" w:lineRule="auto"/>
        <w:rPr>
          <w:rFonts w:ascii="Times New Roman" w:hAnsi="Times New Roman"/>
          <w:lang w:val="ro-RO"/>
        </w:rPr>
      </w:pPr>
      <w:r w:rsidRPr="00D86EAF">
        <w:rPr>
          <w:rFonts w:ascii="Times New Roman" w:hAnsi="Times New Roman"/>
          <w:lang w:val="ro-RO"/>
        </w:rPr>
        <w:t>Pentru Contractele/ Deciziile aferente proiectelor de investiții/ sprijin forfetar se vor utiliza modelele de formulare din cadrul Manualului de procedură pentru evaluarea și selectarea cererilor de finanțare pentru proiecte aferente submăsurilor, măsurilor și schemelor de ajutor de stat sau de minimis aferente Programului Național de Dezvoltare Rurală 2014 – 2020 (Cod manual: M 01 – 01)/ Manualului de procedură pentru implementare – Secțiunea I: „Contractarea și modificarea Contractelor de finanțare/Deciziilor de finanțare” (Cod manual: M 01-02), în funcție de măsura ale cărei obiective sunt atinse prin proiect și în funcție de cererea de finanțare utilizată. Dacă anumite cerințe specifice submăsurilor naționale nu corespund cu cerințele măsurii din SDL (de ex. durata de execuție a contractului/ deciziei, respectiv durata de realizare efectivă și implementare a planului de afaceri, valoarea contractului, respectiv cuantumul tranșelor de plată, procentul aferent producției comercializate), formularele din cadrul manualelor de procedură generale vor fi adaptate pentru a nu fi introduse cerințe/ obligații care să nu corespundă cu măsura aprobată prin SDL. În acest context, odată cu finalizarea procesului de evaluare, expertul verificator de la nivelul OJFIR/ CRFIR va întocmi și va atașa la dosarul administrativ al cererii de finanțare o adresă de înaintare sub forma unei note de atenționare, în cadrul căreia se vor preciza punctual toate condițiile de eligibilitate și selecție aplicabile respectivului proiect, în conformitate cu cele stabilite de către GAL, și care diferă de prevederile submăsurii naționale corespondente, al cărei model de contract de finanțare se va folosi. Experții responsabili de contractare pot solicita punctul de vedere al experților evaluatori, în cazul unor neclarități. La codificarea tuturor formularelor preluate se va adăuga și litera L, pentru a putea, în procesul de monitorizare, să fie evidențiată Măsura 19 LEADER.</w:t>
      </w:r>
    </w:p>
    <w:p w:rsidR="004936C5" w:rsidRPr="00D86EAF" w:rsidRDefault="004936C5" w:rsidP="004936C5">
      <w:pPr>
        <w:pStyle w:val="Style15"/>
        <w:spacing w:line="276" w:lineRule="auto"/>
        <w:rPr>
          <w:rFonts w:ascii="Times New Roman" w:hAnsi="Times New Roman"/>
          <w:lang w:val="ro-RO"/>
        </w:rPr>
      </w:pPr>
      <w:r w:rsidRPr="00D86EAF">
        <w:rPr>
          <w:rFonts w:ascii="Times New Roman" w:hAnsi="Times New Roman"/>
          <w:lang w:val="ro-RO"/>
        </w:rPr>
        <w:t>Solicitantul are obligaţia de a depune la Autoritatea Contractantă (AFIR) documentele solicitate in notificarea primita conform termenelor mentionate in cadrul notificarii.</w:t>
      </w:r>
    </w:p>
    <w:p w:rsidR="004936C5" w:rsidRPr="00D86EAF" w:rsidRDefault="004936C5" w:rsidP="004936C5">
      <w:pPr>
        <w:pStyle w:val="Style15"/>
        <w:widowControl/>
        <w:spacing w:line="276" w:lineRule="auto"/>
        <w:rPr>
          <w:rFonts w:ascii="Times New Roman" w:hAnsi="Times New Roman"/>
          <w:lang w:val="fr-FR"/>
        </w:rPr>
      </w:pPr>
      <w:r w:rsidRPr="00D86EAF">
        <w:rPr>
          <w:rFonts w:ascii="Times New Roman" w:hAnsi="Times New Roman"/>
          <w:lang w:val="fr-FR"/>
        </w:rPr>
        <w:lastRenderedPageBreak/>
        <w:t xml:space="preserve">Documentelenecesareîncheieriicontractului de finantare pot fi depuse de solicitanţi la OJFIR, înoricesituație, indiferent de tipulsolicitantului, urmând ca acestasăfacătransmitereacătre CRFIR. </w:t>
      </w:r>
    </w:p>
    <w:p w:rsidR="004936C5" w:rsidRPr="00D86EAF" w:rsidRDefault="004936C5" w:rsidP="004936C5">
      <w:pPr>
        <w:pStyle w:val="Style15"/>
        <w:spacing w:line="276" w:lineRule="auto"/>
        <w:rPr>
          <w:rFonts w:ascii="Times New Roman" w:hAnsi="Times New Roman"/>
          <w:lang w:val="ro-RO"/>
        </w:rPr>
      </w:pPr>
      <w:r w:rsidRPr="00D86EAF">
        <w:rPr>
          <w:rFonts w:ascii="Times New Roman" w:hAnsi="Times New Roman"/>
          <w:lang w:val="ro-RO"/>
        </w:rPr>
        <w:t>Pentru cazurile în care beneficiarii nu pot depune documentele solicitate de AFIR, în termenele şicondiţiile precizate în notificarea E6.8.3L, aceştia pot beneficia de prelungirea termenelor iniţiale conform prevederilor “Manualului de procedură pentru evaluarea si selectarea  cererilor de finanțare pentru proiecte aferente sub-măsurilor, măsurilor și schemelor de ajutor de stat sau de minimis aferente PNDR 2014-2020“.</w:t>
      </w:r>
    </w:p>
    <w:p w:rsidR="004936C5" w:rsidRPr="00D86EAF" w:rsidRDefault="004936C5" w:rsidP="004936C5">
      <w:pPr>
        <w:pStyle w:val="Style15"/>
        <w:spacing w:before="115" w:line="276" w:lineRule="auto"/>
        <w:rPr>
          <w:rFonts w:ascii="Times New Roman" w:hAnsi="Times New Roman"/>
        </w:rPr>
      </w:pPr>
    </w:p>
    <w:p w:rsidR="004936C5" w:rsidRPr="00D86EAF" w:rsidRDefault="004936C5" w:rsidP="004936C5">
      <w:pPr>
        <w:pStyle w:val="Style15"/>
        <w:spacing w:before="115" w:line="276" w:lineRule="auto"/>
        <w:rPr>
          <w:rFonts w:ascii="Times New Roman" w:hAnsi="Times New Roman"/>
          <w:lang w:val="fr-FR"/>
        </w:rPr>
      </w:pPr>
      <w:r w:rsidRPr="00D86EAF">
        <w:rPr>
          <w:rFonts w:ascii="Times New Roman" w:hAnsi="Times New Roman"/>
          <w:lang w:val="fr-FR"/>
        </w:rPr>
        <w:t>Beneficiarii care solicităprelungiripentrudepunereadocumentelornecesarecontractării, vor fi informaţicuprivire la risculgenerat de întârziereaîncontractare, care poateafectadurata de execuţie a contractului de finanţare (dupăcaz). Dacă de la momentultransmiteriinotificării E6.8.3L şipână la momentulsemnăriicontractului de finanţare, potrivitreglementăriloreuropeneșinaționaleaplicabile, termenulscursafecteazădurata de execuție a contractului, însensuldiminuăriiacesteia, ultimatranşă de plată se va depuneconformprevederilorcontractului de finanţarecorelatacu data limităprivindeligibilitateacheltuielilorefectuatedin FEADR 2014-2020.</w:t>
      </w:r>
    </w:p>
    <w:p w:rsidR="004936C5" w:rsidRPr="00D86EAF" w:rsidRDefault="004936C5" w:rsidP="004936C5">
      <w:pPr>
        <w:pStyle w:val="Style15"/>
        <w:spacing w:before="115" w:line="276" w:lineRule="auto"/>
        <w:rPr>
          <w:rFonts w:ascii="Times New Roman" w:hAnsi="Times New Roman"/>
        </w:rPr>
      </w:pPr>
      <w:r w:rsidRPr="00D86EAF">
        <w:rPr>
          <w:rFonts w:ascii="Times New Roman" w:hAnsi="Times New Roman"/>
        </w:rPr>
        <w:t>Însituațiaîn care solicitanții nu depundocumentelenecesarecontractăriiîntermenulprecizatînnotificarea E6.8.3L/ întermenulprecizat ca urmare a prelungiriloracordate, OJFIR/ CRFIR transmitenotificările de neîncheiere a contractelor de finanțareîntermen de 3 (trei) zilelucrătoare (include şitermenulnecesaraprobării de cătreDirectorul OJFIR/DGA CRFIR, dupăcaz)  de la expirareatermenului de răspuns al solicitantului la notificarea AFIR / de la expirareaprelungiriiacordate.</w:t>
      </w:r>
    </w:p>
    <w:p w:rsidR="004936C5" w:rsidRPr="00D86EAF" w:rsidRDefault="004936C5" w:rsidP="004936C5">
      <w:pPr>
        <w:pStyle w:val="Style15"/>
        <w:spacing w:before="115" w:line="276" w:lineRule="auto"/>
        <w:rPr>
          <w:rFonts w:ascii="Times New Roman" w:hAnsi="Times New Roman"/>
        </w:rPr>
      </w:pPr>
      <w:r w:rsidRPr="00D86EAF">
        <w:rPr>
          <w:rFonts w:ascii="Times New Roman" w:hAnsi="Times New Roman"/>
        </w:rPr>
        <w:t>De asemenea, învedereaîncheieriicontractului de finanțare, solicitanțiideclarațieligibilișiselectațivortrebuisăprezinteobligatoriudocumentelespecificepentru care au atașatcopii la cererea de finanțare, în original, învedereaverificăriiconformității. Dupăconfruntareadocumentelor, dosarulcuprinzânddocumenteleîn original varămâne la beneficiar. Nu se cerinformațiisuplimentarepentrudocumentele care nu sunt conforme cu celedepuseinițialîncopie la cererea de finanțare.</w:t>
      </w:r>
    </w:p>
    <w:p w:rsidR="004936C5" w:rsidRPr="00D86EAF" w:rsidRDefault="004936C5" w:rsidP="004936C5">
      <w:pPr>
        <w:pStyle w:val="Style15"/>
        <w:widowControl/>
        <w:spacing w:before="115" w:line="276" w:lineRule="auto"/>
        <w:rPr>
          <w:rFonts w:ascii="Times New Roman" w:hAnsi="Times New Roman"/>
          <w:lang w:val="ro-RO"/>
        </w:rPr>
      </w:pPr>
      <w:r w:rsidRPr="00D86EAF">
        <w:rPr>
          <w:rFonts w:ascii="Times New Roman" w:hAnsi="Times New Roman"/>
          <w:lang w:val="ro-RO"/>
        </w:rPr>
        <w:t>Pe tot parcusul derulării Contractelor/Deciziilor de finanțare, AFIR poate dispune reverificarea proiectului dacă este semnalată o neregulă asupra aplicării procedurii de evaluare, contractare și implementare ce ridică suspiciuni de fraudă. În cazul în care se constată că s-a produs o neregulă în aceste etape de evaluare și derulare a Contractului/ Deciziei de finanțare, AFIR poate dispune încetarea valabilității angajamentului legal printr-o notificare scrisă din partea AFIR, adresată beneficiarului și GAL spre informare, fără punere în întârziere, fără nicio altă formalitate și fără intervenția instanței judecătorești.</w:t>
      </w:r>
    </w:p>
    <w:p w:rsidR="004936C5" w:rsidRPr="00D86EAF" w:rsidRDefault="004936C5" w:rsidP="004936C5">
      <w:pPr>
        <w:pStyle w:val="Style15"/>
        <w:spacing w:before="115" w:line="276" w:lineRule="auto"/>
        <w:rPr>
          <w:rFonts w:ascii="Times New Roman" w:hAnsi="Times New Roman"/>
        </w:rPr>
      </w:pPr>
      <w:r w:rsidRPr="00D86EAF">
        <w:rPr>
          <w:rFonts w:ascii="Times New Roman" w:hAnsi="Times New Roman"/>
        </w:rPr>
        <w:t>Înperioadamonitorizăriiproiectului de 3 ani de la data celei de-a doua (și ultima) tranșă de platăefectuată de AFIR), beneficiarul se obligă:</w:t>
      </w:r>
    </w:p>
    <w:p w:rsidR="004936C5" w:rsidRPr="00D86EAF" w:rsidRDefault="004F2D0E" w:rsidP="004936C5">
      <w:pPr>
        <w:pStyle w:val="Style15"/>
        <w:numPr>
          <w:ilvl w:val="0"/>
          <w:numId w:val="29"/>
        </w:numPr>
        <w:spacing w:before="115" w:line="276" w:lineRule="auto"/>
        <w:rPr>
          <w:rFonts w:ascii="Times New Roman" w:hAnsi="Times New Roman"/>
        </w:rPr>
      </w:pPr>
      <w:r w:rsidRPr="00D86EAF">
        <w:rPr>
          <w:rFonts w:ascii="Times New Roman" w:hAnsi="Times New Roman"/>
        </w:rPr>
        <w:t>S</w:t>
      </w:r>
      <w:r w:rsidR="004936C5" w:rsidRPr="00D86EAF">
        <w:rPr>
          <w:rFonts w:ascii="Times New Roman" w:hAnsi="Times New Roman"/>
        </w:rPr>
        <w:t>ărespecteșisămenținăcriteriile de eligibilitateşi de selecţie in bazacarora a fostselectat;</w:t>
      </w:r>
    </w:p>
    <w:p w:rsidR="004936C5" w:rsidRPr="00D86EAF" w:rsidRDefault="004936C5" w:rsidP="004936C5">
      <w:pPr>
        <w:pStyle w:val="Style15"/>
        <w:numPr>
          <w:ilvl w:val="0"/>
          <w:numId w:val="29"/>
        </w:numPr>
        <w:spacing w:before="115" w:line="276" w:lineRule="auto"/>
        <w:rPr>
          <w:rFonts w:ascii="Times New Roman" w:hAnsi="Times New Roman"/>
        </w:rPr>
      </w:pPr>
      <w:r w:rsidRPr="00D86EAF">
        <w:rPr>
          <w:rFonts w:ascii="Times New Roman" w:hAnsi="Times New Roman"/>
        </w:rPr>
        <w:lastRenderedPageBreak/>
        <w:t>să nu modificeobiectiveleprevazuteînPlanul de afaceri, parteintegrantă din ContractulşiCererea de finanțare,</w:t>
      </w:r>
    </w:p>
    <w:p w:rsidR="004936C5" w:rsidRPr="00D86EAF" w:rsidRDefault="004936C5" w:rsidP="004936C5">
      <w:pPr>
        <w:pStyle w:val="Style15"/>
        <w:numPr>
          <w:ilvl w:val="0"/>
          <w:numId w:val="29"/>
        </w:numPr>
        <w:spacing w:before="115" w:line="276" w:lineRule="auto"/>
        <w:rPr>
          <w:rFonts w:ascii="Times New Roman" w:hAnsi="Times New Roman"/>
        </w:rPr>
      </w:pPr>
      <w:r w:rsidRPr="00D86EAF">
        <w:rPr>
          <w:rFonts w:ascii="Times New Roman" w:hAnsi="Times New Roman"/>
        </w:rPr>
        <w:t>să nu înstrăinezeinvestitia;</w:t>
      </w:r>
    </w:p>
    <w:p w:rsidR="004936C5" w:rsidRPr="00D86EAF" w:rsidRDefault="004936C5" w:rsidP="004936C5">
      <w:pPr>
        <w:pStyle w:val="Style15"/>
        <w:numPr>
          <w:ilvl w:val="0"/>
          <w:numId w:val="29"/>
        </w:numPr>
        <w:spacing w:before="115" w:line="276" w:lineRule="auto"/>
        <w:rPr>
          <w:rFonts w:ascii="Times New Roman" w:hAnsi="Times New Roman"/>
        </w:rPr>
      </w:pPr>
      <w:r w:rsidRPr="00D86EAF">
        <w:rPr>
          <w:rFonts w:ascii="Times New Roman" w:hAnsi="Times New Roman"/>
        </w:rPr>
        <w:t>să nu îşiîncetezeactivitateapentru care a fostfinanţat.</w:t>
      </w:r>
    </w:p>
    <w:p w:rsidR="004936C5" w:rsidRPr="00D86EAF" w:rsidRDefault="004936C5" w:rsidP="004936C5">
      <w:pPr>
        <w:pStyle w:val="Style15"/>
        <w:spacing w:before="115" w:line="276" w:lineRule="auto"/>
        <w:rPr>
          <w:rFonts w:ascii="Times New Roman" w:hAnsi="Times New Roman"/>
        </w:rPr>
      </w:pPr>
      <w:r w:rsidRPr="00D86EAF">
        <w:rPr>
          <w:rFonts w:ascii="Times New Roman" w:hAnsi="Times New Roman"/>
        </w:rPr>
        <w:t>Atenție! Încazulnerespectăriiacestora, sumeleacordatevor fi recuperate integral.</w:t>
      </w:r>
    </w:p>
    <w:p w:rsidR="004936C5" w:rsidRPr="00D86EAF" w:rsidRDefault="004936C5" w:rsidP="004936C5">
      <w:pPr>
        <w:pStyle w:val="Style15"/>
        <w:spacing w:before="115" w:line="276" w:lineRule="auto"/>
        <w:rPr>
          <w:rFonts w:ascii="Times New Roman" w:hAnsi="Times New Roman"/>
        </w:rPr>
      </w:pPr>
      <w:r w:rsidRPr="00D86EAF">
        <w:rPr>
          <w:rFonts w:ascii="Times New Roman" w:hAnsi="Times New Roman"/>
        </w:rPr>
        <w:t>IMPORTANT!</w:t>
      </w:r>
    </w:p>
    <w:p w:rsidR="004936C5" w:rsidRPr="00D86EAF" w:rsidRDefault="004936C5" w:rsidP="004936C5">
      <w:pPr>
        <w:pStyle w:val="Style15"/>
        <w:spacing w:before="115" w:line="276" w:lineRule="auto"/>
        <w:rPr>
          <w:rFonts w:ascii="Times New Roman" w:hAnsi="Times New Roman"/>
        </w:rPr>
      </w:pPr>
      <w:r w:rsidRPr="00D86EAF">
        <w:rPr>
          <w:rFonts w:ascii="Times New Roman" w:hAnsi="Times New Roman"/>
        </w:rPr>
        <w:t>Pentrucategoriile de beneficiari ai finanţării din FEADR care, dupăselectarea/contractareaproiectului, precum şiînperioada de monitorizare, îşischimbătipulşidimensiuneaîntreprinderiiavute la data depuneriicererii de finanțare, însensultrecerii de la categoria de micro-întreprindere la categoria de micăsaumijlocie, respectiv de la categoriaîntreprinderemicăsaumijlocie la categoriaalteîntreprinderi, cheltuielilepentrufinantareramaneligibile, cu respectareaprevederilorlegaleînvigoare, conform prevederilor art. 10 din HG nr. 226/2015, cu modificărileşicompletărileulterioare.</w:t>
      </w:r>
    </w:p>
    <w:p w:rsidR="004936C5" w:rsidRPr="00D86EAF" w:rsidRDefault="004936C5" w:rsidP="004936C5">
      <w:pPr>
        <w:pStyle w:val="Style15"/>
        <w:spacing w:before="115" w:line="276" w:lineRule="auto"/>
        <w:rPr>
          <w:rFonts w:ascii="Times New Roman" w:hAnsi="Times New Roman"/>
        </w:rPr>
      </w:pPr>
      <w:r w:rsidRPr="00D86EAF">
        <w:rPr>
          <w:rFonts w:ascii="Times New Roman" w:hAnsi="Times New Roman"/>
        </w:rPr>
        <w:t>ModificareaContractului de finanțare se realizeazăînurmătoarelecondiții :</w:t>
      </w:r>
    </w:p>
    <w:p w:rsidR="004936C5" w:rsidRPr="00D86EAF" w:rsidRDefault="004936C5" w:rsidP="004936C5">
      <w:pPr>
        <w:pStyle w:val="Style15"/>
        <w:spacing w:before="115" w:line="276" w:lineRule="auto"/>
        <w:rPr>
          <w:rFonts w:ascii="Times New Roman" w:hAnsi="Times New Roman"/>
        </w:rPr>
      </w:pPr>
      <w:r w:rsidRPr="00D86EAF">
        <w:rPr>
          <w:rFonts w:ascii="Times New Roman" w:hAnsi="Times New Roman"/>
        </w:rPr>
        <w:t>• numaiînscris,</w:t>
      </w:r>
    </w:p>
    <w:p w:rsidR="004936C5" w:rsidRPr="00D86EAF" w:rsidRDefault="004936C5" w:rsidP="004936C5">
      <w:pPr>
        <w:pStyle w:val="Style15"/>
        <w:spacing w:before="115" w:line="276" w:lineRule="auto"/>
        <w:rPr>
          <w:rFonts w:ascii="Times New Roman" w:hAnsi="Times New Roman"/>
        </w:rPr>
      </w:pPr>
      <w:r w:rsidRPr="00D86EAF">
        <w:rPr>
          <w:rFonts w:ascii="Times New Roman" w:hAnsi="Times New Roman"/>
        </w:rPr>
        <w:t>• numaiîncursulduratei de execuţie a acestuiastabilităprin contract</w:t>
      </w:r>
    </w:p>
    <w:p w:rsidR="004936C5" w:rsidRPr="00D86EAF" w:rsidRDefault="004936C5" w:rsidP="004936C5">
      <w:pPr>
        <w:pStyle w:val="Style15"/>
        <w:spacing w:before="115" w:line="276" w:lineRule="auto"/>
        <w:rPr>
          <w:rFonts w:ascii="Times New Roman" w:hAnsi="Times New Roman"/>
        </w:rPr>
      </w:pPr>
      <w:r w:rsidRPr="00D86EAF">
        <w:rPr>
          <w:rFonts w:ascii="Times New Roman" w:hAnsi="Times New Roman"/>
        </w:rPr>
        <w:t xml:space="preserve">• nu are </w:t>
      </w:r>
      <w:r w:rsidR="004F2D0E" w:rsidRPr="00D86EAF">
        <w:rPr>
          <w:rFonts w:ascii="Times New Roman" w:hAnsi="Times New Roman"/>
        </w:rPr>
        <w:t xml:space="preserve">effect </w:t>
      </w:r>
      <w:r w:rsidRPr="00D86EAF">
        <w:rPr>
          <w:rFonts w:ascii="Times New Roman" w:hAnsi="Times New Roman"/>
        </w:rPr>
        <w:t>retroactiv</w:t>
      </w:r>
    </w:p>
    <w:p w:rsidR="004936C5" w:rsidRPr="00D86EAF" w:rsidRDefault="004936C5" w:rsidP="004936C5">
      <w:pPr>
        <w:pStyle w:val="Style15"/>
        <w:spacing w:before="115" w:line="276" w:lineRule="auto"/>
        <w:rPr>
          <w:rFonts w:ascii="Times New Roman" w:hAnsi="Times New Roman"/>
        </w:rPr>
      </w:pPr>
      <w:r w:rsidRPr="00D86EAF">
        <w:rPr>
          <w:rFonts w:ascii="Times New Roman" w:hAnsi="Times New Roman"/>
        </w:rPr>
        <w:t>• cu acordulambelorpărţiprin :</w:t>
      </w:r>
    </w:p>
    <w:p w:rsidR="004936C5" w:rsidRPr="00D86EAF" w:rsidRDefault="004F2D0E" w:rsidP="004936C5">
      <w:pPr>
        <w:pStyle w:val="Style15"/>
        <w:spacing w:before="115" w:line="276" w:lineRule="auto"/>
        <w:rPr>
          <w:rFonts w:ascii="Times New Roman" w:hAnsi="Times New Roman"/>
        </w:rPr>
      </w:pPr>
      <w:r w:rsidRPr="00D86EAF">
        <w:rPr>
          <w:rFonts w:ascii="Times New Roman" w:hAnsi="Times New Roman"/>
        </w:rPr>
        <w:t>-</w:t>
      </w:r>
      <w:r w:rsidR="004936C5" w:rsidRPr="00D86EAF">
        <w:rPr>
          <w:rFonts w:ascii="Times New Roman" w:hAnsi="Times New Roman"/>
        </w:rPr>
        <w:t xml:space="preserve"> act aditional,</w:t>
      </w:r>
    </w:p>
    <w:p w:rsidR="004936C5" w:rsidRPr="00D86EAF" w:rsidRDefault="004F2D0E" w:rsidP="004936C5">
      <w:pPr>
        <w:pStyle w:val="Style15"/>
        <w:spacing w:before="115" w:line="276" w:lineRule="auto"/>
        <w:rPr>
          <w:rFonts w:ascii="Times New Roman" w:hAnsi="Times New Roman"/>
        </w:rPr>
      </w:pPr>
      <w:r w:rsidRPr="00D86EAF">
        <w:rPr>
          <w:rFonts w:ascii="Times New Roman" w:hAnsi="Times New Roman"/>
        </w:rPr>
        <w:t>-</w:t>
      </w:r>
      <w:r w:rsidR="004936C5" w:rsidRPr="00D86EAF">
        <w:rPr>
          <w:rFonts w:ascii="Times New Roman" w:hAnsi="Times New Roman"/>
        </w:rPr>
        <w:t xml:space="preserve"> notificare de acceptare</w:t>
      </w:r>
    </w:p>
    <w:p w:rsidR="004936C5" w:rsidRPr="00D86EAF" w:rsidRDefault="004F2D0E" w:rsidP="004936C5">
      <w:pPr>
        <w:pStyle w:val="Style15"/>
        <w:spacing w:before="115" w:line="276" w:lineRule="auto"/>
        <w:rPr>
          <w:rFonts w:ascii="Times New Roman" w:hAnsi="Times New Roman"/>
        </w:rPr>
      </w:pPr>
      <w:r w:rsidRPr="00D86EAF">
        <w:rPr>
          <w:rFonts w:ascii="Times New Roman" w:hAnsi="Times New Roman"/>
        </w:rPr>
        <w:t>-</w:t>
      </w:r>
      <w:r w:rsidR="004936C5" w:rsidRPr="00D86EAF">
        <w:rPr>
          <w:rFonts w:ascii="Times New Roman" w:hAnsi="Times New Roman"/>
        </w:rPr>
        <w:t xml:space="preserve"> notă de aprobare</w:t>
      </w:r>
    </w:p>
    <w:p w:rsidR="004936C5" w:rsidRPr="00D86EAF" w:rsidRDefault="004936C5" w:rsidP="004936C5">
      <w:pPr>
        <w:pStyle w:val="Style15"/>
        <w:spacing w:before="115" w:line="276" w:lineRule="auto"/>
        <w:rPr>
          <w:rFonts w:ascii="Times New Roman" w:hAnsi="Times New Roman"/>
        </w:rPr>
      </w:pPr>
      <w:r w:rsidRPr="00D86EAF">
        <w:rPr>
          <w:rFonts w:ascii="Times New Roman" w:hAnsi="Times New Roman"/>
        </w:rPr>
        <w:t>Atenție! Excepție fac situațiileîn care intervinmodificări ale legislaţieiaplicabilefinanţăriinerambursabile, cândAutoritateaContractantăvanotificaînscrisbeneficiarul cu privire la acestemodificări, iarbeneficiarul se obligă a le respectaîntocmai.</w:t>
      </w:r>
    </w:p>
    <w:p w:rsidR="004936C5" w:rsidRPr="00D86EAF" w:rsidRDefault="004936C5" w:rsidP="004936C5">
      <w:pPr>
        <w:pStyle w:val="Style15"/>
        <w:spacing w:before="115" w:line="276" w:lineRule="auto"/>
        <w:rPr>
          <w:rFonts w:ascii="Times New Roman" w:hAnsi="Times New Roman"/>
        </w:rPr>
      </w:pPr>
    </w:p>
    <w:p w:rsidR="004936C5" w:rsidRPr="00D86EAF" w:rsidRDefault="004936C5" w:rsidP="004936C5">
      <w:pPr>
        <w:pStyle w:val="Style15"/>
        <w:spacing w:before="115" w:line="276" w:lineRule="auto"/>
        <w:rPr>
          <w:rFonts w:ascii="Times New Roman" w:hAnsi="Times New Roman"/>
        </w:rPr>
      </w:pPr>
      <w:r w:rsidRPr="00D86EAF">
        <w:rPr>
          <w:rFonts w:ascii="Times New Roman" w:hAnsi="Times New Roman"/>
        </w:rPr>
        <w:t xml:space="preserve">Cazuriacceptate: </w:t>
      </w:r>
    </w:p>
    <w:p w:rsidR="004936C5" w:rsidRPr="00D86EAF" w:rsidRDefault="004936C5" w:rsidP="004936C5">
      <w:pPr>
        <w:pStyle w:val="Style15"/>
        <w:numPr>
          <w:ilvl w:val="0"/>
          <w:numId w:val="30"/>
        </w:numPr>
        <w:spacing w:before="115" w:line="276" w:lineRule="auto"/>
        <w:rPr>
          <w:rFonts w:ascii="Times New Roman" w:hAnsi="Times New Roman"/>
        </w:rPr>
      </w:pPr>
      <w:r w:rsidRPr="00D86EAF">
        <w:rPr>
          <w:rFonts w:ascii="Times New Roman" w:hAnsi="Times New Roman"/>
        </w:rPr>
        <w:t xml:space="preserve">încazulmodificăriiadresei, a sediuluiadministrativ, a contuluibancarsau al bănciipentruproiectul PNDR, încaz de înlocuire a reprezentantului legal sauadministratoruluifără a se modificadatele de identificare ale firmei, Beneficiarul se obligă a notificaAutoritateaContractantă. NotificareaBeneficiaruluiva fi însoţită de documentejustificativeeliberateînconformitate cu legislaţiaînvigoare de autorităţilecompetente. </w:t>
      </w:r>
    </w:p>
    <w:p w:rsidR="004936C5" w:rsidRPr="00D86EAF" w:rsidRDefault="000E5495" w:rsidP="004936C5">
      <w:pPr>
        <w:pStyle w:val="Style15"/>
        <w:numPr>
          <w:ilvl w:val="0"/>
          <w:numId w:val="30"/>
        </w:numPr>
        <w:spacing w:before="115" w:line="276" w:lineRule="auto"/>
        <w:rPr>
          <w:rFonts w:ascii="Times New Roman" w:hAnsi="Times New Roman"/>
        </w:rPr>
      </w:pPr>
      <w:r w:rsidRPr="00D86EAF">
        <w:rPr>
          <w:rFonts w:ascii="Times New Roman" w:hAnsi="Times New Roman"/>
        </w:rPr>
        <w:t>Î</w:t>
      </w:r>
      <w:r w:rsidR="004936C5" w:rsidRPr="00D86EAF">
        <w:rPr>
          <w:rFonts w:ascii="Times New Roman" w:hAnsi="Times New Roman"/>
        </w:rPr>
        <w:t xml:space="preserve">ncazulmodificăriiPlanului de afaceri, Beneficiarul se obligăsădepunădocumentaţiaaferentă cu celpuţin 3 luniînainte de depunereatranşei a doua de plată. </w:t>
      </w:r>
    </w:p>
    <w:p w:rsidR="004936C5" w:rsidRPr="00D86EAF" w:rsidRDefault="004936C5" w:rsidP="004936C5">
      <w:pPr>
        <w:pStyle w:val="Style15"/>
        <w:spacing w:before="115" w:line="276" w:lineRule="auto"/>
        <w:rPr>
          <w:rFonts w:ascii="Times New Roman" w:hAnsi="Times New Roman"/>
        </w:rPr>
      </w:pPr>
      <w:r w:rsidRPr="00D86EAF">
        <w:rPr>
          <w:rFonts w:ascii="Times New Roman" w:hAnsi="Times New Roman"/>
        </w:rPr>
        <w:t xml:space="preserve">Conform prevederilor art 2 (2) din Regulamentul (UE) nr. 1306/2013 „Însensulfinanțării, al </w:t>
      </w:r>
      <w:r w:rsidRPr="00D86EAF">
        <w:rPr>
          <w:rFonts w:ascii="Times New Roman" w:hAnsi="Times New Roman"/>
        </w:rPr>
        <w:lastRenderedPageBreak/>
        <w:t>gestionăriiși al monitorizării PAC, „forțamajoră” și „circumstanțeleexcepționale” sunt recunoscute, în special, înurmătoarelecazuri:</w:t>
      </w:r>
    </w:p>
    <w:p w:rsidR="004936C5" w:rsidRPr="00D86EAF" w:rsidRDefault="004936C5" w:rsidP="004936C5">
      <w:pPr>
        <w:pStyle w:val="Style15"/>
        <w:spacing w:before="115" w:line="276" w:lineRule="auto"/>
        <w:rPr>
          <w:rFonts w:ascii="Times New Roman" w:hAnsi="Times New Roman"/>
        </w:rPr>
      </w:pPr>
      <w:r w:rsidRPr="00D86EAF">
        <w:rPr>
          <w:rFonts w:ascii="Times New Roman" w:hAnsi="Times New Roman"/>
        </w:rPr>
        <w:t>(a) decesulbeneficiarului;</w:t>
      </w:r>
    </w:p>
    <w:p w:rsidR="004936C5" w:rsidRPr="00D86EAF" w:rsidRDefault="004936C5" w:rsidP="004936C5">
      <w:pPr>
        <w:pStyle w:val="Style15"/>
        <w:spacing w:before="115" w:line="276" w:lineRule="auto"/>
        <w:rPr>
          <w:rFonts w:ascii="Times New Roman" w:hAnsi="Times New Roman"/>
        </w:rPr>
      </w:pPr>
      <w:r w:rsidRPr="00D86EAF">
        <w:rPr>
          <w:rFonts w:ascii="Times New Roman" w:hAnsi="Times New Roman"/>
        </w:rPr>
        <w:t>(b) incapacitateaprofesională pe termen lung a beneficiarului;</w:t>
      </w:r>
    </w:p>
    <w:p w:rsidR="004936C5" w:rsidRPr="00D86EAF" w:rsidRDefault="004936C5" w:rsidP="004936C5">
      <w:pPr>
        <w:pStyle w:val="Style15"/>
        <w:spacing w:before="115" w:line="276" w:lineRule="auto"/>
        <w:rPr>
          <w:rFonts w:ascii="Times New Roman" w:hAnsi="Times New Roman"/>
        </w:rPr>
      </w:pPr>
      <w:r w:rsidRPr="00D86EAF">
        <w:rPr>
          <w:rFonts w:ascii="Times New Roman" w:hAnsi="Times New Roman"/>
        </w:rPr>
        <w:t>(c) o catastrofănaturalăgravă care afecteazăputernicinvestitia;</w:t>
      </w:r>
    </w:p>
    <w:p w:rsidR="004936C5" w:rsidRPr="00D86EAF" w:rsidRDefault="004936C5" w:rsidP="004936C5">
      <w:pPr>
        <w:pStyle w:val="Style15"/>
        <w:spacing w:before="115" w:line="276" w:lineRule="auto"/>
        <w:rPr>
          <w:rFonts w:ascii="Times New Roman" w:hAnsi="Times New Roman"/>
        </w:rPr>
      </w:pPr>
      <w:r w:rsidRPr="00D86EAF">
        <w:rPr>
          <w:rFonts w:ascii="Times New Roman" w:hAnsi="Times New Roman"/>
        </w:rPr>
        <w:t>(d) distrugereaaccidentală a clădirilor destinate investiţiei;</w:t>
      </w:r>
    </w:p>
    <w:p w:rsidR="004936C5" w:rsidRPr="00D86EAF" w:rsidRDefault="004936C5" w:rsidP="004936C5">
      <w:pPr>
        <w:pStyle w:val="Style15"/>
        <w:spacing w:before="115" w:line="276" w:lineRule="auto"/>
        <w:rPr>
          <w:rFonts w:ascii="Times New Roman" w:hAnsi="Times New Roman"/>
        </w:rPr>
      </w:pPr>
      <w:r w:rsidRPr="00D86EAF">
        <w:rPr>
          <w:rFonts w:ascii="Times New Roman" w:hAnsi="Times New Roman"/>
        </w:rPr>
        <w:t>(e) expropriereaîntregiiinvestiţiisau a uneimaripărți a acesteia, dacăexproprierearespectivă nu a putut fi anticipată la data depuneriiCererii de finanțare.”</w:t>
      </w:r>
    </w:p>
    <w:p w:rsidR="004936C5" w:rsidRPr="00D86EAF" w:rsidRDefault="004936C5" w:rsidP="004936C5">
      <w:pPr>
        <w:pStyle w:val="Style15"/>
        <w:spacing w:before="115" w:line="276" w:lineRule="auto"/>
        <w:rPr>
          <w:rFonts w:ascii="Times New Roman" w:hAnsi="Times New Roman"/>
        </w:rPr>
      </w:pPr>
      <w:r w:rsidRPr="00D86EAF">
        <w:rPr>
          <w:rFonts w:ascii="Times New Roman" w:hAnsi="Times New Roman"/>
        </w:rPr>
        <w:t>Însituațiaapariţieiforţeimajore/ circumstanţelorexcepţionale, durata de execuţie a proiectului</w:t>
      </w:r>
      <w:r w:rsidR="00237FD0" w:rsidRPr="00D86EAF">
        <w:rPr>
          <w:rFonts w:ascii="Times New Roman" w:hAnsi="Times New Roman"/>
        </w:rPr>
        <w:t xml:space="preserve"> afferent </w:t>
      </w:r>
      <w:r w:rsidRPr="00D86EAF">
        <w:rPr>
          <w:rFonts w:ascii="Times New Roman" w:hAnsi="Times New Roman"/>
        </w:rPr>
        <w:t xml:space="preserve">Contractului de finanțare se </w:t>
      </w:r>
      <w:r w:rsidR="00237FD0" w:rsidRPr="00D86EAF">
        <w:rPr>
          <w:rFonts w:ascii="Times New Roman" w:hAnsi="Times New Roman"/>
        </w:rPr>
        <w:t xml:space="preserve">suspend </w:t>
      </w:r>
      <w:r w:rsidRPr="00D86EAF">
        <w:rPr>
          <w:rFonts w:ascii="Times New Roman" w:hAnsi="Times New Roman"/>
        </w:rPr>
        <w:t>iarbeneficiarul are următoareleobligaţii: de a notifica AFIR în maximum 5 zile de la producereaevenimentului; de a prezenta AFIR documentejustificativeemise de cătreautorităţilecompetenteîn maximum 15 zile de la producereaevenimentului; de a notifica AFIR în maximum 5 zile de la încetareaproduceriievenimentului.</w:t>
      </w:r>
    </w:p>
    <w:p w:rsidR="004936C5" w:rsidRPr="00D86EAF" w:rsidRDefault="004936C5" w:rsidP="004936C5">
      <w:pPr>
        <w:pStyle w:val="Style15"/>
        <w:spacing w:before="115" w:line="276" w:lineRule="auto"/>
        <w:rPr>
          <w:rFonts w:ascii="Times New Roman" w:hAnsi="Times New Roman"/>
        </w:rPr>
      </w:pPr>
      <w:r w:rsidRPr="00D86EAF">
        <w:rPr>
          <w:rFonts w:ascii="Times New Roman" w:hAnsi="Times New Roman"/>
        </w:rPr>
        <w:t>Încazulapariţieiforţeimajore/ circumstanţelorexcepţionale, demonstrată de beneficiarprindepunerea de documente conform prevederilorlegislațieiînvigoare, nu se varecuperasprijinulacordat la prima tranşăşi, încazulîn care situaţia nu poate fi remediatăîntermenul de suspendare a Contractului de finanțare, nu se vamaiacordasprijinul</w:t>
      </w:r>
      <w:r w:rsidR="00237FD0" w:rsidRPr="00D86EAF">
        <w:rPr>
          <w:rFonts w:ascii="Times New Roman" w:hAnsi="Times New Roman"/>
        </w:rPr>
        <w:t xml:space="preserve"> afferent </w:t>
      </w:r>
      <w:r w:rsidRPr="00D86EAF">
        <w:rPr>
          <w:rFonts w:ascii="Times New Roman" w:hAnsi="Times New Roman"/>
        </w:rPr>
        <w:t>tranşei a doua.</w:t>
      </w:r>
    </w:p>
    <w:p w:rsidR="001E6FD3" w:rsidRPr="00D86EAF" w:rsidRDefault="001E6FD3" w:rsidP="00DA005D">
      <w:pPr>
        <w:spacing w:line="276" w:lineRule="auto"/>
        <w:jc w:val="both"/>
        <w:rPr>
          <w:rFonts w:ascii="Times New Roman" w:eastAsia="Times New Roman" w:hAnsi="Times New Roman" w:cs="Times New Roman"/>
          <w:lang w:val="ro-RO"/>
        </w:rPr>
      </w:pPr>
    </w:p>
    <w:p w:rsidR="001E6FD3" w:rsidRPr="00D86EAF" w:rsidRDefault="001E6FD3" w:rsidP="00DA005D">
      <w:pPr>
        <w:spacing w:line="276" w:lineRule="auto"/>
        <w:jc w:val="both"/>
        <w:rPr>
          <w:rFonts w:ascii="Times New Roman" w:hAnsi="Times New Roman" w:cs="Times New Roman"/>
          <w:b/>
        </w:rPr>
      </w:pPr>
      <w:r w:rsidRPr="00D86EAF">
        <w:rPr>
          <w:rFonts w:ascii="Times New Roman" w:hAnsi="Times New Roman" w:cs="Times New Roman"/>
          <w:b/>
        </w:rPr>
        <w:t xml:space="preserve">Atenţie! Durata de execuţie a Contractului de finanţareeste de maxim 3 ani (36 de luni) pentruproiectele care prevădinvestiţii cu construcţiimontajşi/ sauadaptarea la </w:t>
      </w:r>
      <w:r w:rsidR="004936C5" w:rsidRPr="00D86EAF">
        <w:rPr>
          <w:rFonts w:ascii="Times New Roman" w:hAnsi="Times New Roman" w:cs="Times New Roman"/>
          <w:b/>
        </w:rPr>
        <w:t xml:space="preserve">standard, </w:t>
      </w:r>
      <w:r w:rsidR="004936C5" w:rsidRPr="00D86EAF">
        <w:rPr>
          <w:rFonts w:ascii="Times New Roman" w:hAnsi="Times New Roman" w:cs="Times New Roman"/>
          <w:b/>
          <w:u w:val="single"/>
          <w:lang w:val="ro-RO"/>
        </w:rPr>
        <w:t>dar nu mai mult de 31.12.2023. Astfel, beneficiarul are obligatia de a depune dosarul ultimei cereri de plata cel tarziu pana la data de 30.09.2023.</w:t>
      </w:r>
    </w:p>
    <w:p w:rsidR="001E6FD3" w:rsidRPr="00D86EAF" w:rsidRDefault="001E6FD3" w:rsidP="00DA005D">
      <w:pPr>
        <w:spacing w:line="276" w:lineRule="auto"/>
        <w:jc w:val="both"/>
        <w:rPr>
          <w:rFonts w:ascii="Times New Roman" w:hAnsi="Times New Roman" w:cs="Times New Roman"/>
          <w:b/>
        </w:rPr>
      </w:pPr>
    </w:p>
    <w:p w:rsidR="001E6FD3" w:rsidRPr="00D86EAF" w:rsidRDefault="001E6FD3" w:rsidP="00DA005D">
      <w:pPr>
        <w:spacing w:line="276" w:lineRule="auto"/>
        <w:jc w:val="both"/>
        <w:rPr>
          <w:rFonts w:ascii="Times New Roman" w:hAnsi="Times New Roman" w:cs="Times New Roman"/>
          <w:b/>
        </w:rPr>
      </w:pPr>
      <w:r w:rsidRPr="00D86EAF">
        <w:rPr>
          <w:rFonts w:ascii="Times New Roman" w:hAnsi="Times New Roman" w:cs="Times New Roman"/>
          <w:b/>
        </w:rPr>
        <w:t xml:space="preserve">Durata de execuţie a contractuluieste de maxim 2 ani (24 luni), pentruproiectele de investiţii care </w:t>
      </w:r>
      <w:r w:rsidR="00237FD0" w:rsidRPr="00D86EAF">
        <w:rPr>
          <w:rFonts w:ascii="Times New Roman" w:hAnsi="Times New Roman" w:cs="Times New Roman"/>
          <w:b/>
        </w:rPr>
        <w:t xml:space="preserve">include </w:t>
      </w:r>
      <w:r w:rsidRPr="00D86EAF">
        <w:rPr>
          <w:rFonts w:ascii="Times New Roman" w:hAnsi="Times New Roman" w:cs="Times New Roman"/>
          <w:b/>
        </w:rPr>
        <w:t>achiziţii simple fără leasing financiar de utilaje, instalaţii, echipamenteșidotărinoistabiliteprinfişamăsurii/submăsurii</w:t>
      </w:r>
      <w:r w:rsidR="004936C5" w:rsidRPr="00D86EAF">
        <w:rPr>
          <w:rFonts w:ascii="Times New Roman" w:hAnsi="Times New Roman" w:cs="Times New Roman"/>
          <w:b/>
        </w:rPr>
        <w:t xml:space="preserve">, </w:t>
      </w:r>
      <w:r w:rsidR="004936C5" w:rsidRPr="00D86EAF">
        <w:rPr>
          <w:rFonts w:ascii="Times New Roman" w:hAnsi="Times New Roman" w:cs="Times New Roman"/>
          <w:b/>
          <w:u w:val="single"/>
          <w:lang w:val="ro-RO"/>
        </w:rPr>
        <w:t>dar nu mai mult de 31.12.2023. Astfel, beneficiarul are obligatia de a depune dosarul ultimei cereri de plata cel tarziu pana la data de 30.09.2023.</w:t>
      </w:r>
    </w:p>
    <w:p w:rsidR="001E6FD3" w:rsidRPr="00D86EAF" w:rsidRDefault="001E6FD3" w:rsidP="00DA005D">
      <w:pPr>
        <w:spacing w:line="276" w:lineRule="auto"/>
        <w:jc w:val="both"/>
        <w:rPr>
          <w:rFonts w:ascii="Times New Roman" w:hAnsi="Times New Roman" w:cs="Times New Roman"/>
        </w:rPr>
      </w:pPr>
      <w:r w:rsidRPr="00D86EAF">
        <w:rPr>
          <w:rFonts w:ascii="Times New Roman" w:hAnsi="Times New Roman" w:cs="Times New Roman"/>
        </w:rPr>
        <w:t>Durata de executie a Contractului de Finantarecuprindedurata de implementare a proiectului la care se adaugătermenul de maxim 90 de zilecalendaristicepentruefectuareaplătii.</w:t>
      </w:r>
    </w:p>
    <w:p w:rsidR="001E6FD3" w:rsidRPr="00D86EAF" w:rsidRDefault="001E6FD3" w:rsidP="00DA005D">
      <w:pPr>
        <w:spacing w:line="276" w:lineRule="auto"/>
        <w:jc w:val="both"/>
        <w:rPr>
          <w:rFonts w:ascii="Times New Roman" w:hAnsi="Times New Roman" w:cs="Times New Roman"/>
          <w:b/>
        </w:rPr>
      </w:pPr>
      <w:r w:rsidRPr="00D86EAF">
        <w:rPr>
          <w:rFonts w:ascii="Times New Roman" w:hAnsi="Times New Roman" w:cs="Times New Roman"/>
          <w:b/>
        </w:rPr>
        <w:t>DURATA DE VALABILITATE ŞI DURATA DE MONITORIZARE A CONTRACTULUI DE FINANŢARE</w:t>
      </w:r>
    </w:p>
    <w:p w:rsidR="001E6FD3" w:rsidRPr="00D86EAF" w:rsidRDefault="001E6FD3" w:rsidP="00DA005D">
      <w:pPr>
        <w:spacing w:line="276" w:lineRule="auto"/>
        <w:jc w:val="both"/>
        <w:rPr>
          <w:rFonts w:ascii="Times New Roman" w:hAnsi="Times New Roman" w:cs="Times New Roman"/>
        </w:rPr>
      </w:pPr>
      <w:r w:rsidRPr="00D86EAF">
        <w:rPr>
          <w:rFonts w:ascii="Times New Roman" w:hAnsi="Times New Roman" w:cs="Times New Roman"/>
        </w:rPr>
        <w:t>Durata de valabilitate a contractului de finanţarecuprindedurata de execuţie a contractului la care se adaugă 5 ani de la data ultimeiplățiefectuată de AutoritateaContractantă.</w:t>
      </w:r>
    </w:p>
    <w:p w:rsidR="001E6FD3" w:rsidRPr="00D86EAF" w:rsidRDefault="001E6FD3" w:rsidP="00DA005D">
      <w:pPr>
        <w:spacing w:line="276" w:lineRule="auto"/>
        <w:jc w:val="both"/>
        <w:rPr>
          <w:rFonts w:ascii="Times New Roman" w:hAnsi="Times New Roman" w:cs="Times New Roman"/>
        </w:rPr>
      </w:pPr>
      <w:r w:rsidRPr="00D86EAF">
        <w:rPr>
          <w:rFonts w:ascii="Times New Roman" w:hAnsi="Times New Roman" w:cs="Times New Roman"/>
        </w:rPr>
        <w:t>Conform art 71. Din Regulamentul 1303/2013 se voraveaînvedereurmătoarele:</w:t>
      </w:r>
    </w:p>
    <w:p w:rsidR="001E6FD3" w:rsidRPr="00D86EAF" w:rsidRDefault="001E6FD3" w:rsidP="00DA005D">
      <w:pPr>
        <w:spacing w:line="276" w:lineRule="auto"/>
        <w:jc w:val="both"/>
        <w:rPr>
          <w:rFonts w:ascii="Times New Roman" w:hAnsi="Times New Roman" w:cs="Times New Roman"/>
        </w:rPr>
      </w:pPr>
      <w:r w:rsidRPr="00D86EAF">
        <w:rPr>
          <w:rFonts w:ascii="Times New Roman" w:hAnsi="Times New Roman" w:cs="Times New Roman"/>
        </w:rPr>
        <w:t>Încazuluneioperaţiuniconstândîninvestițiiîninfrastructurăsauproducţie, contribuţia publica se recupereazădacă, întermen de 10 ani de la efectuareaplăţii finale cătrebeneficiar, activitatea de producţieîncauzăestedelocalizatăînafaraUniuniiEuropene, cu excepţiasituaţieiîn care beneficiaruleste un IMM, pentru care termenul de recuperareeste de 7 ani.</w:t>
      </w:r>
    </w:p>
    <w:p w:rsidR="001E6FD3" w:rsidRPr="00D86EAF" w:rsidRDefault="001E6FD3" w:rsidP="00DA005D">
      <w:pPr>
        <w:spacing w:line="276" w:lineRule="auto"/>
        <w:jc w:val="both"/>
        <w:rPr>
          <w:rFonts w:ascii="Times New Roman" w:hAnsi="Times New Roman" w:cs="Times New Roman"/>
        </w:rPr>
      </w:pPr>
      <w:r w:rsidRPr="00D86EAF">
        <w:rPr>
          <w:rFonts w:ascii="Times New Roman" w:hAnsi="Times New Roman" w:cs="Times New Roman"/>
        </w:rPr>
        <w:lastRenderedPageBreak/>
        <w:t>Activelecorporaleşinecorporalerezultate din implementareaproiectelorfinanţatepotrivitmăsurilor/ submăsurilor PNDR 2014-2020, trebuiesă fie incluseîncategoriaactivelorproprii ale beneficiaruluişisă fie utilizatepentruactivitatea care a beneficiat de finanţarenerambursabilăpentru minimum 5 ani de la data efectuăriiultimeiplăţi.</w:t>
      </w:r>
    </w:p>
    <w:p w:rsidR="001E6FD3" w:rsidRPr="00D86EAF" w:rsidRDefault="001E6FD3" w:rsidP="00DA005D">
      <w:pPr>
        <w:spacing w:line="276" w:lineRule="auto"/>
        <w:jc w:val="both"/>
        <w:rPr>
          <w:rFonts w:ascii="Times New Roman" w:hAnsi="Times New Roman" w:cs="Times New Roman"/>
        </w:rPr>
      </w:pPr>
      <w:r w:rsidRPr="00D86EAF">
        <w:rPr>
          <w:rFonts w:ascii="Times New Roman" w:hAnsi="Times New Roman" w:cs="Times New Roman"/>
        </w:rPr>
        <w:t>Contribuţiapublică se recupereazădacăîntermen de cinci ani, de la efectuareaplăţii finale cătrebeneficiar, activelecorporaleșinecorporalerezultate din implementareaproiectelorcofinanțate din FEADR fac obiectuluneia din următoarelesituaţii:</w:t>
      </w:r>
    </w:p>
    <w:p w:rsidR="001E6FD3" w:rsidRPr="00D86EAF" w:rsidRDefault="001E6FD3" w:rsidP="00DA005D">
      <w:pPr>
        <w:spacing w:line="276" w:lineRule="auto"/>
        <w:jc w:val="both"/>
        <w:rPr>
          <w:rFonts w:ascii="Times New Roman" w:hAnsi="Times New Roman" w:cs="Times New Roman"/>
        </w:rPr>
      </w:pPr>
      <w:r w:rsidRPr="00D86EAF">
        <w:rPr>
          <w:rFonts w:ascii="Times New Roman" w:hAnsi="Times New Roman" w:cs="Times New Roman"/>
        </w:rPr>
        <w:t>a) încetareasaudelocalizareauneiactivităţi productive înafarazoneivizate de PNDR 2014 - 2020, saunerespectareacriteriilorînbazacăroraproiectul a fostselectatșicontractat;</w:t>
      </w:r>
    </w:p>
    <w:p w:rsidR="001E6FD3" w:rsidRPr="00D86EAF" w:rsidRDefault="001E6FD3" w:rsidP="00DA005D">
      <w:pPr>
        <w:spacing w:line="276" w:lineRule="auto"/>
        <w:jc w:val="both"/>
        <w:rPr>
          <w:rFonts w:ascii="Times New Roman" w:hAnsi="Times New Roman" w:cs="Times New Roman"/>
        </w:rPr>
      </w:pPr>
      <w:r w:rsidRPr="00D86EAF">
        <w:rPr>
          <w:rFonts w:ascii="Times New Roman" w:hAnsi="Times New Roman" w:cs="Times New Roman"/>
        </w:rPr>
        <w:t>b) o modificare a proprietăţiiasupraunui element de infrastructură care dă un avantajnejustificatuneiîntreprinderisauunui organism public;</w:t>
      </w:r>
    </w:p>
    <w:p w:rsidR="001E6FD3" w:rsidRPr="00D86EAF" w:rsidRDefault="001E6FD3" w:rsidP="00DA005D">
      <w:pPr>
        <w:spacing w:line="276" w:lineRule="auto"/>
        <w:jc w:val="both"/>
        <w:rPr>
          <w:rFonts w:ascii="Times New Roman" w:hAnsi="Times New Roman" w:cs="Times New Roman"/>
        </w:rPr>
      </w:pPr>
      <w:r w:rsidRPr="00D86EAF">
        <w:rPr>
          <w:rFonts w:ascii="Times New Roman" w:hAnsi="Times New Roman" w:cs="Times New Roman"/>
        </w:rPr>
        <w:t>c) o modificaresubstanţială care afecteazănatura, obiectivelesaucondiţiile de realizareşi care ardeterminasubminareaobiectivelorinițiale ale acestuia;</w:t>
      </w:r>
    </w:p>
    <w:p w:rsidR="001E6FD3" w:rsidRPr="00D86EAF" w:rsidRDefault="001E6FD3" w:rsidP="00DA005D">
      <w:pPr>
        <w:spacing w:line="276" w:lineRule="auto"/>
        <w:jc w:val="both"/>
        <w:rPr>
          <w:rFonts w:ascii="Times New Roman" w:hAnsi="Times New Roman" w:cs="Times New Roman"/>
        </w:rPr>
      </w:pPr>
      <w:r w:rsidRPr="00D86EAF">
        <w:rPr>
          <w:rFonts w:ascii="Times New Roman" w:hAnsi="Times New Roman" w:cs="Times New Roman"/>
        </w:rPr>
        <w:t>d) realizareauneiactivitățineeligibileîncadrulinvestițieifinanțată din fondurinerambursabile.</w:t>
      </w:r>
    </w:p>
    <w:p w:rsidR="001E6FD3" w:rsidRPr="00D86EAF" w:rsidRDefault="001E6FD3" w:rsidP="00DA005D">
      <w:pPr>
        <w:spacing w:line="276" w:lineRule="auto"/>
        <w:jc w:val="both"/>
        <w:rPr>
          <w:rFonts w:ascii="Times New Roman" w:hAnsi="Times New Roman" w:cs="Times New Roman"/>
        </w:rPr>
      </w:pPr>
      <w:r w:rsidRPr="00D86EAF">
        <w:rPr>
          <w:rFonts w:ascii="Times New Roman" w:hAnsi="Times New Roman" w:cs="Times New Roman"/>
        </w:rPr>
        <w:t>Atenţie! Beneficiarulesteobligatsă nu înstrăinezesau/ şisămodifice substantial investiţiarealizatăprinproiect pe perioada de valabilitate a Contractului de Finanţare.</w:t>
      </w:r>
    </w:p>
    <w:p w:rsidR="00595956" w:rsidRPr="00D86EAF" w:rsidRDefault="001E6FD3" w:rsidP="00DA005D">
      <w:pPr>
        <w:spacing w:line="276" w:lineRule="auto"/>
        <w:jc w:val="both"/>
        <w:rPr>
          <w:rFonts w:ascii="Times New Roman" w:hAnsi="Times New Roman" w:cs="Times New Roman"/>
        </w:rPr>
      </w:pPr>
      <w:r w:rsidRPr="00D86EAF">
        <w:rPr>
          <w:rFonts w:ascii="Times New Roman" w:hAnsi="Times New Roman" w:cs="Times New Roman"/>
        </w:rPr>
        <w:t>Documentele care se emit înperioada de implementare a proiectuluivor fi păstrate de liderul de proiect, învedereamonitorizăriiînrelația cu AFIR.</w:t>
      </w:r>
    </w:p>
    <w:p w:rsidR="00F06C7F" w:rsidRPr="00D86EAF" w:rsidRDefault="00F06C7F" w:rsidP="00DA005D">
      <w:pPr>
        <w:spacing w:line="276" w:lineRule="auto"/>
        <w:jc w:val="both"/>
        <w:rPr>
          <w:rFonts w:ascii="Times New Roman" w:hAnsi="Times New Roman" w:cs="Times New Roman"/>
        </w:rPr>
      </w:pPr>
    </w:p>
    <w:p w:rsidR="00B25ADC" w:rsidRPr="00D86EAF" w:rsidRDefault="00E062EF" w:rsidP="00DA005D">
      <w:pPr>
        <w:pStyle w:val="Heading1"/>
        <w:spacing w:line="276" w:lineRule="auto"/>
        <w:rPr>
          <w:rFonts w:ascii="Times New Roman" w:hAnsi="Times New Roman"/>
        </w:rPr>
      </w:pPr>
      <w:bookmarkStart w:id="20" w:name="_Toc489441994"/>
      <w:r w:rsidRPr="00D86EAF">
        <w:rPr>
          <w:rFonts w:ascii="Times New Roman" w:hAnsi="Times New Roman"/>
        </w:rPr>
        <w:t xml:space="preserve">11. </w:t>
      </w:r>
      <w:r w:rsidR="000A3FB1" w:rsidRPr="00D86EAF">
        <w:rPr>
          <w:rFonts w:ascii="Times New Roman" w:hAnsi="Times New Roman"/>
        </w:rPr>
        <w:t>Avansurile</w:t>
      </w:r>
      <w:bookmarkEnd w:id="20"/>
    </w:p>
    <w:p w:rsidR="000A3FB1" w:rsidRPr="00D86EAF" w:rsidRDefault="000A3FB1" w:rsidP="00DA005D">
      <w:pPr>
        <w:spacing w:line="276" w:lineRule="auto"/>
        <w:jc w:val="both"/>
        <w:rPr>
          <w:rFonts w:ascii="Times New Roman" w:hAnsi="Times New Roman" w:cs="Times New Roman"/>
        </w:rPr>
      </w:pPr>
    </w:p>
    <w:p w:rsidR="001E6FD3" w:rsidRPr="00D86EAF" w:rsidRDefault="001E6FD3" w:rsidP="00DA005D">
      <w:pPr>
        <w:pStyle w:val="Heading1"/>
        <w:spacing w:line="276" w:lineRule="auto"/>
        <w:rPr>
          <w:rFonts w:ascii="Times New Roman" w:eastAsiaTheme="minorHAnsi" w:hAnsi="Times New Roman"/>
          <w:b w:val="0"/>
          <w:lang w:val="en-US" w:eastAsia="en-US"/>
        </w:rPr>
      </w:pPr>
      <w:r w:rsidRPr="00D86EAF">
        <w:rPr>
          <w:rFonts w:ascii="Times New Roman" w:eastAsiaTheme="minorHAnsi" w:hAnsi="Times New Roman"/>
          <w:b w:val="0"/>
          <w:lang w:val="en-US" w:eastAsia="en-US"/>
        </w:rPr>
        <w:t>Beneficiarul (liderul de proiect) poatesolicitaavans de până la maxim 50% din valoareaeligibilănerambursabilă la data depuneriiCererii de finanţaresaupână la data depuneriiprimuluidosar al cererii de plată la AutoritateaContractantă, încondițiileprevăzuteînInstrucțiunile de platăanexă la Contractul de finanțare.</w:t>
      </w:r>
    </w:p>
    <w:p w:rsidR="001E6FD3" w:rsidRPr="00D86EAF" w:rsidRDefault="001E6FD3" w:rsidP="00DA005D">
      <w:pPr>
        <w:pStyle w:val="Heading1"/>
        <w:spacing w:line="276" w:lineRule="auto"/>
        <w:rPr>
          <w:rFonts w:ascii="Times New Roman" w:eastAsiaTheme="minorHAnsi" w:hAnsi="Times New Roman"/>
          <w:b w:val="0"/>
          <w:lang w:val="en-US" w:eastAsia="en-US"/>
        </w:rPr>
      </w:pPr>
      <w:r w:rsidRPr="00D86EAF">
        <w:rPr>
          <w:rFonts w:ascii="Times New Roman" w:eastAsiaTheme="minorHAnsi" w:hAnsi="Times New Roman"/>
          <w:b w:val="0"/>
          <w:lang w:val="en-US" w:eastAsia="en-US"/>
        </w:rPr>
        <w:t>AFIR efectueazaplataavansului de până la maxim 50% din valoareaeligibilănerambursabilă, la solicitarealiderului de proiect, dupăsemnareaContractului de finanțare, conform prevederilor art.45 alin.(4) și art.63 ale RegulamentuluiConsiliuluisiParlamentului (UE)1305/2013 privindsprijinulpentrudezvoltareruralăacordat din Fondul</w:t>
      </w:r>
      <w:r w:rsidR="00115DD0" w:rsidRPr="00D86EAF">
        <w:rPr>
          <w:rFonts w:ascii="Times New Roman" w:eastAsiaTheme="minorHAnsi" w:hAnsi="Times New Roman"/>
          <w:b w:val="0"/>
          <w:lang w:val="en-US" w:eastAsia="en-US"/>
        </w:rPr>
        <w:t xml:space="preserve"> European </w:t>
      </w:r>
      <w:r w:rsidRPr="00D86EAF">
        <w:rPr>
          <w:rFonts w:ascii="Times New Roman" w:eastAsiaTheme="minorHAnsi" w:hAnsi="Times New Roman"/>
          <w:b w:val="0"/>
          <w:lang w:val="en-US" w:eastAsia="en-US"/>
        </w:rPr>
        <w:t>agricolpentrudezvoltarerurală (FEADR) şi de abrogare a Regulamentului (CE) nr. 1698/2005 al Consiliului, cu modificărileşicompletărileulterioare, şi a legislaţieinaţionaleînvigoare.</w:t>
      </w:r>
    </w:p>
    <w:p w:rsidR="001E6FD3" w:rsidRPr="00D86EAF" w:rsidRDefault="001E6FD3" w:rsidP="00DA005D">
      <w:pPr>
        <w:pStyle w:val="Heading1"/>
        <w:spacing w:line="276" w:lineRule="auto"/>
        <w:rPr>
          <w:rFonts w:ascii="Times New Roman" w:eastAsiaTheme="minorHAnsi" w:hAnsi="Times New Roman"/>
          <w:b w:val="0"/>
          <w:lang w:val="en-US" w:eastAsia="en-US"/>
        </w:rPr>
      </w:pPr>
      <w:r w:rsidRPr="00D86EAF">
        <w:rPr>
          <w:rFonts w:ascii="Times New Roman" w:eastAsiaTheme="minorHAnsi" w:hAnsi="Times New Roman"/>
          <w:b w:val="0"/>
          <w:lang w:val="en-US" w:eastAsia="en-US"/>
        </w:rPr>
        <w:t>Beneficiarul (lider de proiect) poateprimiavansulnumaidupăavizarea de către AFIR, dupăavizareauneiachiziţiişinumaidupăsemnareaContractului de finanţare.</w:t>
      </w:r>
    </w:p>
    <w:p w:rsidR="00E062EF" w:rsidRPr="00D86EAF" w:rsidRDefault="001E6FD3" w:rsidP="00DA005D">
      <w:pPr>
        <w:pStyle w:val="Heading1"/>
        <w:spacing w:line="276" w:lineRule="auto"/>
        <w:rPr>
          <w:rFonts w:ascii="Times New Roman" w:eastAsiaTheme="minorHAnsi" w:hAnsi="Times New Roman"/>
          <w:b w:val="0"/>
          <w:lang w:val="en-US" w:eastAsia="en-US"/>
        </w:rPr>
      </w:pPr>
      <w:r w:rsidRPr="00D86EAF">
        <w:rPr>
          <w:rFonts w:ascii="Times New Roman" w:eastAsiaTheme="minorHAnsi" w:hAnsi="Times New Roman"/>
          <w:b w:val="0"/>
          <w:lang w:val="en-US" w:eastAsia="en-US"/>
        </w:rPr>
        <w:t>Încazulîn care planul de proiect include numaicheltuielispecificemasurii M5/3A, avansulpoate fi obţinutdupăsemnareacontractului de finanţareşiprimireaavizuluifavorabil din partea AFIR asuprauneiproceduri de achiziţii.</w:t>
      </w:r>
    </w:p>
    <w:p w:rsidR="001E6FD3" w:rsidRPr="00D86EAF" w:rsidRDefault="001E6FD3" w:rsidP="00DA005D">
      <w:pPr>
        <w:spacing w:line="276" w:lineRule="auto"/>
        <w:jc w:val="both"/>
        <w:rPr>
          <w:rFonts w:ascii="Times New Roman" w:hAnsi="Times New Roman" w:cs="Times New Roman"/>
        </w:rPr>
      </w:pPr>
    </w:p>
    <w:p w:rsidR="001E6FD3" w:rsidRPr="00D86EAF" w:rsidRDefault="001E6FD3" w:rsidP="00DA005D">
      <w:pPr>
        <w:spacing w:line="276" w:lineRule="auto"/>
        <w:jc w:val="both"/>
        <w:rPr>
          <w:rFonts w:ascii="Times New Roman" w:hAnsi="Times New Roman" w:cs="Times New Roman"/>
        </w:rPr>
      </w:pPr>
      <w:r w:rsidRPr="00D86EAF">
        <w:rPr>
          <w:rFonts w:ascii="Times New Roman" w:hAnsi="Times New Roman" w:cs="Times New Roman"/>
        </w:rPr>
        <w:t>Pentru a beneficia de avans, liderul de proiectesteobligatsădepună o garanţiefinanciară, care săacoperesumasolicitatăînavansînprocent de 100%, eliberată de o instituţiefinanciarbancarăsaunebancarăînscrisăînRegistrul Special al BănciiNaţionale a României conform legislațieiînvigoare, saupoliţă de asigurareeliberată de o societate de asigurări, autorizatăpotrivitlegislațieiînvigoare. Garanţiafinanciară se depuneodată cu DosarulCererii de Plată a Avansului.</w:t>
      </w:r>
    </w:p>
    <w:p w:rsidR="001E6FD3" w:rsidRPr="00D86EAF" w:rsidRDefault="001E6FD3" w:rsidP="00DA005D">
      <w:pPr>
        <w:spacing w:line="276" w:lineRule="auto"/>
        <w:jc w:val="both"/>
        <w:rPr>
          <w:rFonts w:ascii="Times New Roman" w:hAnsi="Times New Roman" w:cs="Times New Roman"/>
        </w:rPr>
      </w:pPr>
      <w:r w:rsidRPr="00D86EAF">
        <w:rPr>
          <w:rFonts w:ascii="Times New Roman" w:hAnsi="Times New Roman" w:cs="Times New Roman"/>
        </w:rPr>
        <w:lastRenderedPageBreak/>
        <w:t>Garanțiafinanciarăaferentăavansuluitrebuieconstituită la dispoziția AFIR pe întreagadurată de execuție a contractuluișiva fi eliberatăîncazulîn care AFIR constatăcăvaloareacheltuielilorautorizate la plată, care corespundcontribuţieifinanciare a UniuniiEuropeneşicontribuţieipublicenaţionalepentruinvestiţii, depăşeştevaloareaavansului.</w:t>
      </w:r>
    </w:p>
    <w:p w:rsidR="001E6FD3" w:rsidRPr="00D86EAF" w:rsidRDefault="001E6FD3" w:rsidP="00DA005D">
      <w:pPr>
        <w:spacing w:line="276" w:lineRule="auto"/>
        <w:jc w:val="both"/>
        <w:rPr>
          <w:rFonts w:ascii="Times New Roman" w:hAnsi="Times New Roman" w:cs="Times New Roman"/>
        </w:rPr>
      </w:pPr>
      <w:r w:rsidRPr="00D86EAF">
        <w:rPr>
          <w:rFonts w:ascii="Times New Roman" w:hAnsi="Times New Roman" w:cs="Times New Roman"/>
        </w:rPr>
        <w:t>Beneficiarultrebuiesăjustificeavansulprimit de la AutoritateaContractantă pe bazadocumentelorjustificative solicitate de AFIR conform Instrucţiunilor de plată, Anexa V la Contractul de Finanţare, până la expirareaduratei de executie a contractului de finantare, respectiv la ultima tranșă de plată.</w:t>
      </w:r>
    </w:p>
    <w:p w:rsidR="001E6FD3" w:rsidRPr="00D86EAF" w:rsidRDefault="001E6FD3" w:rsidP="00DA005D">
      <w:pPr>
        <w:spacing w:line="276" w:lineRule="auto"/>
        <w:jc w:val="both"/>
        <w:rPr>
          <w:rFonts w:ascii="Times New Roman" w:hAnsi="Times New Roman" w:cs="Times New Roman"/>
        </w:rPr>
      </w:pPr>
    </w:p>
    <w:p w:rsidR="001E6FD3" w:rsidRPr="00D86EAF" w:rsidRDefault="00230B4E" w:rsidP="00DA005D">
      <w:pPr>
        <w:spacing w:line="276" w:lineRule="auto"/>
        <w:jc w:val="both"/>
        <w:rPr>
          <w:rFonts w:ascii="Times New Roman" w:hAnsi="Times New Roman" w:cs="Times New Roman"/>
        </w:rPr>
      </w:pPr>
      <w:r w:rsidRPr="00D86EAF">
        <w:rPr>
          <w:rFonts w:ascii="Times New Roman" w:hAnsi="Times New Roman" w:cs="Times New Roman"/>
        </w:rPr>
        <w:t>Încazulnejustificăriiavansului la termenulprevăzut anterior, recuperareasumelor se va face de către AFIR prinexecutareascrisorii de garanţiesau a poliţei de asigurare, dupăcaz, cu perceperea de dobânzişipenalităţi calculate şidatoratepentruperioadacuprinsăîntre data acordăriiavansuluişi data recuperăriiintegrale a acestuia.</w:t>
      </w:r>
    </w:p>
    <w:p w:rsidR="00230B4E" w:rsidRPr="00D86EAF" w:rsidRDefault="00230B4E" w:rsidP="00DA005D">
      <w:pPr>
        <w:spacing w:line="276" w:lineRule="auto"/>
        <w:jc w:val="both"/>
        <w:rPr>
          <w:rFonts w:ascii="Times New Roman" w:hAnsi="Times New Roman" w:cs="Times New Roman"/>
        </w:rPr>
      </w:pPr>
      <w:r w:rsidRPr="00D86EAF">
        <w:rPr>
          <w:rFonts w:ascii="Times New Roman" w:hAnsi="Times New Roman" w:cs="Times New Roman"/>
        </w:rPr>
        <w:t>Beneficiarul care a încasatavans de la AutoritateaContractantăşi</w:t>
      </w:r>
      <w:r w:rsidR="0016073A" w:rsidRPr="00D86EAF">
        <w:rPr>
          <w:rFonts w:ascii="Times New Roman" w:hAnsi="Times New Roman" w:cs="Times New Roman"/>
        </w:rPr>
        <w:t xml:space="preserve"> solicit </w:t>
      </w:r>
      <w:r w:rsidRPr="00D86EAF">
        <w:rPr>
          <w:rFonts w:ascii="Times New Roman" w:hAnsi="Times New Roman" w:cs="Times New Roman"/>
        </w:rPr>
        <w:t>prelungireadurateimaxime de execuţie a contractului de finanţare, esteobligatsădepuna la AutoritateaContractantășidocumentulprin care dovedeșteprelungireavalabilitățiiScrisorii de GaranțieBancară/Nebancară, saupoliţă de asigurare care săacoperenoultermen de execuţiesolicitat.</w:t>
      </w:r>
    </w:p>
    <w:p w:rsidR="00230B4E" w:rsidRPr="00D86EAF" w:rsidRDefault="00230B4E" w:rsidP="00DA005D">
      <w:pPr>
        <w:spacing w:line="276" w:lineRule="auto"/>
        <w:jc w:val="both"/>
        <w:rPr>
          <w:rFonts w:ascii="Times New Roman" w:hAnsi="Times New Roman" w:cs="Times New Roman"/>
        </w:rPr>
      </w:pPr>
    </w:p>
    <w:p w:rsidR="00230B4E" w:rsidRPr="00D86EAF" w:rsidRDefault="00230B4E" w:rsidP="00DA005D">
      <w:pPr>
        <w:spacing w:line="276" w:lineRule="auto"/>
        <w:jc w:val="both"/>
        <w:rPr>
          <w:rFonts w:ascii="Times New Roman" w:eastAsia="Webdings" w:hAnsi="Times New Roman" w:cs="Times New Roman"/>
        </w:rPr>
      </w:pPr>
      <w:r w:rsidRPr="00D86EAF">
        <w:rPr>
          <w:rFonts w:ascii="Times New Roman" w:hAnsi="Times New Roman" w:cs="Times New Roman"/>
        </w:rPr>
        <w:t>Precizărireferitoare la modificareaContractului de finanţare</w:t>
      </w:r>
    </w:p>
    <w:p w:rsidR="00230B4E" w:rsidRPr="00D86EAF" w:rsidRDefault="00230B4E" w:rsidP="00DA005D">
      <w:pPr>
        <w:pStyle w:val="ListParagraph"/>
        <w:numPr>
          <w:ilvl w:val="0"/>
          <w:numId w:val="26"/>
        </w:numPr>
        <w:spacing w:line="276" w:lineRule="auto"/>
        <w:jc w:val="both"/>
        <w:rPr>
          <w:rFonts w:ascii="Times New Roman" w:hAnsi="Times New Roman" w:cs="Times New Roman"/>
        </w:rPr>
      </w:pPr>
      <w:r w:rsidRPr="00D86EAF">
        <w:rPr>
          <w:rFonts w:ascii="Times New Roman" w:hAnsi="Times New Roman" w:cs="Times New Roman"/>
        </w:rPr>
        <w:t>BeneficiarulpoatesolicitamodificareaContractului de Finantarenumaiîncursulduratei de execuţie a acestuiastabilităprin contract şi nu poateaveaefectretroactiv.</w:t>
      </w:r>
    </w:p>
    <w:p w:rsidR="00230B4E" w:rsidRPr="00D86EAF" w:rsidRDefault="00230B4E" w:rsidP="00DA005D">
      <w:pPr>
        <w:pStyle w:val="ListParagraph"/>
        <w:numPr>
          <w:ilvl w:val="0"/>
          <w:numId w:val="26"/>
        </w:numPr>
        <w:spacing w:line="276" w:lineRule="auto"/>
        <w:jc w:val="both"/>
        <w:rPr>
          <w:rFonts w:ascii="Times New Roman" w:hAnsi="Times New Roman" w:cs="Times New Roman"/>
        </w:rPr>
      </w:pPr>
      <w:r w:rsidRPr="00D86EAF">
        <w:rPr>
          <w:rFonts w:ascii="Times New Roman" w:hAnsi="Times New Roman" w:cs="Times New Roman"/>
        </w:rPr>
        <w:t>Oricemodificare la contract se va face cu acordulambelorpărţicontractante, cu excepţiasituaţiilorîn care intervinmodificări ale PNDR și/saulegislaţieiaplicabilefinanţăriinerambursabile, cândAutoritateaContractantăvanotificaînscrisBeneficiarul cu privire la acestemodificări, iarBeneficiarul se obligă a le respectaîntocmai.</w:t>
      </w:r>
    </w:p>
    <w:p w:rsidR="00230B4E" w:rsidRPr="00D86EAF" w:rsidRDefault="00230B4E" w:rsidP="00DA005D">
      <w:pPr>
        <w:pStyle w:val="ListParagraph"/>
        <w:numPr>
          <w:ilvl w:val="0"/>
          <w:numId w:val="26"/>
        </w:numPr>
        <w:spacing w:line="276" w:lineRule="auto"/>
        <w:jc w:val="both"/>
        <w:rPr>
          <w:rFonts w:ascii="Times New Roman" w:hAnsi="Times New Roman" w:cs="Times New Roman"/>
        </w:rPr>
      </w:pPr>
      <w:r w:rsidRPr="00D86EAF">
        <w:rPr>
          <w:rFonts w:ascii="Times New Roman" w:hAnsi="Times New Roman" w:cs="Times New Roman"/>
        </w:rPr>
        <w:t>Beneficiarulpoateefectuamodificărifinanciare, însensulrealocărilorîntreliniilebugetare, dacăacestea nu schimbăscopul principal al proiectului, și nu afecteazăfuncționalitateainvestiției, criteriile de eligibilitateșiselecțiepentru care proiectul a fostselectatșicontractatiarmodificareafinanciară se limitează la transferul de maxim 10% din sumaînscrisăiniţialîncadrulbugetuluiîntre</w:t>
      </w:r>
      <w:r w:rsidR="00E44CD4" w:rsidRPr="00D86EAF">
        <w:rPr>
          <w:rFonts w:ascii="Times New Roman" w:hAnsi="Times New Roman" w:cs="Times New Roman"/>
        </w:rPr>
        <w:t xml:space="preserve"> capitol </w:t>
      </w:r>
      <w:r w:rsidRPr="00D86EAF">
        <w:rPr>
          <w:rFonts w:ascii="Times New Roman" w:hAnsi="Times New Roman" w:cs="Times New Roman"/>
        </w:rPr>
        <w:t>bugetare de cheltuielieligibileșifărădiminuareavaloriitotaleeligibile a proiectului, cu notificareaprealabilă a AutoritățiiContractante, fără a fi însănecesarăamendareaContractului de Finanţareprin act adiţional.</w:t>
      </w:r>
    </w:p>
    <w:p w:rsidR="00230B4E" w:rsidRPr="00D86EAF" w:rsidRDefault="00230B4E" w:rsidP="00DA005D">
      <w:pPr>
        <w:spacing w:line="276" w:lineRule="auto"/>
        <w:jc w:val="both"/>
        <w:rPr>
          <w:rFonts w:ascii="Times New Roman" w:hAnsi="Times New Roman" w:cs="Times New Roman"/>
        </w:rPr>
      </w:pPr>
    </w:p>
    <w:p w:rsidR="00230B4E" w:rsidRPr="00D86EAF" w:rsidRDefault="00230B4E" w:rsidP="00DA005D">
      <w:pPr>
        <w:spacing w:line="276" w:lineRule="auto"/>
        <w:jc w:val="both"/>
        <w:rPr>
          <w:rFonts w:ascii="Times New Roman" w:hAnsi="Times New Roman" w:cs="Times New Roman"/>
        </w:rPr>
      </w:pPr>
      <w:r w:rsidRPr="00D86EAF">
        <w:rPr>
          <w:rFonts w:ascii="Times New Roman" w:hAnsi="Times New Roman" w:cs="Times New Roman"/>
        </w:rPr>
        <w:t>Solicitantul/ Beneficiarultrebuiesădepună din proprieinițiativătoateeforturilepentru a luacunoştintă de toateinformațiilepublicereferitoare la măsura/ submăsura din PNDR 2014-2020/ schema de ajutorpentru care depuneproiectulîncadrul PNDR 2014 – 2020 învedereaselectăriipentrufinanțare, săcunoascătoatedrepturileşiobligațiileprevăzuteînContractul de finanțareînainte de semnareaacestuia.</w:t>
      </w:r>
    </w:p>
    <w:p w:rsidR="00230B4E" w:rsidRPr="00D86EAF" w:rsidRDefault="00230B4E" w:rsidP="00DA005D">
      <w:pPr>
        <w:spacing w:line="276" w:lineRule="auto"/>
        <w:jc w:val="both"/>
        <w:rPr>
          <w:rFonts w:ascii="Times New Roman" w:hAnsi="Times New Roman" w:cs="Times New Roman"/>
        </w:rPr>
      </w:pPr>
      <w:r w:rsidRPr="00D86EAF">
        <w:rPr>
          <w:rFonts w:ascii="Times New Roman" w:hAnsi="Times New Roman" w:cs="Times New Roman"/>
        </w:rPr>
        <w:t xml:space="preserve">Dacă pe parcursulperioadei de valabilitate a contractului se constatăcăobiectivele/componenteleinvestiţieipentru care s-a </w:t>
      </w:r>
      <w:r w:rsidRPr="00D86EAF">
        <w:rPr>
          <w:rFonts w:ascii="Times New Roman" w:hAnsi="Times New Roman" w:cs="Times New Roman"/>
        </w:rPr>
        <w:lastRenderedPageBreak/>
        <w:t>acordatsprijinulfinanciarnerambursabil au fostînstrăinate (prinorice tip de act juridic care produce efectultransmiteriiproprietăţiisau a oricăruiadintreatributeleacesteia), contravaloareaajutoruluifinanciar public nerambursabilva fi recuperată integral.</w:t>
      </w:r>
    </w:p>
    <w:p w:rsidR="00230B4E" w:rsidRPr="00D86EAF" w:rsidRDefault="00230B4E" w:rsidP="00DA005D">
      <w:pPr>
        <w:spacing w:line="276" w:lineRule="auto"/>
        <w:jc w:val="both"/>
        <w:rPr>
          <w:rFonts w:ascii="Times New Roman" w:hAnsi="Times New Roman" w:cs="Times New Roman"/>
        </w:rPr>
      </w:pPr>
      <w:r w:rsidRPr="00D86EAF">
        <w:rPr>
          <w:rFonts w:ascii="Times New Roman" w:hAnsi="Times New Roman" w:cs="Times New Roman"/>
        </w:rPr>
        <w:t>Încazulconstatăriiuneinereguli cu privire la încheiereaoriexecutareaContractului, sauîncazulîn care beneficiarulestedeclaratîn stare de incapacitate de platăsau a fostdeclanşatăprocedurafalimentului, precum şiînsituaţiaîn care AutoritateaContractantăconstatăcăceledeclarate pe proprierăspundere de beneficiar, prinreprezentanţiisăi, nu corespundrealităţiisaudocumentele/autorizaţiile/avizeledepuseînvedereaobţineriifinanţăriinerambursabile sunt constatate ca fiindneadevarate/ false/ incomplete/ expirate/ inexacte/ nu corespundrealităţii, sauîncazulnerespectării de cătrebeneficiar a obligațiilorasumateprincontractul de finanțare, AutoritateaContractantăvaproceda la încetarea a Contractului, de plindrept, printr-o notificarescrisăadresatăbeneficiarului, fărăpunereînîntârziere, fărănicioaltăformalitateşifărăintervenţiainstanţeijudecătoreşti.</w:t>
      </w:r>
    </w:p>
    <w:p w:rsidR="00230B4E" w:rsidRPr="00D86EAF" w:rsidRDefault="00230B4E" w:rsidP="00DA005D">
      <w:pPr>
        <w:spacing w:line="276" w:lineRule="auto"/>
        <w:jc w:val="both"/>
        <w:rPr>
          <w:rFonts w:ascii="Times New Roman" w:hAnsi="Times New Roman" w:cs="Times New Roman"/>
        </w:rPr>
      </w:pPr>
      <w:r w:rsidRPr="00D86EAF">
        <w:rPr>
          <w:rFonts w:ascii="Times New Roman" w:hAnsi="Times New Roman" w:cs="Times New Roman"/>
        </w:rPr>
        <w:t>Înacestecazuri, beneficiarulvarestitui integral sumeleprimite ca finanţarenerambursabilă, împreună cu dobânzişipenalităţiînprocentulstabilit conform dispoziţiilorlegaleînvigoare, şiînconformitate cu dispoziţiilecontractuale.</w:t>
      </w:r>
    </w:p>
    <w:p w:rsidR="00230B4E" w:rsidRPr="00D86EAF" w:rsidRDefault="00230B4E" w:rsidP="00DA005D">
      <w:pPr>
        <w:spacing w:line="276" w:lineRule="auto"/>
        <w:jc w:val="both"/>
        <w:rPr>
          <w:rFonts w:ascii="Times New Roman" w:hAnsi="Times New Roman" w:cs="Times New Roman"/>
        </w:rPr>
      </w:pPr>
      <w:r w:rsidRPr="00D86EAF">
        <w:rPr>
          <w:rFonts w:ascii="Times New Roman" w:hAnsi="Times New Roman" w:cs="Times New Roman"/>
        </w:rPr>
        <w:t>Prinexcepție, însituațiaîn care neîndeplinireaobligațiilorcontractuale nu este de natură a afectacondiţiile de eligibilitateşiselecţie a proiectului, recuperareasprijinuluifinanciar se va</w:t>
      </w:r>
      <w:r w:rsidR="00E44CD4" w:rsidRPr="00D86EAF">
        <w:rPr>
          <w:rFonts w:ascii="Times New Roman" w:hAnsi="Times New Roman" w:cs="Times New Roman"/>
        </w:rPr>
        <w:t xml:space="preserve"> realize </w:t>
      </w:r>
      <w:r w:rsidRPr="00D86EAF">
        <w:rPr>
          <w:rFonts w:ascii="Times New Roman" w:hAnsi="Times New Roman" w:cs="Times New Roman"/>
        </w:rPr>
        <w:t>proporțional cu gradul de neîndeplinire.</w:t>
      </w:r>
    </w:p>
    <w:p w:rsidR="00230B4E" w:rsidRPr="00D86EAF" w:rsidRDefault="00230B4E" w:rsidP="00DA005D">
      <w:pPr>
        <w:spacing w:line="276" w:lineRule="auto"/>
        <w:jc w:val="both"/>
        <w:rPr>
          <w:rFonts w:ascii="Times New Roman" w:hAnsi="Times New Roman" w:cs="Times New Roman"/>
        </w:rPr>
      </w:pPr>
      <w:r w:rsidRPr="00D86EAF">
        <w:rPr>
          <w:rFonts w:ascii="Times New Roman" w:hAnsi="Times New Roman" w:cs="Times New Roman"/>
        </w:rPr>
        <w:t>Anterior încetăriiContractului de Finantare, AutoritateaContractantăpoatesuspenda</w:t>
      </w:r>
      <w:r w:rsidR="00E44CD4" w:rsidRPr="00D86EAF">
        <w:rPr>
          <w:rFonts w:ascii="Times New Roman" w:hAnsi="Times New Roman" w:cs="Times New Roman"/>
        </w:rPr>
        <w:t xml:space="preserve"> contractual </w:t>
      </w:r>
      <w:r w:rsidRPr="00D86EAF">
        <w:rPr>
          <w:rFonts w:ascii="Times New Roman" w:hAnsi="Times New Roman" w:cs="Times New Roman"/>
        </w:rPr>
        <w:t>şi/sauplăţile ca o măsură de precauţie, fără o avertizareprealabilă</w:t>
      </w:r>
    </w:p>
    <w:p w:rsidR="004F5938" w:rsidRDefault="004F5938" w:rsidP="00DA005D">
      <w:pPr>
        <w:pStyle w:val="Heading1"/>
        <w:spacing w:line="276" w:lineRule="auto"/>
        <w:rPr>
          <w:rFonts w:ascii="Times New Roman" w:eastAsiaTheme="minorHAnsi" w:hAnsi="Times New Roman"/>
          <w:lang w:val="en-US" w:eastAsia="en-US"/>
        </w:rPr>
      </w:pPr>
      <w:bookmarkStart w:id="21" w:name="_Toc489441995"/>
    </w:p>
    <w:p w:rsidR="000A3FB1" w:rsidRPr="00D86EAF" w:rsidRDefault="00E062EF" w:rsidP="00DA005D">
      <w:pPr>
        <w:pStyle w:val="Heading1"/>
        <w:spacing w:line="276" w:lineRule="auto"/>
        <w:rPr>
          <w:rFonts w:ascii="Times New Roman" w:hAnsi="Times New Roman"/>
        </w:rPr>
      </w:pPr>
      <w:r w:rsidRPr="00D86EAF">
        <w:rPr>
          <w:rFonts w:ascii="Times New Roman" w:eastAsiaTheme="minorHAnsi" w:hAnsi="Times New Roman"/>
          <w:lang w:val="en-US" w:eastAsia="en-US"/>
        </w:rPr>
        <w:t xml:space="preserve">12. </w:t>
      </w:r>
      <w:r w:rsidR="000A3FB1" w:rsidRPr="00D86EAF">
        <w:rPr>
          <w:rFonts w:ascii="Times New Roman" w:hAnsi="Times New Roman"/>
        </w:rPr>
        <w:t>Achizitiile</w:t>
      </w:r>
      <w:bookmarkEnd w:id="21"/>
    </w:p>
    <w:p w:rsidR="00595956" w:rsidRPr="00D86EAF" w:rsidRDefault="00595956" w:rsidP="00DA005D">
      <w:pPr>
        <w:spacing w:line="276" w:lineRule="auto"/>
        <w:jc w:val="both"/>
        <w:rPr>
          <w:rFonts w:ascii="Times New Roman" w:hAnsi="Times New Roman" w:cs="Times New Roman"/>
        </w:rPr>
      </w:pPr>
    </w:p>
    <w:p w:rsidR="00230B4E" w:rsidRPr="00D86EAF" w:rsidRDefault="00230B4E" w:rsidP="00DA005D">
      <w:pPr>
        <w:pStyle w:val="Heading1"/>
        <w:spacing w:line="276" w:lineRule="auto"/>
        <w:rPr>
          <w:rStyle w:val="FontStyle75"/>
          <w:rFonts w:ascii="Times New Roman" w:hAnsi="Times New Roman" w:cs="Times New Roman"/>
          <w:b w:val="0"/>
          <w:sz w:val="24"/>
          <w:szCs w:val="24"/>
        </w:rPr>
      </w:pPr>
      <w:bookmarkStart w:id="22" w:name="_Toc489441996"/>
      <w:r w:rsidRPr="00D86EAF">
        <w:rPr>
          <w:rStyle w:val="FontStyle75"/>
          <w:rFonts w:ascii="Times New Roman" w:hAnsi="Times New Roman" w:cs="Times New Roman"/>
          <w:b w:val="0"/>
          <w:sz w:val="24"/>
          <w:szCs w:val="24"/>
        </w:rPr>
        <w:t>Achizițiile în cadrul proiectului vor fi derulate de către liderul de proiect și/sau parteneri, cu respectarea condițiilor din Anexa IV la contractul de finanțare - Instrucțiuni de achiziții.</w:t>
      </w:r>
    </w:p>
    <w:p w:rsidR="00595956" w:rsidRPr="00D86EAF" w:rsidRDefault="00230B4E" w:rsidP="00DA005D">
      <w:pPr>
        <w:pStyle w:val="Heading1"/>
        <w:spacing w:line="276" w:lineRule="auto"/>
        <w:rPr>
          <w:rStyle w:val="FontStyle75"/>
          <w:rFonts w:ascii="Times New Roman" w:hAnsi="Times New Roman" w:cs="Times New Roman"/>
          <w:b w:val="0"/>
          <w:sz w:val="24"/>
          <w:szCs w:val="24"/>
        </w:rPr>
      </w:pPr>
      <w:r w:rsidRPr="00D86EAF">
        <w:rPr>
          <w:rStyle w:val="FontStyle75"/>
          <w:rFonts w:ascii="Times New Roman" w:hAnsi="Times New Roman" w:cs="Times New Roman"/>
          <w:b w:val="0"/>
          <w:sz w:val="24"/>
          <w:szCs w:val="24"/>
        </w:rPr>
        <w:t>Contractele de achiziții vor fi încheiate și depuse la AFIR spre avizare, de către liderul de proiect/parteneri, după încheierea contractului de finanțare</w:t>
      </w:r>
      <w:r w:rsidR="006D77E4" w:rsidRPr="00D86EAF">
        <w:rPr>
          <w:rStyle w:val="FontStyle75"/>
          <w:rFonts w:ascii="Times New Roman" w:hAnsi="Times New Roman" w:cs="Times New Roman"/>
          <w:b w:val="0"/>
          <w:sz w:val="24"/>
          <w:szCs w:val="24"/>
        </w:rPr>
        <w:t>.</w:t>
      </w:r>
    </w:p>
    <w:p w:rsidR="006D77E4" w:rsidRPr="00D86EAF" w:rsidRDefault="006D77E4" w:rsidP="00DA005D">
      <w:pPr>
        <w:spacing w:line="276" w:lineRule="auto"/>
        <w:jc w:val="both"/>
        <w:rPr>
          <w:rFonts w:ascii="Times New Roman" w:hAnsi="Times New Roman" w:cs="Times New Roman"/>
        </w:rPr>
      </w:pPr>
    </w:p>
    <w:p w:rsidR="006D77E4" w:rsidRPr="00D86EAF" w:rsidRDefault="006D77E4" w:rsidP="00DA005D">
      <w:pPr>
        <w:spacing w:line="276" w:lineRule="auto"/>
        <w:jc w:val="both"/>
        <w:rPr>
          <w:rFonts w:ascii="Times New Roman" w:hAnsi="Times New Roman" w:cs="Times New Roman"/>
        </w:rPr>
      </w:pPr>
      <w:r w:rsidRPr="00D86EAF">
        <w:rPr>
          <w:rFonts w:ascii="Times New Roman" w:hAnsi="Times New Roman" w:cs="Times New Roman"/>
        </w:rPr>
        <w:t>Derulareaprocedurii de achiziţiipentrubunurişiexecuţielucrări se poate face începând cu data primiriiNotificării de selecţie a proiectului (</w:t>
      </w:r>
      <w:r w:rsidR="00E44CD4" w:rsidRPr="00D86EAF">
        <w:rPr>
          <w:rFonts w:ascii="Times New Roman" w:hAnsi="Times New Roman" w:cs="Times New Roman"/>
        </w:rPr>
        <w:t xml:space="preserve">inclusive </w:t>
      </w:r>
      <w:r w:rsidRPr="00D86EAF">
        <w:rPr>
          <w:rFonts w:ascii="Times New Roman" w:hAnsi="Times New Roman" w:cs="Times New Roman"/>
        </w:rPr>
        <w:t>semnareacontractelor de achiziţii) pe proprierăspundere, cu mențiuneacăderulareacontractului de achizițiipentrubunuri, servicii (managementulproiectului) şiexecuţielucrărivaîncepedupăsemnareaContractului de Finanțareșidupăavizulfavorabil din partea AFIR cu privire la achizitiaderulată.</w:t>
      </w:r>
    </w:p>
    <w:p w:rsidR="006D77E4" w:rsidRPr="00D86EAF" w:rsidRDefault="006D77E4" w:rsidP="00DA005D">
      <w:pPr>
        <w:spacing w:line="276" w:lineRule="auto"/>
        <w:jc w:val="both"/>
        <w:rPr>
          <w:rFonts w:ascii="Times New Roman" w:hAnsi="Times New Roman" w:cs="Times New Roman"/>
        </w:rPr>
      </w:pPr>
    </w:p>
    <w:p w:rsidR="006D77E4" w:rsidRPr="00D86EAF" w:rsidRDefault="006D77E4" w:rsidP="00DA005D">
      <w:pPr>
        <w:spacing w:line="276" w:lineRule="auto"/>
        <w:jc w:val="both"/>
        <w:rPr>
          <w:rFonts w:ascii="Times New Roman" w:hAnsi="Times New Roman" w:cs="Times New Roman"/>
        </w:rPr>
      </w:pPr>
      <w:r w:rsidRPr="00D86EAF">
        <w:rPr>
          <w:rFonts w:ascii="Times New Roman" w:hAnsi="Times New Roman" w:cs="Times New Roman"/>
        </w:rPr>
        <w:t>Intreagaprocedură de achizițiiservicii, bunuri cu saufaramontajsi de executielucrari (constructii, modernizari) încadrulproiectelorfinantateprin PNDR se vaderula on-line pe site-ul www.afir.info, conform prevederilorManualului de achizițiișiinstrucțiunilor de publicaredisponibile pe site-ul Agentiei (tutoriale), valabileatatpentru</w:t>
      </w:r>
      <w:r w:rsidR="00F4147C" w:rsidRPr="00D86EAF">
        <w:rPr>
          <w:rFonts w:ascii="Times New Roman" w:hAnsi="Times New Roman" w:cs="Times New Roman"/>
        </w:rPr>
        <w:t xml:space="preserve"> beneficiary </w:t>
      </w:r>
      <w:r w:rsidRPr="00D86EAF">
        <w:rPr>
          <w:rFonts w:ascii="Times New Roman" w:hAnsi="Times New Roman" w:cs="Times New Roman"/>
        </w:rPr>
        <w:t>câtșipentruofertanți, condițiacerutăfiindautentificareabeneficiarului/solicitantului pe site-ul www.afir.info.</w:t>
      </w:r>
    </w:p>
    <w:p w:rsidR="006D77E4" w:rsidRPr="00D86EAF" w:rsidRDefault="006D77E4" w:rsidP="00DA005D">
      <w:pPr>
        <w:spacing w:line="276" w:lineRule="auto"/>
        <w:jc w:val="both"/>
        <w:rPr>
          <w:rFonts w:ascii="Times New Roman" w:hAnsi="Times New Roman" w:cs="Times New Roman"/>
        </w:rPr>
      </w:pPr>
      <w:r w:rsidRPr="00D86EAF">
        <w:rPr>
          <w:rFonts w:ascii="Times New Roman" w:hAnsi="Times New Roman" w:cs="Times New Roman"/>
        </w:rPr>
        <w:lastRenderedPageBreak/>
        <w:t>Procedurile de achizitiipentruserviciile de consultanta, studiiteren, întocmireaStudiilor de Fezabilitate/documentațiilor de avizare a lucrărilor de intervențienecesareîntocmiriicererii de finanțare se vorderula, după cum urmează :</w:t>
      </w:r>
    </w:p>
    <w:p w:rsidR="006D77E4" w:rsidRPr="00D86EAF" w:rsidRDefault="006D77E4" w:rsidP="00DA005D">
      <w:pPr>
        <w:pStyle w:val="ListParagraph"/>
        <w:numPr>
          <w:ilvl w:val="0"/>
          <w:numId w:val="27"/>
        </w:numPr>
        <w:spacing w:line="276" w:lineRule="auto"/>
        <w:jc w:val="both"/>
        <w:rPr>
          <w:rFonts w:ascii="Times New Roman" w:hAnsi="Times New Roman" w:cs="Times New Roman"/>
        </w:rPr>
      </w:pPr>
      <w:r w:rsidRPr="00D86EAF">
        <w:rPr>
          <w:rFonts w:ascii="Times New Roman" w:hAnsi="Times New Roman" w:cs="Times New Roman"/>
        </w:rPr>
        <w:t>Contractele&lt; =15.000 EURO, fara TVA, se pot adjudecaprinatribuiredirectă, confomBugetuluiindicativ.</w:t>
      </w:r>
    </w:p>
    <w:p w:rsidR="006D77E4" w:rsidRPr="00D86EAF" w:rsidRDefault="006D77E4" w:rsidP="00DA005D">
      <w:pPr>
        <w:pStyle w:val="ListParagraph"/>
        <w:numPr>
          <w:ilvl w:val="0"/>
          <w:numId w:val="27"/>
        </w:numPr>
        <w:spacing w:line="276" w:lineRule="auto"/>
        <w:jc w:val="both"/>
        <w:rPr>
          <w:rFonts w:ascii="Times New Roman" w:hAnsi="Times New Roman" w:cs="Times New Roman"/>
        </w:rPr>
      </w:pPr>
      <w:r w:rsidRPr="00D86EAF">
        <w:rPr>
          <w:rFonts w:ascii="Times New Roman" w:hAnsi="Times New Roman" w:cs="Times New Roman"/>
        </w:rPr>
        <w:t xml:space="preserve">Contractele&gt; 15.000 EURO, fara TVA, confomBugetuluiindicativ, pentruservicii de </w:t>
      </w:r>
      <w:r w:rsidR="00F4147C" w:rsidRPr="00D86EAF">
        <w:rPr>
          <w:rFonts w:ascii="Times New Roman" w:hAnsi="Times New Roman" w:cs="Times New Roman"/>
        </w:rPr>
        <w:t xml:space="preserve">consultant </w:t>
      </w:r>
      <w:r w:rsidRPr="00D86EAF">
        <w:rPr>
          <w:rFonts w:ascii="Times New Roman" w:hAnsi="Times New Roman" w:cs="Times New Roman"/>
        </w:rPr>
        <w:t>siserviciipentruintocmireastudiilor de fezabilitatederulate anterior încheieriicontractului de finanțare cu AFIR, procedura de achiziții se vaderula cu respectareaprevederilorManualului de achizițiipentrubeneficiariiprivati ai PNDR postat pe site-ul AFIR.</w:t>
      </w:r>
    </w:p>
    <w:p w:rsidR="006D77E4" w:rsidRPr="00D86EAF" w:rsidRDefault="006D77E4" w:rsidP="00DA005D">
      <w:pPr>
        <w:spacing w:line="276" w:lineRule="auto"/>
        <w:jc w:val="both"/>
        <w:rPr>
          <w:rFonts w:ascii="Times New Roman" w:hAnsi="Times New Roman" w:cs="Times New Roman"/>
        </w:rPr>
      </w:pPr>
      <w:r w:rsidRPr="00D86EAF">
        <w:rPr>
          <w:rFonts w:ascii="Times New Roman" w:hAnsi="Times New Roman" w:cs="Times New Roman"/>
        </w:rPr>
        <w:t>Încazulinvestiţiilor care presupunachizitii simple beneficiarul/parteneriieste/sunt obligat/obligațisăfinalizezeprocedura de achiziții conform Manualuluioperaţional de achiziţiipentrubeneficiariiprivaţi PNDR 2014-2020 șisăîncarcedosarele de achiziţiiîn maxim 3 luni, urmândsădepună o transa de plataîn maxim de 6 luni de la data semnăriiContractului de Finanţare.</w:t>
      </w:r>
    </w:p>
    <w:p w:rsidR="006D77E4" w:rsidRPr="00D86EAF" w:rsidRDefault="006D77E4" w:rsidP="00DA005D">
      <w:pPr>
        <w:spacing w:line="276" w:lineRule="auto"/>
        <w:jc w:val="both"/>
        <w:rPr>
          <w:rFonts w:ascii="Times New Roman" w:hAnsi="Times New Roman" w:cs="Times New Roman"/>
        </w:rPr>
      </w:pPr>
      <w:r w:rsidRPr="00D86EAF">
        <w:rPr>
          <w:rFonts w:ascii="Times New Roman" w:hAnsi="Times New Roman" w:cs="Times New Roman"/>
        </w:rPr>
        <w:t>Beneficiarul a căruiinvestiţiecuprindeconstrucţiimontajesteobligatsăfinalizezeprocedura de achiziții conform Manualuluioperaţional de achiziţiipentrubeneficiariiprivaţi PNDR 2014-2020, săîncarcedosarele de achizițiiîntermen de maxim 6 lunișisădepună o tranșă de platăîntermen de maxim 12 luni de la data semnăriicontractului de finanțare.</w:t>
      </w:r>
    </w:p>
    <w:p w:rsidR="006D77E4" w:rsidRPr="00D86EAF" w:rsidRDefault="006D77E4" w:rsidP="00DA005D">
      <w:pPr>
        <w:spacing w:line="276" w:lineRule="auto"/>
        <w:jc w:val="both"/>
        <w:rPr>
          <w:rFonts w:ascii="Times New Roman" w:hAnsi="Times New Roman" w:cs="Times New Roman"/>
        </w:rPr>
      </w:pPr>
      <w:r w:rsidRPr="00D86EAF">
        <w:rPr>
          <w:rFonts w:ascii="Times New Roman" w:hAnsi="Times New Roman" w:cs="Times New Roman"/>
        </w:rPr>
        <w:t>Beneficiarul a căruiinvestiţiecuprindeconstrucţiimontaj, nu poatedemaraexecuţialucrărilorfărăavizulfavorabilprivindverificareaproiectului</w:t>
      </w:r>
      <w:r w:rsidR="00F4147C" w:rsidRPr="00D86EAF">
        <w:rPr>
          <w:rFonts w:ascii="Times New Roman" w:hAnsi="Times New Roman" w:cs="Times New Roman"/>
        </w:rPr>
        <w:t xml:space="preserve"> tehnic</w:t>
      </w:r>
      <w:r w:rsidRPr="00D86EAF">
        <w:rPr>
          <w:rFonts w:ascii="Times New Roman" w:hAnsi="Times New Roman" w:cs="Times New Roman"/>
        </w:rPr>
        <w:t>e se va</w:t>
      </w:r>
      <w:r w:rsidR="00F4147C" w:rsidRPr="00D86EAF">
        <w:rPr>
          <w:rFonts w:ascii="Times New Roman" w:hAnsi="Times New Roman" w:cs="Times New Roman"/>
        </w:rPr>
        <w:t xml:space="preserve"> realize </w:t>
      </w:r>
      <w:r w:rsidRPr="00D86EAF">
        <w:rPr>
          <w:rFonts w:ascii="Times New Roman" w:hAnsi="Times New Roman" w:cs="Times New Roman"/>
        </w:rPr>
        <w:t>dupăincheiereacontractului de finantare.</w:t>
      </w:r>
    </w:p>
    <w:p w:rsidR="006D77E4" w:rsidRPr="00D86EAF" w:rsidRDefault="006D77E4" w:rsidP="00DA005D">
      <w:pPr>
        <w:spacing w:line="276" w:lineRule="auto"/>
        <w:jc w:val="both"/>
        <w:rPr>
          <w:rFonts w:ascii="Times New Roman" w:hAnsi="Times New Roman" w:cs="Times New Roman"/>
        </w:rPr>
      </w:pPr>
      <w:r w:rsidRPr="00D86EAF">
        <w:rPr>
          <w:rFonts w:ascii="Times New Roman" w:hAnsi="Times New Roman" w:cs="Times New Roman"/>
        </w:rPr>
        <w:t>Achizițiesimplă – reprezintădobândirea, înurmaaplicăriiuneiproceduri de licitație, respectiv de selecție de oferte / conform bazei de date cu prețuri de referințăaplicabilă PNDR 2014-2020, publicată pe site-ul AFIR, de cătrebeneficiarulprivat al finanțăriiprin PNDR a unorbunuri cum ar fi tractoare, mașini, utilajeșiinstalațiitehnologicefărămontajșiservicii, precum cel de consultanță, dacăestecazul, prinatribuireaunui contract de achiziție.</w:t>
      </w:r>
    </w:p>
    <w:p w:rsidR="006D77E4" w:rsidRPr="00D86EAF" w:rsidRDefault="006D77E4" w:rsidP="00DA005D">
      <w:pPr>
        <w:spacing w:line="276" w:lineRule="auto"/>
        <w:jc w:val="both"/>
        <w:rPr>
          <w:rFonts w:ascii="Times New Roman" w:hAnsi="Times New Roman" w:cs="Times New Roman"/>
        </w:rPr>
      </w:pPr>
      <w:r w:rsidRPr="00D86EAF">
        <w:rPr>
          <w:rFonts w:ascii="Times New Roman" w:hAnsi="Times New Roman" w:cs="Times New Roman"/>
        </w:rPr>
        <w:t>Achizițiecomplexă care prevedeconstrucțiimontaj – reprezintădobândirea, înurmaaplicăriiuneiproceduri de licitație, respectiv de selecție de oferte de cătrebeneficiarulfinanțăriiprin PNDR a unorbunuri cum ar fi utilajeșiinstalațiitehnologice cu montajși/ saulucrări de construcțiișiinstalațiișiserviciiprinatribuireaunui contract de achiziție.</w:t>
      </w:r>
    </w:p>
    <w:p w:rsidR="006D77E4" w:rsidRPr="00D86EAF" w:rsidRDefault="006D77E4" w:rsidP="00DA005D">
      <w:pPr>
        <w:spacing w:line="276" w:lineRule="auto"/>
        <w:jc w:val="both"/>
        <w:rPr>
          <w:rFonts w:ascii="Times New Roman" w:hAnsi="Times New Roman" w:cs="Times New Roman"/>
        </w:rPr>
      </w:pPr>
      <w:r w:rsidRPr="00D86EAF">
        <w:rPr>
          <w:rFonts w:ascii="Times New Roman" w:hAnsi="Times New Roman" w:cs="Times New Roman"/>
        </w:rPr>
        <w:t xml:space="preserve">Atenţie! Pentruîncheiereacontractelor cu firmele de consultanţăputeţi consulta Modelul de Contract de PrestăriServiciiProfesionale de Specialitate, precum şiRecomandăriînvedereaîncheieriicontractelor de prestăriservicii de consultanţăşi/sauproiectare, publicate pe paginaoficială AFIR la secţiunea: InformaţiiGenerale&gt;&gt;RapoarteşiListe&gt;&gt;Listăfirme de consultanţă. Acestedocumente au un </w:t>
      </w:r>
      <w:r w:rsidR="00F4147C" w:rsidRPr="00D86EAF">
        <w:rPr>
          <w:rFonts w:ascii="Times New Roman" w:hAnsi="Times New Roman" w:cs="Times New Roman"/>
        </w:rPr>
        <w:t xml:space="preserve">character </w:t>
      </w:r>
      <w:r w:rsidRPr="00D86EAF">
        <w:rPr>
          <w:rFonts w:ascii="Times New Roman" w:hAnsi="Times New Roman" w:cs="Times New Roman"/>
        </w:rPr>
        <w:t>orientativ, părţileavândlibertatea de a include încontractul pe care îlveţisemnaclauzelecelemaipotriviteşiadaptateserviciilorvizate de respectivelecontracte.</w:t>
      </w:r>
    </w:p>
    <w:p w:rsidR="006D77E4" w:rsidRPr="00D86EAF" w:rsidRDefault="006D77E4" w:rsidP="00DA005D">
      <w:pPr>
        <w:spacing w:line="276" w:lineRule="auto"/>
        <w:jc w:val="both"/>
        <w:rPr>
          <w:rFonts w:ascii="Times New Roman" w:hAnsi="Times New Roman" w:cs="Times New Roman"/>
        </w:rPr>
      </w:pPr>
      <w:r w:rsidRPr="00D86EAF">
        <w:rPr>
          <w:rFonts w:ascii="Times New Roman" w:hAnsi="Times New Roman" w:cs="Times New Roman"/>
        </w:rPr>
        <w:t>Atentie! Solicitanții care au desfășuratlicitațiiprinprocedura „o singurăofertă” vorîncarcadosarele pe portalul on-line de achizițiidupăcesolicitantulvasemnacontractul de finanțare cu AFIR. Verificareașiavizareadosarelor de achizițiiînmediul on-line se vaefectua la nivelul OJFIR (achiziții simple) și CRFIR (achizițiicomplexe), prinintermediuldepartamentelor de specialitatenumaidupăcesolicitantulvasemnacontractul de finanțare cu AFIR.</w:t>
      </w:r>
    </w:p>
    <w:p w:rsidR="006D77E4" w:rsidRPr="00D86EAF" w:rsidRDefault="006D77E4" w:rsidP="00DA005D">
      <w:pPr>
        <w:spacing w:line="276" w:lineRule="auto"/>
        <w:jc w:val="both"/>
        <w:rPr>
          <w:rFonts w:ascii="Times New Roman" w:hAnsi="Times New Roman" w:cs="Times New Roman"/>
        </w:rPr>
      </w:pPr>
      <w:r w:rsidRPr="00D86EAF">
        <w:rPr>
          <w:rFonts w:ascii="Times New Roman" w:hAnsi="Times New Roman" w:cs="Times New Roman"/>
        </w:rPr>
        <w:lastRenderedPageBreak/>
        <w:t>Atenţie! La sesizareamotivatășisusținută cu dovezi a unuibeneficiar/ contractor cu finanțare din FEADR, cu privire la consultanții/ contractorii/ beneficiariiacestuia care nu se achită de obligațiilecontractuale, cu excepțiacazurilor de forțămajoră, AFIR/ MADR, după o verificareprealabilășiînbazaunui act administrativ de constatare, poatesăincludășisăfacăpubliceinformațiiledespreaceștiaîn Lista consultanților/ contractorilor/ beneficiarilor care nu îșirespectăobligațiilecontractuale.</w:t>
      </w:r>
    </w:p>
    <w:p w:rsidR="006D77E4" w:rsidRPr="00D86EAF" w:rsidRDefault="006D77E4" w:rsidP="00DA005D">
      <w:pPr>
        <w:spacing w:line="276" w:lineRule="auto"/>
        <w:jc w:val="both"/>
        <w:rPr>
          <w:rFonts w:ascii="Times New Roman" w:hAnsi="Times New Roman" w:cs="Times New Roman"/>
        </w:rPr>
      </w:pPr>
      <w:r w:rsidRPr="00D86EAF">
        <w:rPr>
          <w:rFonts w:ascii="Times New Roman" w:hAnsi="Times New Roman" w:cs="Times New Roman"/>
        </w:rPr>
        <w:t>Informațiiprivindconsultanții, contractoriișibeneficiariisprijinuluifinanciarneambursabil care nu îșirespectăobligațiilecontractualevorputea fi consultate pe site-ul oficial al AFIR.</w:t>
      </w:r>
    </w:p>
    <w:p w:rsidR="006D77E4" w:rsidRPr="00D86EAF" w:rsidRDefault="006D77E4" w:rsidP="00DA005D">
      <w:pPr>
        <w:spacing w:line="276" w:lineRule="auto"/>
        <w:jc w:val="both"/>
        <w:rPr>
          <w:rFonts w:ascii="Times New Roman" w:hAnsi="Times New Roman" w:cs="Times New Roman"/>
        </w:rPr>
      </w:pPr>
      <w:r w:rsidRPr="00D86EAF">
        <w:rPr>
          <w:rFonts w:ascii="Times New Roman" w:hAnsi="Times New Roman" w:cs="Times New Roman"/>
        </w:rPr>
        <w:t>În</w:t>
      </w:r>
      <w:r w:rsidR="0097785F" w:rsidRPr="00D86EAF">
        <w:rPr>
          <w:rFonts w:ascii="Times New Roman" w:hAnsi="Times New Roman" w:cs="Times New Roman"/>
        </w:rPr>
        <w:t xml:space="preserve"> contextual </w:t>
      </w:r>
      <w:r w:rsidRPr="00D86EAF">
        <w:rPr>
          <w:rFonts w:ascii="Times New Roman" w:hAnsi="Times New Roman" w:cs="Times New Roman"/>
        </w:rPr>
        <w:t xml:space="preserve">derulăriiachiziţiilor private, </w:t>
      </w:r>
      <w:r w:rsidRPr="00D86EAF">
        <w:rPr>
          <w:rFonts w:ascii="Times New Roman" w:hAnsi="Times New Roman" w:cs="Times New Roman"/>
          <w:b/>
          <w:bCs/>
        </w:rPr>
        <w:t>conflictul de interese</w:t>
      </w:r>
      <w:r w:rsidRPr="00D86EAF">
        <w:rPr>
          <w:rFonts w:ascii="Times New Roman" w:hAnsi="Times New Roman" w:cs="Times New Roman"/>
        </w:rPr>
        <w:t xml:space="preserve">se definesteprin: </w:t>
      </w:r>
    </w:p>
    <w:p w:rsidR="006D77E4" w:rsidRPr="00D86EAF" w:rsidRDefault="006D77E4" w:rsidP="00DA005D">
      <w:pPr>
        <w:spacing w:line="276" w:lineRule="auto"/>
        <w:jc w:val="both"/>
        <w:rPr>
          <w:rFonts w:ascii="Times New Roman" w:hAnsi="Times New Roman" w:cs="Times New Roman"/>
        </w:rPr>
      </w:pPr>
      <w:r w:rsidRPr="00D86EAF">
        <w:rPr>
          <w:rFonts w:ascii="Times New Roman" w:hAnsi="Times New Roman" w:cs="Times New Roman"/>
          <w:b/>
          <w:bCs/>
        </w:rPr>
        <w:t>A. Conflictul de intereseintrebeneficiar/ comisiile de evaluareșiofertanti:</w:t>
      </w:r>
    </w:p>
    <w:p w:rsidR="006D77E4" w:rsidRPr="00D86EAF" w:rsidRDefault="006D77E4" w:rsidP="00DA005D">
      <w:pPr>
        <w:spacing w:line="276" w:lineRule="auto"/>
        <w:jc w:val="both"/>
        <w:rPr>
          <w:rFonts w:ascii="Times New Roman" w:hAnsi="Times New Roman" w:cs="Times New Roman"/>
        </w:rPr>
      </w:pPr>
      <w:r w:rsidRPr="00D86EAF">
        <w:rPr>
          <w:rFonts w:ascii="Times New Roman" w:hAnsi="Times New Roman" w:cs="Times New Roman"/>
        </w:rPr>
        <w:t xml:space="preserve">Actionariatulbeneficiarului (până la proprietariifinali), reprezentantiilegali ai acestuia, membriiînstructurile de conducere ale beneficiarului (administratori, membriînconsilii de administrațieetc) șimembriicomisiilor de evaluare: </w:t>
      </w:r>
    </w:p>
    <w:p w:rsidR="006D77E4" w:rsidRPr="00D86EAF" w:rsidRDefault="006D77E4" w:rsidP="00DA005D">
      <w:pPr>
        <w:spacing w:line="276" w:lineRule="auto"/>
        <w:jc w:val="both"/>
        <w:rPr>
          <w:rFonts w:ascii="Times New Roman" w:hAnsi="Times New Roman" w:cs="Times New Roman"/>
        </w:rPr>
      </w:pPr>
      <w:r w:rsidRPr="00D86EAF">
        <w:rPr>
          <w:rFonts w:ascii="Times New Roman" w:hAnsi="Times New Roman" w:cs="Times New Roman"/>
        </w:rPr>
        <w:t xml:space="preserve">a. deținacțiuni din capitalulsubscris al unuiadintreofertanțisausubcontractanți; </w:t>
      </w:r>
    </w:p>
    <w:p w:rsidR="006D77E4" w:rsidRPr="00D86EAF" w:rsidRDefault="006D77E4" w:rsidP="00DA005D">
      <w:pPr>
        <w:spacing w:line="276" w:lineRule="auto"/>
        <w:jc w:val="both"/>
        <w:rPr>
          <w:rFonts w:ascii="Times New Roman" w:hAnsi="Times New Roman" w:cs="Times New Roman"/>
        </w:rPr>
      </w:pPr>
      <w:r w:rsidRPr="00D86EAF">
        <w:rPr>
          <w:rFonts w:ascii="Times New Roman" w:hAnsi="Times New Roman" w:cs="Times New Roman"/>
        </w:rPr>
        <w:t xml:space="preserve">b. fac parte din structurile de conducere (reprezentanțilegali, administratori, membri ai consiliilor de administratie etc.) sau de supervizare ale unuiadintreofertantisausubcontractanti; </w:t>
      </w:r>
    </w:p>
    <w:p w:rsidR="006D77E4" w:rsidRPr="00D86EAF" w:rsidRDefault="006D77E4" w:rsidP="00DA005D">
      <w:pPr>
        <w:spacing w:line="276" w:lineRule="auto"/>
        <w:jc w:val="both"/>
        <w:rPr>
          <w:rFonts w:ascii="Times New Roman" w:hAnsi="Times New Roman" w:cs="Times New Roman"/>
        </w:rPr>
      </w:pPr>
      <w:r w:rsidRPr="00D86EAF">
        <w:rPr>
          <w:rFonts w:ascii="Times New Roman" w:hAnsi="Times New Roman" w:cs="Times New Roman"/>
        </w:rPr>
        <w:t xml:space="preserve">c. sunt înrelație de rudeniepână la gradul II sauafin cu </w:t>
      </w:r>
      <w:r w:rsidR="00112DFC" w:rsidRPr="00D86EAF">
        <w:rPr>
          <w:rFonts w:ascii="Times New Roman" w:hAnsi="Times New Roman" w:cs="Times New Roman"/>
        </w:rPr>
        <w:t xml:space="preserve">personae </w:t>
      </w:r>
      <w:r w:rsidRPr="00D86EAF">
        <w:rPr>
          <w:rFonts w:ascii="Times New Roman" w:hAnsi="Times New Roman" w:cs="Times New Roman"/>
        </w:rPr>
        <w:t xml:space="preserve">aflateînsituațiile de mai sus. </w:t>
      </w:r>
    </w:p>
    <w:p w:rsidR="006D77E4" w:rsidRPr="00D86EAF" w:rsidRDefault="006D77E4" w:rsidP="00DA005D">
      <w:pPr>
        <w:pStyle w:val="Default"/>
        <w:spacing w:line="276" w:lineRule="auto"/>
        <w:jc w:val="both"/>
        <w:rPr>
          <w:rFonts w:ascii="Times New Roman" w:hAnsi="Times New Roman" w:cs="Times New Roman"/>
        </w:rPr>
      </w:pPr>
    </w:p>
    <w:p w:rsidR="006D77E4" w:rsidRPr="00D86EAF" w:rsidRDefault="006D77E4" w:rsidP="00DA005D">
      <w:pPr>
        <w:pStyle w:val="Default"/>
        <w:spacing w:line="276" w:lineRule="auto"/>
        <w:jc w:val="both"/>
        <w:rPr>
          <w:rFonts w:ascii="Times New Roman" w:hAnsi="Times New Roman" w:cs="Times New Roman"/>
          <w:b/>
          <w:bCs/>
        </w:rPr>
      </w:pPr>
      <w:r w:rsidRPr="00D86EAF">
        <w:rPr>
          <w:rFonts w:ascii="Times New Roman" w:hAnsi="Times New Roman" w:cs="Times New Roman"/>
          <w:b/>
          <w:bCs/>
        </w:rPr>
        <w:t xml:space="preserve">B. Conflictul de intereseintreofertanti: </w:t>
      </w:r>
    </w:p>
    <w:p w:rsidR="006D77E4" w:rsidRPr="00D86EAF" w:rsidRDefault="006D77E4" w:rsidP="00DA005D">
      <w:pPr>
        <w:pStyle w:val="Default"/>
        <w:spacing w:line="276" w:lineRule="auto"/>
        <w:jc w:val="both"/>
        <w:rPr>
          <w:rFonts w:ascii="Times New Roman" w:hAnsi="Times New Roman" w:cs="Times New Roman"/>
        </w:rPr>
      </w:pPr>
      <w:r w:rsidRPr="00D86EAF">
        <w:rPr>
          <w:rFonts w:ascii="Times New Roman" w:hAnsi="Times New Roman" w:cs="Times New Roman"/>
        </w:rPr>
        <w:t>Acționariatuluiofertanților (până la proprietariifinali), reprezentanțiilegali, membriiînstructurile de conducere ale beneficiarului (consilii de administrațieetc):</w:t>
      </w:r>
    </w:p>
    <w:p w:rsidR="006D77E4" w:rsidRPr="00D86EAF" w:rsidRDefault="006D77E4" w:rsidP="00DA005D">
      <w:pPr>
        <w:pStyle w:val="Default"/>
        <w:spacing w:line="276" w:lineRule="auto"/>
        <w:jc w:val="both"/>
        <w:rPr>
          <w:rFonts w:ascii="Times New Roman" w:hAnsi="Times New Roman" w:cs="Times New Roman"/>
        </w:rPr>
      </w:pPr>
      <w:r w:rsidRPr="00D86EAF">
        <w:rPr>
          <w:rFonts w:ascii="Times New Roman" w:hAnsi="Times New Roman" w:cs="Times New Roman"/>
        </w:rPr>
        <w:t>a. Deținpachetulmajoritar de acțiuni la celelaltefirmeparticipantepentruaceeașiachiziție(OUG 66/2011);</w:t>
      </w:r>
    </w:p>
    <w:p w:rsidR="006D77E4" w:rsidRPr="00D86EAF" w:rsidRDefault="006D77E4" w:rsidP="00DA005D">
      <w:pPr>
        <w:pStyle w:val="Default"/>
        <w:spacing w:line="276" w:lineRule="auto"/>
        <w:jc w:val="both"/>
        <w:rPr>
          <w:rFonts w:ascii="Times New Roman" w:hAnsi="Times New Roman" w:cs="Times New Roman"/>
        </w:rPr>
      </w:pPr>
      <w:r w:rsidRPr="00D86EAF">
        <w:rPr>
          <w:rFonts w:ascii="Times New Roman" w:hAnsi="Times New Roman" w:cs="Times New Roman"/>
        </w:rPr>
        <w:t>b. Fac parte din structurile de conducere (reprezentanțilegali, administratori, membri ai consiliilor de administratieetc) sau de supervizare ale unui alt ofertantsausubcontractant;</w:t>
      </w:r>
    </w:p>
    <w:p w:rsidR="006D77E4" w:rsidRPr="00D86EAF" w:rsidRDefault="006D77E4" w:rsidP="00DA005D">
      <w:pPr>
        <w:pStyle w:val="Default"/>
        <w:spacing w:line="276" w:lineRule="auto"/>
        <w:jc w:val="both"/>
        <w:rPr>
          <w:rFonts w:ascii="Times New Roman" w:hAnsi="Times New Roman" w:cs="Times New Roman"/>
        </w:rPr>
      </w:pPr>
      <w:r w:rsidRPr="00D86EAF">
        <w:rPr>
          <w:rFonts w:ascii="Times New Roman" w:hAnsi="Times New Roman" w:cs="Times New Roman"/>
        </w:rPr>
        <w:t xml:space="preserve">c. Sunt înrelație de rudeniepână la gradul II sauafin cu </w:t>
      </w:r>
      <w:r w:rsidR="00112DFC" w:rsidRPr="00D86EAF">
        <w:rPr>
          <w:rFonts w:ascii="Times New Roman" w:hAnsi="Times New Roman" w:cs="Times New Roman"/>
        </w:rPr>
        <w:t xml:space="preserve">personae </w:t>
      </w:r>
      <w:r w:rsidRPr="00D86EAF">
        <w:rPr>
          <w:rFonts w:ascii="Times New Roman" w:hAnsi="Times New Roman" w:cs="Times New Roman"/>
        </w:rPr>
        <w:t>aflateînsituațiile de mai sus.</w:t>
      </w:r>
    </w:p>
    <w:p w:rsidR="006D77E4" w:rsidRPr="00D86EAF" w:rsidRDefault="006D77E4" w:rsidP="00DA005D">
      <w:pPr>
        <w:pStyle w:val="Default"/>
        <w:spacing w:line="276" w:lineRule="auto"/>
        <w:jc w:val="both"/>
        <w:rPr>
          <w:rFonts w:ascii="Times New Roman" w:hAnsi="Times New Roman" w:cs="Times New Roman"/>
        </w:rPr>
      </w:pPr>
      <w:r w:rsidRPr="00D86EAF">
        <w:rPr>
          <w:rFonts w:ascii="Times New Roman" w:hAnsi="Times New Roman" w:cs="Times New Roman"/>
        </w:rPr>
        <w:t>Nerespectarea de cătrebeneficiarii FEADR a Instrucţiunilorprivindachiziţiile private -anexă la contractul de finanţareatrageneeligibilitateacheltuieliloraferenteachiziţiei de servicii, lucrărisaubunuri.</w:t>
      </w:r>
    </w:p>
    <w:p w:rsidR="006D77E4" w:rsidRPr="00D86EAF" w:rsidRDefault="006D77E4" w:rsidP="00DA005D">
      <w:pPr>
        <w:pStyle w:val="Default"/>
        <w:spacing w:line="276" w:lineRule="auto"/>
        <w:jc w:val="both"/>
        <w:rPr>
          <w:rFonts w:ascii="Times New Roman" w:hAnsi="Times New Roman" w:cs="Times New Roman"/>
        </w:rPr>
      </w:pPr>
      <w:r w:rsidRPr="00D86EAF">
        <w:rPr>
          <w:rFonts w:ascii="Times New Roman" w:hAnsi="Times New Roman" w:cs="Times New Roman"/>
        </w:rPr>
        <w:t>Pe parcursulderulăriiprocedurilor de achiziţii, la adoptareaoricăreidecizii, trebuieavuteînvedereurmătoarele principii:</w:t>
      </w:r>
    </w:p>
    <w:p w:rsidR="000203E4" w:rsidRPr="00D86EAF" w:rsidRDefault="000203E4" w:rsidP="00DA005D">
      <w:pPr>
        <w:pStyle w:val="Default"/>
        <w:spacing w:line="276" w:lineRule="auto"/>
        <w:jc w:val="both"/>
        <w:rPr>
          <w:rFonts w:ascii="Times New Roman" w:hAnsi="Times New Roman" w:cs="Times New Roman"/>
        </w:rPr>
      </w:pPr>
    </w:p>
    <w:p w:rsidR="006D77E4" w:rsidRPr="00D86EAF" w:rsidRDefault="00112DFC" w:rsidP="00DA005D">
      <w:pPr>
        <w:pStyle w:val="Default"/>
        <w:spacing w:line="276" w:lineRule="auto"/>
        <w:jc w:val="both"/>
        <w:rPr>
          <w:rFonts w:ascii="Times New Roman" w:hAnsi="Times New Roman" w:cs="Times New Roman"/>
        </w:rPr>
      </w:pPr>
      <w:r w:rsidRPr="00D86EAF">
        <w:rPr>
          <w:rFonts w:ascii="Times New Roman" w:hAnsi="Times New Roman" w:cs="Times New Roman"/>
        </w:rPr>
        <w:t>a.</w:t>
      </w:r>
      <w:r w:rsidR="006D77E4" w:rsidRPr="00D86EAF">
        <w:rPr>
          <w:rFonts w:ascii="Times New Roman" w:hAnsi="Times New Roman" w:cs="Times New Roman"/>
        </w:rPr>
        <w:t>Nediscriminarea;</w:t>
      </w:r>
    </w:p>
    <w:p w:rsidR="006D77E4" w:rsidRPr="00D86EAF" w:rsidRDefault="006D77E4" w:rsidP="00DA005D">
      <w:pPr>
        <w:pStyle w:val="Default"/>
        <w:spacing w:line="276" w:lineRule="auto"/>
        <w:jc w:val="both"/>
        <w:rPr>
          <w:rFonts w:ascii="Times New Roman" w:hAnsi="Times New Roman" w:cs="Times New Roman"/>
        </w:rPr>
      </w:pPr>
      <w:r w:rsidRPr="00D86EAF">
        <w:rPr>
          <w:rFonts w:ascii="Times New Roman" w:hAnsi="Times New Roman" w:cs="Times New Roman"/>
        </w:rPr>
        <w:t>b</w:t>
      </w:r>
      <w:r w:rsidR="00112DFC" w:rsidRPr="00D86EAF">
        <w:rPr>
          <w:rFonts w:ascii="Times New Roman" w:hAnsi="Times New Roman" w:cs="Times New Roman"/>
        </w:rPr>
        <w:t>.</w:t>
      </w:r>
      <w:r w:rsidRPr="00D86EAF">
        <w:rPr>
          <w:rFonts w:ascii="Times New Roman" w:hAnsi="Times New Roman" w:cs="Times New Roman"/>
        </w:rPr>
        <w:t>Tratamentulegal;</w:t>
      </w:r>
    </w:p>
    <w:p w:rsidR="006D77E4" w:rsidRPr="00D86EAF" w:rsidRDefault="006D77E4" w:rsidP="00DA005D">
      <w:pPr>
        <w:pStyle w:val="Default"/>
        <w:spacing w:line="276" w:lineRule="auto"/>
        <w:jc w:val="both"/>
        <w:rPr>
          <w:rFonts w:ascii="Times New Roman" w:hAnsi="Times New Roman" w:cs="Times New Roman"/>
        </w:rPr>
      </w:pPr>
      <w:r w:rsidRPr="00D86EAF">
        <w:rPr>
          <w:rFonts w:ascii="Times New Roman" w:hAnsi="Times New Roman" w:cs="Times New Roman"/>
        </w:rPr>
        <w:t>c</w:t>
      </w:r>
      <w:r w:rsidR="00112DFC" w:rsidRPr="00D86EAF">
        <w:rPr>
          <w:rFonts w:ascii="Times New Roman" w:hAnsi="Times New Roman" w:cs="Times New Roman"/>
        </w:rPr>
        <w:t>.</w:t>
      </w:r>
      <w:r w:rsidRPr="00D86EAF">
        <w:rPr>
          <w:rFonts w:ascii="Times New Roman" w:hAnsi="Times New Roman" w:cs="Times New Roman"/>
        </w:rPr>
        <w:t xml:space="preserve"> Recunoaştereareciprocă;</w:t>
      </w:r>
    </w:p>
    <w:p w:rsidR="006D77E4" w:rsidRPr="00D86EAF" w:rsidRDefault="006D77E4" w:rsidP="00DA005D">
      <w:pPr>
        <w:pStyle w:val="Default"/>
        <w:spacing w:line="276" w:lineRule="auto"/>
        <w:jc w:val="both"/>
        <w:rPr>
          <w:rFonts w:ascii="Times New Roman" w:hAnsi="Times New Roman" w:cs="Times New Roman"/>
        </w:rPr>
      </w:pPr>
      <w:r w:rsidRPr="00D86EAF">
        <w:rPr>
          <w:rFonts w:ascii="Times New Roman" w:hAnsi="Times New Roman" w:cs="Times New Roman"/>
        </w:rPr>
        <w:t>d</w:t>
      </w:r>
      <w:r w:rsidR="00112DFC" w:rsidRPr="00D86EAF">
        <w:rPr>
          <w:rFonts w:ascii="Times New Roman" w:hAnsi="Times New Roman" w:cs="Times New Roman"/>
        </w:rPr>
        <w:t>.</w:t>
      </w:r>
      <w:r w:rsidRPr="00D86EAF">
        <w:rPr>
          <w:rFonts w:ascii="Times New Roman" w:hAnsi="Times New Roman" w:cs="Times New Roman"/>
        </w:rPr>
        <w:t>Transparenţa;</w:t>
      </w:r>
    </w:p>
    <w:p w:rsidR="006D77E4" w:rsidRPr="00D86EAF" w:rsidRDefault="006D77E4" w:rsidP="00DA005D">
      <w:pPr>
        <w:pStyle w:val="Default"/>
        <w:spacing w:line="276" w:lineRule="auto"/>
        <w:jc w:val="both"/>
        <w:rPr>
          <w:rFonts w:ascii="Times New Roman" w:hAnsi="Times New Roman" w:cs="Times New Roman"/>
        </w:rPr>
      </w:pPr>
      <w:r w:rsidRPr="00D86EAF">
        <w:rPr>
          <w:rFonts w:ascii="Times New Roman" w:hAnsi="Times New Roman" w:cs="Times New Roman"/>
        </w:rPr>
        <w:t>e</w:t>
      </w:r>
      <w:r w:rsidR="00112DFC" w:rsidRPr="00D86EAF">
        <w:rPr>
          <w:rFonts w:ascii="Times New Roman" w:hAnsi="Times New Roman" w:cs="Times New Roman"/>
        </w:rPr>
        <w:t xml:space="preserve">. </w:t>
      </w:r>
      <w:r w:rsidRPr="00D86EAF">
        <w:rPr>
          <w:rFonts w:ascii="Times New Roman" w:hAnsi="Times New Roman" w:cs="Times New Roman"/>
        </w:rPr>
        <w:t>Proporţionalitatea;</w:t>
      </w:r>
    </w:p>
    <w:p w:rsidR="006D77E4" w:rsidRPr="00D86EAF" w:rsidRDefault="006D77E4" w:rsidP="00DA005D">
      <w:pPr>
        <w:pStyle w:val="Default"/>
        <w:spacing w:line="276" w:lineRule="auto"/>
        <w:jc w:val="both"/>
        <w:rPr>
          <w:rFonts w:ascii="Times New Roman" w:hAnsi="Times New Roman" w:cs="Times New Roman"/>
        </w:rPr>
      </w:pPr>
      <w:r w:rsidRPr="00D86EAF">
        <w:rPr>
          <w:rFonts w:ascii="Times New Roman" w:hAnsi="Times New Roman" w:cs="Times New Roman"/>
        </w:rPr>
        <w:t>f</w:t>
      </w:r>
      <w:r w:rsidR="00881803" w:rsidRPr="00D86EAF">
        <w:rPr>
          <w:rFonts w:ascii="Times New Roman" w:hAnsi="Times New Roman" w:cs="Times New Roman"/>
        </w:rPr>
        <w:t>.</w:t>
      </w:r>
      <w:r w:rsidRPr="00D86EAF">
        <w:rPr>
          <w:rFonts w:ascii="Times New Roman" w:hAnsi="Times New Roman" w:cs="Times New Roman"/>
        </w:rPr>
        <w:t xml:space="preserve"> Eficienţautilizăriifondurilor;</w:t>
      </w:r>
    </w:p>
    <w:p w:rsidR="006D77E4" w:rsidRPr="00D86EAF" w:rsidRDefault="006D77E4" w:rsidP="00DA005D">
      <w:pPr>
        <w:pStyle w:val="Default"/>
        <w:spacing w:line="276" w:lineRule="auto"/>
        <w:jc w:val="both"/>
        <w:rPr>
          <w:rFonts w:ascii="Times New Roman" w:hAnsi="Times New Roman" w:cs="Times New Roman"/>
        </w:rPr>
      </w:pPr>
      <w:r w:rsidRPr="00D86EAF">
        <w:rPr>
          <w:rFonts w:ascii="Times New Roman" w:hAnsi="Times New Roman" w:cs="Times New Roman"/>
        </w:rPr>
        <w:t>g</w:t>
      </w:r>
      <w:r w:rsidR="00881803" w:rsidRPr="00D86EAF">
        <w:rPr>
          <w:rFonts w:ascii="Times New Roman" w:hAnsi="Times New Roman" w:cs="Times New Roman"/>
        </w:rPr>
        <w:t xml:space="preserve">. </w:t>
      </w:r>
      <w:r w:rsidRPr="00D86EAF">
        <w:rPr>
          <w:rFonts w:ascii="Times New Roman" w:hAnsi="Times New Roman" w:cs="Times New Roman"/>
        </w:rPr>
        <w:t>Asumarearăspunderii.</w:t>
      </w:r>
    </w:p>
    <w:p w:rsidR="000203E4" w:rsidRPr="00D86EAF" w:rsidRDefault="000203E4" w:rsidP="00DA005D">
      <w:pPr>
        <w:pStyle w:val="Default"/>
        <w:spacing w:line="276" w:lineRule="auto"/>
        <w:jc w:val="both"/>
        <w:rPr>
          <w:rFonts w:ascii="Times New Roman" w:hAnsi="Times New Roman" w:cs="Times New Roman"/>
        </w:rPr>
      </w:pPr>
    </w:p>
    <w:p w:rsidR="006D77E4" w:rsidRPr="00D86EAF" w:rsidRDefault="006D77E4" w:rsidP="00DA005D">
      <w:pPr>
        <w:pStyle w:val="Default"/>
        <w:spacing w:line="276" w:lineRule="auto"/>
        <w:jc w:val="both"/>
        <w:rPr>
          <w:rFonts w:ascii="Times New Roman" w:hAnsi="Times New Roman" w:cs="Times New Roman"/>
        </w:rPr>
      </w:pPr>
      <w:r w:rsidRPr="00D86EAF">
        <w:rPr>
          <w:rFonts w:ascii="Times New Roman" w:hAnsi="Times New Roman" w:cs="Times New Roman"/>
          <w:b/>
        </w:rPr>
        <w:t>Atenţie!</w:t>
      </w:r>
      <w:r w:rsidRPr="00D86EAF">
        <w:rPr>
          <w:rFonts w:ascii="Times New Roman" w:hAnsi="Times New Roman" w:cs="Times New Roman"/>
        </w:rPr>
        <w:t>Solicitanţii care vorderulaprocedura de achiziţiiservicii, cu o valoaremai mare de 15.000 euro, înainte de semnareacontractului de finanţare cu AFIR, vorrespectaprevederileprocedurii de achiziţiiservicii din Manualului de achiziţiipostat pe pagina de internet AFIR.</w:t>
      </w:r>
    </w:p>
    <w:p w:rsidR="006D77E4" w:rsidRPr="00D86EAF" w:rsidRDefault="006D77E4" w:rsidP="00DA005D">
      <w:pPr>
        <w:pStyle w:val="Default"/>
        <w:spacing w:line="276" w:lineRule="auto"/>
        <w:jc w:val="both"/>
        <w:rPr>
          <w:rFonts w:ascii="Times New Roman" w:hAnsi="Times New Roman" w:cs="Times New Roman"/>
        </w:rPr>
      </w:pPr>
      <w:r w:rsidRPr="00D86EAF">
        <w:rPr>
          <w:rFonts w:ascii="Times New Roman" w:hAnsi="Times New Roman" w:cs="Times New Roman"/>
          <w:b/>
        </w:rPr>
        <w:lastRenderedPageBreak/>
        <w:t>Atenţie!</w:t>
      </w:r>
      <w:r w:rsidRPr="00D86EAF">
        <w:rPr>
          <w:rFonts w:ascii="Times New Roman" w:hAnsi="Times New Roman" w:cs="Times New Roman"/>
        </w:rPr>
        <w:t>Procedurile de achizitii se vordesfasuraprintr-un singurcont de utilizator pe platforma online de achizitii a AFIR.</w:t>
      </w:r>
    </w:p>
    <w:p w:rsidR="006D77E4" w:rsidRPr="00D86EAF" w:rsidRDefault="006D77E4" w:rsidP="00DA005D">
      <w:pPr>
        <w:pStyle w:val="Default"/>
        <w:spacing w:line="276" w:lineRule="auto"/>
        <w:jc w:val="both"/>
        <w:rPr>
          <w:rFonts w:ascii="Times New Roman" w:hAnsi="Times New Roman" w:cs="Times New Roman"/>
        </w:rPr>
      </w:pPr>
      <w:r w:rsidRPr="00D86EAF">
        <w:rPr>
          <w:rFonts w:ascii="Times New Roman" w:hAnsi="Times New Roman" w:cs="Times New Roman"/>
        </w:rPr>
        <w:t>Astfel, in momentul in care beneficiarulproiectuluidorestesadesfasoareprocedura de achizitii-selectie de oferte, se vornotificaposibiliiofertantiprindocumentatia de atribuire cu privire la cine a depusinvitatia de participare (beneficiarulsaupartenerul).</w:t>
      </w:r>
    </w:p>
    <w:p w:rsidR="006D77E4" w:rsidRPr="00D86EAF" w:rsidRDefault="006D77E4" w:rsidP="00DA005D">
      <w:pPr>
        <w:pStyle w:val="Default"/>
        <w:spacing w:line="276" w:lineRule="auto"/>
        <w:jc w:val="both"/>
        <w:rPr>
          <w:rFonts w:ascii="Times New Roman" w:hAnsi="Times New Roman" w:cs="Times New Roman"/>
        </w:rPr>
      </w:pPr>
      <w:r w:rsidRPr="00D86EAF">
        <w:rPr>
          <w:rFonts w:ascii="Times New Roman" w:hAnsi="Times New Roman" w:cs="Times New Roman"/>
        </w:rPr>
        <w:t>De asemenea, in cazulprocedurii de achizitii – o singuraoferta, dosarele de achizitii se vordepune tot de pe acelasi cont.</w:t>
      </w:r>
    </w:p>
    <w:p w:rsidR="006D77E4" w:rsidRPr="00D86EAF" w:rsidRDefault="006D77E4" w:rsidP="00DA005D">
      <w:pPr>
        <w:spacing w:line="276" w:lineRule="auto"/>
        <w:jc w:val="both"/>
        <w:rPr>
          <w:rFonts w:ascii="Times New Roman" w:hAnsi="Times New Roman" w:cs="Times New Roman"/>
        </w:rPr>
      </w:pPr>
    </w:p>
    <w:p w:rsidR="006D77E4" w:rsidRPr="00D86EAF" w:rsidRDefault="006D77E4" w:rsidP="00DA005D">
      <w:pPr>
        <w:spacing w:line="276" w:lineRule="auto"/>
        <w:jc w:val="both"/>
        <w:rPr>
          <w:rFonts w:ascii="Times New Roman" w:hAnsi="Times New Roman" w:cs="Times New Roman"/>
        </w:rPr>
      </w:pPr>
    </w:p>
    <w:p w:rsidR="00762F3F" w:rsidRPr="00D86EAF" w:rsidRDefault="00E062EF" w:rsidP="00DA005D">
      <w:pPr>
        <w:pStyle w:val="Heading1"/>
        <w:spacing w:line="276" w:lineRule="auto"/>
        <w:rPr>
          <w:rFonts w:ascii="Times New Roman" w:hAnsi="Times New Roman"/>
        </w:rPr>
      </w:pPr>
      <w:r w:rsidRPr="00D86EAF">
        <w:rPr>
          <w:rStyle w:val="FontStyle75"/>
          <w:rFonts w:ascii="Times New Roman" w:hAnsi="Times New Roman" w:cs="Times New Roman"/>
          <w:sz w:val="24"/>
          <w:szCs w:val="24"/>
        </w:rPr>
        <w:t>13.</w:t>
      </w:r>
      <w:r w:rsidR="005C72E0" w:rsidRPr="00D86EAF">
        <w:rPr>
          <w:rFonts w:ascii="Times New Roman" w:hAnsi="Times New Roman"/>
          <w:bCs/>
          <w:lang w:val="en-US"/>
        </w:rPr>
        <w:t>Termenelimitasiconditiipentrudepunereacererilor de plata</w:t>
      </w:r>
      <w:bookmarkEnd w:id="22"/>
    </w:p>
    <w:p w:rsidR="006D77E4" w:rsidRPr="00D86EAF" w:rsidRDefault="006D77E4" w:rsidP="00DA005D">
      <w:pPr>
        <w:pStyle w:val="Style52"/>
        <w:widowControl/>
        <w:spacing w:line="276" w:lineRule="auto"/>
        <w:ind w:firstLine="701"/>
        <w:rPr>
          <w:rStyle w:val="FontStyle75"/>
          <w:rFonts w:ascii="Times New Roman" w:hAnsi="Times New Roman" w:cs="Times New Roman"/>
          <w:sz w:val="24"/>
          <w:szCs w:val="24"/>
          <w:lang w:val="ro-RO" w:eastAsia="ro-RO"/>
        </w:rPr>
      </w:pPr>
    </w:p>
    <w:p w:rsidR="006D77E4" w:rsidRPr="00D86EAF" w:rsidRDefault="006D77E4" w:rsidP="00DA005D">
      <w:pPr>
        <w:pStyle w:val="Default"/>
        <w:spacing w:line="276" w:lineRule="auto"/>
        <w:jc w:val="both"/>
        <w:rPr>
          <w:rFonts w:ascii="Times New Roman" w:hAnsi="Times New Roman" w:cs="Times New Roman"/>
        </w:rPr>
      </w:pPr>
      <w:r w:rsidRPr="00D86EAF">
        <w:rPr>
          <w:rFonts w:ascii="Times New Roman" w:hAnsi="Times New Roman" w:cs="Times New Roman"/>
        </w:rPr>
        <w:t xml:space="preserve">Beneficiarul (liderul de proiect) vadepune la OJFIR/CRFIR </w:t>
      </w:r>
      <w:r w:rsidRPr="00D86EAF">
        <w:rPr>
          <w:rFonts w:ascii="Times New Roman" w:hAnsi="Times New Roman" w:cs="Times New Roman"/>
          <w:i/>
          <w:iCs/>
        </w:rPr>
        <w:t xml:space="preserve">Declaraţia de esalonare a depuneriiDosarelorCererilor de Plata </w:t>
      </w:r>
      <w:r w:rsidRPr="00D86EAF">
        <w:rPr>
          <w:rFonts w:ascii="Times New Roman" w:hAnsi="Times New Roman" w:cs="Times New Roman"/>
        </w:rPr>
        <w:t xml:space="preserve">AP 0.1 in maxim 30 de zile de la avizareaprimuluidosar de achiziţii. </w:t>
      </w:r>
    </w:p>
    <w:p w:rsidR="006D77E4" w:rsidRPr="00D86EAF" w:rsidRDefault="006D77E4" w:rsidP="00DA005D">
      <w:pPr>
        <w:pStyle w:val="Style52"/>
        <w:widowControl/>
        <w:spacing w:line="276" w:lineRule="auto"/>
        <w:ind w:firstLine="701"/>
        <w:rPr>
          <w:rFonts w:ascii="Times New Roman" w:hAnsi="Times New Roman"/>
        </w:rPr>
      </w:pPr>
      <w:r w:rsidRPr="00D86EAF">
        <w:rPr>
          <w:rFonts w:ascii="Times New Roman" w:hAnsi="Times New Roman"/>
        </w:rPr>
        <w:t>Încazulîn care beneficiarul nu depuneDeclaratia de esalonare (inițială) întermenulprevazut, aceasta se vadepuneceltarziu o dată cu prima transa a Dosaruluicererii de plată.</w:t>
      </w:r>
    </w:p>
    <w:p w:rsidR="006D77E4" w:rsidRPr="00D86EAF" w:rsidRDefault="006D77E4" w:rsidP="00DA005D">
      <w:pPr>
        <w:pStyle w:val="Style52"/>
        <w:widowControl/>
        <w:spacing w:before="120" w:line="276" w:lineRule="auto"/>
        <w:rPr>
          <w:rStyle w:val="FontStyle75"/>
          <w:rFonts w:ascii="Times New Roman" w:hAnsi="Times New Roman" w:cs="Times New Roman"/>
          <w:sz w:val="24"/>
          <w:szCs w:val="24"/>
          <w:lang w:val="ro-RO" w:eastAsia="ro-RO"/>
        </w:rPr>
      </w:pPr>
      <w:r w:rsidRPr="00D86EAF">
        <w:rPr>
          <w:rStyle w:val="FontStyle75"/>
          <w:rFonts w:ascii="Times New Roman" w:hAnsi="Times New Roman" w:cs="Times New Roman"/>
          <w:sz w:val="24"/>
          <w:szCs w:val="24"/>
          <w:lang w:val="ro-RO" w:eastAsia="ro-RO"/>
        </w:rPr>
        <w:t xml:space="preserve">Dosarul Cererii de Plată se depune de beneficiar (liderul de proiect) la GAL în două exemplare pe suport de hârtie, la care ataşează pe suport magnetic documentele întocmite de beneficiar. Dosarul Cererii de Plată trebuie să cuprindă documentele justificative prevăzute în INSTRUCŢIUNILE DE PLATĂ (vezi Anexa V la Contractul de finanţare) pe pagina de internet a AFIR </w:t>
      </w:r>
      <w:hyperlink r:id="rId25" w:history="1">
        <w:r w:rsidRPr="00D86EAF">
          <w:rPr>
            <w:rStyle w:val="Hyperlink"/>
            <w:rFonts w:ascii="Times New Roman" w:hAnsi="Times New Roman"/>
            <w:lang w:val="ro-RO" w:eastAsia="ro-RO"/>
          </w:rPr>
          <w:t>www.afir.info</w:t>
        </w:r>
      </w:hyperlink>
      <w:r w:rsidRPr="00D86EAF">
        <w:rPr>
          <w:rStyle w:val="FontStyle75"/>
          <w:rFonts w:ascii="Times New Roman" w:hAnsi="Times New Roman" w:cs="Times New Roman"/>
          <w:sz w:val="24"/>
          <w:szCs w:val="24"/>
          <w:lang w:val="ro-RO" w:eastAsia="ro-RO"/>
        </w:rPr>
        <w:t>. După verificarea de către GAL, beneficiarul depune documentaţia însoţită de Fişa de verificare a conformităţii DCP emisă de către GAL, la structurile teritoriale ale AFIR (OJFIR).</w:t>
      </w:r>
    </w:p>
    <w:p w:rsidR="006D77E4" w:rsidRPr="00D86EAF" w:rsidRDefault="006D77E4" w:rsidP="00DA005D">
      <w:pPr>
        <w:pStyle w:val="Style52"/>
        <w:widowControl/>
        <w:spacing w:line="276" w:lineRule="auto"/>
        <w:ind w:firstLine="701"/>
        <w:rPr>
          <w:rStyle w:val="FontStyle75"/>
          <w:rFonts w:ascii="Times New Roman" w:hAnsi="Times New Roman" w:cs="Times New Roman"/>
          <w:sz w:val="24"/>
          <w:szCs w:val="24"/>
          <w:lang w:val="ro-RO" w:eastAsia="ro-RO"/>
        </w:rPr>
      </w:pPr>
      <w:r w:rsidRPr="00D86EAF">
        <w:rPr>
          <w:rStyle w:val="FontStyle75"/>
          <w:rFonts w:ascii="Times New Roman" w:hAnsi="Times New Roman" w:cs="Times New Roman"/>
          <w:sz w:val="24"/>
          <w:szCs w:val="24"/>
          <w:lang w:val="ro-RO" w:eastAsia="ro-RO"/>
        </w:rPr>
        <w:t>În etapa de autorizare a plăţilor, toate cererile de plată trebuie să fie depuse la GAL pentru efectuarea conformităţii, iar ulterior, la dosarul cererii de plată GAL va ataşa şi fişa de verificare a conformităţii emisă de GAL.</w:t>
      </w:r>
    </w:p>
    <w:p w:rsidR="006D77E4" w:rsidRPr="00D86EAF" w:rsidRDefault="006D77E4" w:rsidP="00DA005D">
      <w:pPr>
        <w:pStyle w:val="Style52"/>
        <w:widowControl/>
        <w:spacing w:before="120" w:line="276" w:lineRule="auto"/>
        <w:ind w:firstLine="0"/>
        <w:rPr>
          <w:rStyle w:val="FontStyle75"/>
          <w:rFonts w:ascii="Times New Roman" w:hAnsi="Times New Roman" w:cs="Times New Roman"/>
          <w:sz w:val="24"/>
          <w:szCs w:val="24"/>
          <w:lang w:val="ro-RO" w:eastAsia="ro-RO"/>
        </w:rPr>
      </w:pPr>
      <w:r w:rsidRPr="00D86EAF">
        <w:rPr>
          <w:rStyle w:val="FontStyle75"/>
          <w:rFonts w:ascii="Times New Roman" w:hAnsi="Times New Roman" w:cs="Times New Roman"/>
          <w:sz w:val="24"/>
          <w:szCs w:val="24"/>
          <w:lang w:val="ro-RO" w:eastAsia="ro-RO"/>
        </w:rPr>
        <w:t>În cazul în care cererea de plată este declarată „neconformă" de două ori de către GAL, beneficiarul are dreptul de a depune contestaţie. În acest caz, contestaţia va fi analizată de către alţi doi experţi din cadrul GAL decât cei care au verificat iniţial conformitatea dosarului cerere de plată. Dacă în urma analizării contestaţiei, viza GAL-ului rămâne „neconform", atunci beneficiarul poate adresa contestaţia către AFIR. Depunerea contestaţiei se va realiza la structura teritorială a AFIR (OJFIR) responsabilă de derularea contractului de finanţare.</w:t>
      </w:r>
    </w:p>
    <w:p w:rsidR="006D77E4" w:rsidRPr="00D86EAF" w:rsidRDefault="006D77E4" w:rsidP="00DA005D">
      <w:pPr>
        <w:pStyle w:val="Style52"/>
        <w:widowControl/>
        <w:spacing w:before="120" w:line="276" w:lineRule="auto"/>
        <w:ind w:firstLine="710"/>
        <w:rPr>
          <w:rStyle w:val="FontStyle75"/>
          <w:rFonts w:ascii="Times New Roman" w:hAnsi="Times New Roman" w:cs="Times New Roman"/>
          <w:sz w:val="24"/>
          <w:szCs w:val="24"/>
          <w:lang w:val="ro-RO" w:eastAsia="ro-RO"/>
        </w:rPr>
      </w:pPr>
      <w:r w:rsidRPr="00D86EAF">
        <w:rPr>
          <w:rStyle w:val="FontStyle75"/>
          <w:rFonts w:ascii="Times New Roman" w:hAnsi="Times New Roman" w:cs="Times New Roman"/>
          <w:sz w:val="24"/>
          <w:szCs w:val="24"/>
          <w:lang w:val="ro-RO" w:eastAsia="ro-RO"/>
        </w:rPr>
        <w:t>GAL se va asigura de faptul că verificarea conformităţii dosarelor de plată la nivelul GAL, inclusiv depunerea contestaţiilor şi soluţionarea acestora (dacă este cazul) respectă încadrarea în termenul maxim de depunere a dosarului de plată la AFIR.</w:t>
      </w:r>
    </w:p>
    <w:p w:rsidR="006D77E4" w:rsidRPr="00D86EAF" w:rsidRDefault="006D77E4" w:rsidP="00DA005D">
      <w:pPr>
        <w:pStyle w:val="Style52"/>
        <w:spacing w:line="276" w:lineRule="auto"/>
        <w:ind w:firstLine="701"/>
        <w:rPr>
          <w:rStyle w:val="FontStyle75"/>
          <w:rFonts w:ascii="Times New Roman" w:hAnsi="Times New Roman" w:cs="Times New Roman"/>
          <w:sz w:val="24"/>
          <w:szCs w:val="24"/>
          <w:lang w:val="ro-RO" w:eastAsia="ro-RO"/>
        </w:rPr>
      </w:pPr>
    </w:p>
    <w:p w:rsidR="006D77E4" w:rsidRPr="00D86EAF" w:rsidRDefault="006D77E4" w:rsidP="00DA005D">
      <w:pPr>
        <w:pStyle w:val="Style52"/>
        <w:spacing w:line="276" w:lineRule="auto"/>
        <w:ind w:firstLine="701"/>
        <w:rPr>
          <w:rStyle w:val="FontStyle75"/>
          <w:rFonts w:ascii="Times New Roman" w:hAnsi="Times New Roman" w:cs="Times New Roman"/>
          <w:sz w:val="24"/>
          <w:szCs w:val="24"/>
          <w:lang w:val="ro-RO" w:eastAsia="ro-RO"/>
        </w:rPr>
      </w:pPr>
      <w:r w:rsidRPr="00D86EAF">
        <w:rPr>
          <w:rStyle w:val="FontStyle75"/>
          <w:rFonts w:ascii="Times New Roman" w:hAnsi="Times New Roman" w:cs="Times New Roman"/>
          <w:sz w:val="24"/>
          <w:szCs w:val="24"/>
          <w:lang w:val="ro-RO" w:eastAsia="ro-RO"/>
        </w:rPr>
        <w:t>Cererea pentru prima tranșă de plată și documentele justificative se depun în termen de maxim 6 luni de la data semnării contractului de finanțare cu AFIR, în cazul proiectelor care prevad investiții în achiziții simple, respectiv în termen de maxim 12 luni, în cazul proiectelor pentru investiții ce presupun construcții montaj. Decontarea cheltuielilor efectuate aferente investiţiei de baza se poate realiza in maxim cinci transe de plata.</w:t>
      </w:r>
    </w:p>
    <w:p w:rsidR="006D77E4" w:rsidRPr="00D86EAF" w:rsidRDefault="006D77E4" w:rsidP="00DA005D">
      <w:pPr>
        <w:pStyle w:val="Style52"/>
        <w:widowControl/>
        <w:spacing w:line="276" w:lineRule="auto"/>
        <w:ind w:firstLine="701"/>
        <w:rPr>
          <w:rStyle w:val="FontStyle75"/>
          <w:rFonts w:ascii="Times New Roman" w:hAnsi="Times New Roman" w:cs="Times New Roman"/>
          <w:sz w:val="24"/>
          <w:szCs w:val="24"/>
          <w:lang w:val="ro-RO" w:eastAsia="ro-RO"/>
        </w:rPr>
      </w:pPr>
      <w:r w:rsidRPr="00D86EAF">
        <w:rPr>
          <w:rStyle w:val="FontStyle75"/>
          <w:rFonts w:ascii="Times New Roman" w:hAnsi="Times New Roman" w:cs="Times New Roman"/>
          <w:sz w:val="24"/>
          <w:szCs w:val="24"/>
          <w:lang w:val="ro-RO" w:eastAsia="ro-RO"/>
        </w:rPr>
        <w:lastRenderedPageBreak/>
        <w:t>Pentru motive temeinice și justificate în mod corespunzător de beneficiar, aceste termene pot fi prelungite de Autoritatea Contractantă cu cel mult 6 luni, cu plata penalităților prevăzute în Contractul de finanțare.</w:t>
      </w:r>
    </w:p>
    <w:p w:rsidR="006D77E4" w:rsidRPr="00D86EAF" w:rsidRDefault="006D77E4" w:rsidP="00DA005D">
      <w:pPr>
        <w:pStyle w:val="Style52"/>
        <w:spacing w:line="276" w:lineRule="auto"/>
        <w:ind w:firstLine="701"/>
        <w:rPr>
          <w:rStyle w:val="FontStyle75"/>
          <w:rFonts w:ascii="Times New Roman" w:hAnsi="Times New Roman" w:cs="Times New Roman"/>
          <w:sz w:val="24"/>
          <w:szCs w:val="24"/>
          <w:lang w:val="ro-RO" w:eastAsia="ro-RO"/>
        </w:rPr>
      </w:pPr>
      <w:r w:rsidRPr="00D86EAF">
        <w:rPr>
          <w:rStyle w:val="FontStyle75"/>
          <w:rFonts w:ascii="Times New Roman" w:hAnsi="Times New Roman" w:cs="Times New Roman"/>
          <w:sz w:val="24"/>
          <w:szCs w:val="24"/>
          <w:lang w:val="ro-RO" w:eastAsia="ro-RO"/>
        </w:rPr>
        <w:t>Conform prevederilor art 63 din Regulamentul (UE) nr. 809/2014 al Comisiei de stabilire a normelor de aplicare a Regulamentului (UE) nr. 1306/2013 al Parlamentului European și al Consiliului în ceea ce privește sistemul integrat de administrare și control, măsurile de dezvoltare rurală și ecocondiționalitatea, în cazul în care suma solicitată de Beneficiar prin Cererea de plată depășește cu mai mult de 10% suma stabilită în urma verificării Dosarului Cererii de plată, Beneficiarului i se va aplica o sancțiune egală cu valoarea diferenţei dintre suma solicitată şi suma stabilită.</w:t>
      </w:r>
    </w:p>
    <w:p w:rsidR="006D77E4" w:rsidRPr="00D86EAF" w:rsidRDefault="006D77E4" w:rsidP="00DA005D">
      <w:pPr>
        <w:pStyle w:val="Style52"/>
        <w:widowControl/>
        <w:spacing w:line="276" w:lineRule="auto"/>
        <w:ind w:firstLine="701"/>
        <w:rPr>
          <w:rStyle w:val="FontStyle75"/>
          <w:rFonts w:ascii="Times New Roman" w:hAnsi="Times New Roman" w:cs="Times New Roman"/>
          <w:sz w:val="24"/>
          <w:szCs w:val="24"/>
          <w:lang w:val="ro-RO" w:eastAsia="ro-RO"/>
        </w:rPr>
      </w:pPr>
      <w:r w:rsidRPr="00D86EAF">
        <w:rPr>
          <w:rStyle w:val="FontStyle75"/>
          <w:rFonts w:ascii="Times New Roman" w:hAnsi="Times New Roman" w:cs="Times New Roman"/>
          <w:sz w:val="24"/>
          <w:szCs w:val="24"/>
          <w:lang w:val="ro-RO" w:eastAsia="ro-RO"/>
        </w:rPr>
        <w:t>Termenul limită de efectuare a plăţilor către beneficiar este de maxim 90 de zile calendaristice de la data înregistrării cererii de plată conforme.</w:t>
      </w:r>
    </w:p>
    <w:p w:rsidR="00804F5C" w:rsidRPr="00D86EAF" w:rsidRDefault="00804F5C" w:rsidP="00DA005D">
      <w:pPr>
        <w:pStyle w:val="Style52"/>
        <w:widowControl/>
        <w:spacing w:before="120" w:line="276" w:lineRule="auto"/>
        <w:rPr>
          <w:rStyle w:val="FontStyle75"/>
          <w:rFonts w:ascii="Times New Roman" w:hAnsi="Times New Roman" w:cs="Times New Roman"/>
          <w:sz w:val="24"/>
          <w:szCs w:val="24"/>
          <w:lang w:val="ro-RO" w:eastAsia="ro-RO"/>
        </w:rPr>
      </w:pPr>
      <w:r w:rsidRPr="00D86EAF">
        <w:rPr>
          <w:rStyle w:val="FontStyle75"/>
          <w:rFonts w:ascii="Times New Roman" w:hAnsi="Times New Roman" w:cs="Times New Roman"/>
          <w:sz w:val="24"/>
          <w:szCs w:val="24"/>
          <w:lang w:val="ro-RO" w:eastAsia="ro-RO"/>
        </w:rPr>
        <w:t>Pentru proiectele aferente Submăsurii 19.2, pentru toate etapele, verificările se realizează în baza prevederilor procedurale și formularelor aferente Submăsurii în care se încadrează scopul proiectului finanța</w:t>
      </w:r>
      <w:r w:rsidR="00CA239C" w:rsidRPr="00D86EAF">
        <w:rPr>
          <w:rStyle w:val="FontStyle75"/>
          <w:rFonts w:ascii="Times New Roman" w:hAnsi="Times New Roman" w:cs="Times New Roman"/>
          <w:sz w:val="24"/>
          <w:szCs w:val="24"/>
          <w:lang w:val="ro-RO" w:eastAsia="ro-RO"/>
        </w:rPr>
        <w:t>t, conform codului contractului</w:t>
      </w:r>
      <w:r w:rsidRPr="00D86EAF">
        <w:rPr>
          <w:rStyle w:val="FontStyle75"/>
          <w:rFonts w:ascii="Times New Roman" w:hAnsi="Times New Roman" w:cs="Times New Roman"/>
          <w:sz w:val="24"/>
          <w:szCs w:val="24"/>
          <w:lang w:val="ro-RO" w:eastAsia="ro-RO"/>
        </w:rPr>
        <w:t xml:space="preserve"> de finanțare.</w:t>
      </w:r>
    </w:p>
    <w:p w:rsidR="00577B9D" w:rsidRPr="00D86EAF" w:rsidRDefault="00762F3F" w:rsidP="00DA005D">
      <w:pPr>
        <w:pStyle w:val="Style52"/>
        <w:widowControl/>
        <w:spacing w:before="120" w:line="276" w:lineRule="auto"/>
        <w:rPr>
          <w:rStyle w:val="FontStyle75"/>
          <w:rFonts w:ascii="Times New Roman" w:hAnsi="Times New Roman" w:cs="Times New Roman"/>
          <w:sz w:val="24"/>
          <w:szCs w:val="24"/>
          <w:lang w:val="ro-RO" w:eastAsia="ro-RO"/>
        </w:rPr>
      </w:pPr>
      <w:r w:rsidRPr="00D86EAF">
        <w:rPr>
          <w:rStyle w:val="FontStyle75"/>
          <w:rFonts w:ascii="Times New Roman" w:hAnsi="Times New Roman" w:cs="Times New Roman"/>
          <w:sz w:val="24"/>
          <w:szCs w:val="24"/>
          <w:lang w:val="ro-RO" w:eastAsia="ro-RO"/>
        </w:rPr>
        <w:t>Pentru toate cererile de plată, după primirea de la AFIR a Notificării cu privire la confirmarea plăţii, în termen de maximum 5 zile, beneficiarul are obligaţia de a informa GAL cu privire la sumele autorizate şi rambursate în cadrul proiectului.</w:t>
      </w:r>
    </w:p>
    <w:p w:rsidR="00762F3F" w:rsidRPr="00D86EAF" w:rsidRDefault="00762F3F" w:rsidP="00DA005D">
      <w:pPr>
        <w:pStyle w:val="Style5"/>
        <w:widowControl/>
        <w:spacing w:line="276" w:lineRule="auto"/>
        <w:rPr>
          <w:rFonts w:ascii="Times New Roman" w:hAnsi="Times New Roman"/>
        </w:rPr>
      </w:pPr>
    </w:p>
    <w:p w:rsidR="00762F3F" w:rsidRPr="00D86EAF" w:rsidRDefault="00E062EF" w:rsidP="00DA005D">
      <w:pPr>
        <w:pStyle w:val="Heading1"/>
        <w:spacing w:line="276" w:lineRule="auto"/>
        <w:rPr>
          <w:rStyle w:val="FontStyle75"/>
          <w:rFonts w:ascii="Times New Roman" w:hAnsi="Times New Roman" w:cs="Times New Roman"/>
          <w:sz w:val="24"/>
          <w:szCs w:val="24"/>
        </w:rPr>
      </w:pPr>
      <w:bookmarkStart w:id="23" w:name="_Toc489441997"/>
      <w:bookmarkStart w:id="24" w:name="bookmark22"/>
      <w:r w:rsidRPr="00D86EAF">
        <w:rPr>
          <w:rStyle w:val="FontStyle75"/>
          <w:rFonts w:ascii="Times New Roman" w:hAnsi="Times New Roman" w:cs="Times New Roman"/>
          <w:sz w:val="24"/>
          <w:szCs w:val="24"/>
        </w:rPr>
        <w:t xml:space="preserve">14. </w:t>
      </w:r>
      <w:r w:rsidR="00762F3F" w:rsidRPr="00D86EAF">
        <w:rPr>
          <w:rStyle w:val="FontStyle75"/>
          <w:rFonts w:ascii="Times New Roman" w:hAnsi="Times New Roman" w:cs="Times New Roman"/>
          <w:sz w:val="24"/>
          <w:szCs w:val="24"/>
        </w:rPr>
        <w:t>Monitorizarea proiectului</w:t>
      </w:r>
      <w:bookmarkEnd w:id="23"/>
    </w:p>
    <w:p w:rsidR="00762F3F" w:rsidRPr="00D86EAF" w:rsidRDefault="00762F3F" w:rsidP="00DA005D">
      <w:pPr>
        <w:pStyle w:val="Style5"/>
        <w:widowControl/>
        <w:spacing w:before="29" w:line="276" w:lineRule="auto"/>
        <w:rPr>
          <w:rStyle w:val="FontStyle75"/>
          <w:rFonts w:ascii="Times New Roman" w:hAnsi="Times New Roman" w:cs="Times New Roman"/>
          <w:sz w:val="24"/>
          <w:szCs w:val="24"/>
          <w:lang w:val="ro-RO" w:eastAsia="ro-RO"/>
        </w:rPr>
      </w:pPr>
    </w:p>
    <w:p w:rsidR="00762F3F" w:rsidRPr="00D86EAF" w:rsidRDefault="00762F3F" w:rsidP="00DA005D">
      <w:pPr>
        <w:pStyle w:val="Style5"/>
        <w:widowControl/>
        <w:spacing w:before="29" w:line="276" w:lineRule="auto"/>
        <w:rPr>
          <w:rStyle w:val="FontStyle75"/>
          <w:rFonts w:ascii="Times New Roman" w:hAnsi="Times New Roman" w:cs="Times New Roman"/>
          <w:sz w:val="24"/>
          <w:szCs w:val="24"/>
          <w:lang w:val="ro-RO" w:eastAsia="ro-RO"/>
        </w:rPr>
      </w:pPr>
      <w:r w:rsidRPr="00D86EAF">
        <w:rPr>
          <w:rStyle w:val="FontStyle75"/>
          <w:rFonts w:ascii="Times New Roman" w:hAnsi="Times New Roman" w:cs="Times New Roman"/>
          <w:sz w:val="24"/>
          <w:szCs w:val="24"/>
          <w:lang w:val="ro-RO" w:eastAsia="ro-RO"/>
        </w:rPr>
        <w:t>M</w:t>
      </w:r>
      <w:bookmarkEnd w:id="24"/>
      <w:r w:rsidRPr="00D86EAF">
        <w:rPr>
          <w:rStyle w:val="FontStyle75"/>
          <w:rFonts w:ascii="Times New Roman" w:hAnsi="Times New Roman" w:cs="Times New Roman"/>
          <w:sz w:val="24"/>
          <w:szCs w:val="24"/>
          <w:lang w:val="ro-RO" w:eastAsia="ro-RO"/>
        </w:rPr>
        <w:t xml:space="preserve">onitorizarea implementării se realizează de către expertii GAL </w:t>
      </w:r>
      <w:r w:rsidR="004936C5" w:rsidRPr="00D86EAF">
        <w:rPr>
          <w:rStyle w:val="FontStyle75"/>
          <w:rFonts w:ascii="Times New Roman" w:hAnsi="Times New Roman" w:cs="Times New Roman"/>
          <w:sz w:val="24"/>
          <w:szCs w:val="24"/>
          <w:lang w:val="ro-RO" w:eastAsia="ro-RO"/>
        </w:rPr>
        <w:t>ADA KALEH</w:t>
      </w:r>
      <w:r w:rsidRPr="00D86EAF">
        <w:rPr>
          <w:rStyle w:val="FontStyle75"/>
          <w:rFonts w:ascii="Times New Roman" w:hAnsi="Times New Roman" w:cs="Times New Roman"/>
          <w:sz w:val="24"/>
          <w:szCs w:val="24"/>
          <w:lang w:val="ro-RO" w:eastAsia="ro-RO"/>
        </w:rPr>
        <w:t xml:space="preserve"> pentru a urmări atingerea obiectivelor proprii ale proiectelor finanţate şi implicit a obiectivelor specifice şi generale prevazute in Strategia de Dezvoltare Locala a Asociaţiei Grupul de Actiune Locala </w:t>
      </w:r>
      <w:r w:rsidR="004936C5" w:rsidRPr="00D86EAF">
        <w:rPr>
          <w:rStyle w:val="FontStyle75"/>
          <w:rFonts w:ascii="Times New Roman" w:hAnsi="Times New Roman" w:cs="Times New Roman"/>
          <w:sz w:val="24"/>
          <w:szCs w:val="24"/>
          <w:lang w:val="ro-RO" w:eastAsia="ro-RO"/>
        </w:rPr>
        <w:t>ADA KALEH</w:t>
      </w:r>
      <w:r w:rsidRPr="00D86EAF">
        <w:rPr>
          <w:rStyle w:val="FontStyle75"/>
          <w:rFonts w:ascii="Times New Roman" w:hAnsi="Times New Roman" w:cs="Times New Roman"/>
          <w:sz w:val="24"/>
          <w:szCs w:val="24"/>
          <w:lang w:val="ro-RO" w:eastAsia="ro-RO"/>
        </w:rPr>
        <w:t>, dar si cele ale Programului Leader 2014 - 2020, precum şi pentru a se asigura de respectarea legislaţiei comunitare şi naţionale.</w:t>
      </w:r>
    </w:p>
    <w:p w:rsidR="00B83014" w:rsidRPr="00D86EAF" w:rsidRDefault="00B83014" w:rsidP="00DA005D">
      <w:pPr>
        <w:pStyle w:val="Style5"/>
        <w:spacing w:before="29" w:line="276" w:lineRule="auto"/>
        <w:rPr>
          <w:rFonts w:ascii="Times New Roman" w:hAnsi="Times New Roman"/>
          <w:lang w:eastAsia="ro-RO"/>
        </w:rPr>
      </w:pPr>
      <w:r w:rsidRPr="00D86EAF">
        <w:rPr>
          <w:rFonts w:ascii="Times New Roman" w:hAnsi="Times New Roman"/>
          <w:lang w:eastAsia="ro-RO"/>
        </w:rPr>
        <w:t>Pe parcursulderulăriiproiectelor, GAL va</w:t>
      </w:r>
      <w:r w:rsidR="00881803" w:rsidRPr="00D86EAF">
        <w:rPr>
          <w:rFonts w:ascii="Times New Roman" w:hAnsi="Times New Roman"/>
          <w:lang w:eastAsia="ro-RO"/>
        </w:rPr>
        <w:t xml:space="preserve"> realize </w:t>
      </w:r>
      <w:r w:rsidRPr="00D86EAF">
        <w:rPr>
          <w:rFonts w:ascii="Times New Roman" w:hAnsi="Times New Roman"/>
          <w:lang w:eastAsia="ro-RO"/>
        </w:rPr>
        <w:t>înetapeprestabiliteprindiferitemetodemonitorizareafiecăruiproiectcontractatș</w:t>
      </w:r>
      <w:r w:rsidR="00604059" w:rsidRPr="00D86EAF">
        <w:rPr>
          <w:rFonts w:ascii="Times New Roman" w:hAnsi="Times New Roman"/>
          <w:lang w:eastAsia="ro-RO"/>
        </w:rPr>
        <w:t xml:space="preserve">I </w:t>
      </w:r>
      <w:r w:rsidRPr="00D86EAF">
        <w:rPr>
          <w:rFonts w:ascii="Times New Roman" w:hAnsi="Times New Roman"/>
          <w:lang w:eastAsia="ro-RO"/>
        </w:rPr>
        <w:t>finanțatprin GAL. După contractareafiecăruiproiect, GAL vacomunicabeneficiaruluiperioadele de raportareș</w:t>
      </w:r>
      <w:r w:rsidR="00604059" w:rsidRPr="00D86EAF">
        <w:rPr>
          <w:rFonts w:ascii="Times New Roman" w:hAnsi="Times New Roman"/>
          <w:lang w:eastAsia="ro-RO"/>
        </w:rPr>
        <w:t xml:space="preserve">I </w:t>
      </w:r>
      <w:r w:rsidRPr="00D86EAF">
        <w:rPr>
          <w:rFonts w:ascii="Times New Roman" w:hAnsi="Times New Roman"/>
          <w:lang w:eastAsia="ro-RO"/>
        </w:rPr>
        <w:t>metodele de monitorizare care vor fi aplicate de-a lungulimplementării, care vor fi stabiliteînfuncție de tipulproiectului, complexitateaactivităț</w:t>
      </w:r>
      <w:r w:rsidR="00604059" w:rsidRPr="00D86EAF">
        <w:rPr>
          <w:rFonts w:ascii="Times New Roman" w:hAnsi="Times New Roman"/>
          <w:lang w:eastAsia="ro-RO"/>
        </w:rPr>
        <w:t>i</w:t>
      </w:r>
      <w:r w:rsidRPr="00D86EAF">
        <w:rPr>
          <w:rFonts w:ascii="Times New Roman" w:hAnsi="Times New Roman"/>
          <w:lang w:eastAsia="ro-RO"/>
        </w:rPr>
        <w:t>lorpropuseș</w:t>
      </w:r>
      <w:r w:rsidR="00604059" w:rsidRPr="00D86EAF">
        <w:rPr>
          <w:rFonts w:ascii="Times New Roman" w:hAnsi="Times New Roman"/>
          <w:lang w:eastAsia="ro-RO"/>
        </w:rPr>
        <w:t xml:space="preserve">i </w:t>
      </w:r>
      <w:r w:rsidRPr="00D86EAF">
        <w:rPr>
          <w:rFonts w:ascii="Times New Roman" w:hAnsi="Times New Roman"/>
          <w:lang w:eastAsia="ro-RO"/>
        </w:rPr>
        <w:t xml:space="preserve">durata de implementare a acestuia. </w:t>
      </w:r>
    </w:p>
    <w:p w:rsidR="00D41CCA" w:rsidRPr="00D86EAF" w:rsidRDefault="00B83014" w:rsidP="00DA005D">
      <w:pPr>
        <w:pStyle w:val="Style5"/>
        <w:widowControl/>
        <w:spacing w:before="29" w:line="276" w:lineRule="auto"/>
        <w:rPr>
          <w:rStyle w:val="FontStyle75"/>
          <w:rFonts w:ascii="Times New Roman" w:hAnsi="Times New Roman" w:cs="Times New Roman"/>
          <w:sz w:val="24"/>
          <w:szCs w:val="24"/>
          <w:lang w:val="ro-RO" w:eastAsia="ro-RO"/>
        </w:rPr>
      </w:pPr>
      <w:r w:rsidRPr="00D86EAF">
        <w:rPr>
          <w:rFonts w:ascii="Times New Roman" w:hAnsi="Times New Roman"/>
          <w:lang w:eastAsia="ro-RO"/>
        </w:rPr>
        <w:t xml:space="preserve">Una dintremetodeleaplicateva fi cea de intervievaretelefonică (celpuțintrimestrială) a beneficiaruluireferitor la stadiulimplementăriiproiectului. Informațiileobținutevor fi înregistrate pe fișe de monitorizare, </w:t>
      </w:r>
      <w:r w:rsidR="00604059" w:rsidRPr="00D86EAF">
        <w:rPr>
          <w:rFonts w:ascii="Times New Roman" w:hAnsi="Times New Roman"/>
          <w:lang w:eastAsia="ro-RO"/>
        </w:rPr>
        <w:t xml:space="preserve">respective </w:t>
      </w:r>
      <w:r w:rsidRPr="00D86EAF">
        <w:rPr>
          <w:rFonts w:ascii="Times New Roman" w:hAnsi="Times New Roman"/>
          <w:lang w:eastAsia="ro-RO"/>
        </w:rPr>
        <w:t>problemeleș</w:t>
      </w:r>
      <w:r w:rsidR="00604059" w:rsidRPr="00D86EAF">
        <w:rPr>
          <w:rFonts w:ascii="Times New Roman" w:hAnsi="Times New Roman"/>
          <w:lang w:eastAsia="ro-RO"/>
        </w:rPr>
        <w:t xml:space="preserve">i </w:t>
      </w:r>
      <w:r w:rsidRPr="00D86EAF">
        <w:rPr>
          <w:rFonts w:ascii="Times New Roman" w:hAnsi="Times New Roman"/>
          <w:lang w:eastAsia="ro-RO"/>
        </w:rPr>
        <w:t xml:space="preserve">eventualeleblocajeidentificatevor fi rezolvate cu sprijinuldepartamentuluitehnic. </w:t>
      </w:r>
      <w:r w:rsidR="00D41CCA" w:rsidRPr="00D86EAF">
        <w:rPr>
          <w:rStyle w:val="FontStyle75"/>
          <w:rFonts w:ascii="Times New Roman" w:hAnsi="Times New Roman" w:cs="Times New Roman"/>
          <w:sz w:val="24"/>
          <w:szCs w:val="24"/>
          <w:lang w:val="ro-RO" w:eastAsia="ro-RO"/>
        </w:rPr>
        <w:t>In cazul in care GAL considera necesar, are optiunea de face vizite pe teren.</w:t>
      </w:r>
    </w:p>
    <w:p w:rsidR="00B83014" w:rsidRPr="00D86EAF" w:rsidRDefault="00B83014" w:rsidP="00DA005D">
      <w:pPr>
        <w:pStyle w:val="Style5"/>
        <w:spacing w:before="29" w:line="276" w:lineRule="auto"/>
        <w:rPr>
          <w:rFonts w:ascii="Times New Roman" w:hAnsi="Times New Roman"/>
          <w:lang w:eastAsia="ro-RO"/>
        </w:rPr>
      </w:pPr>
      <w:r w:rsidRPr="00D86EAF">
        <w:rPr>
          <w:rFonts w:ascii="Times New Roman" w:hAnsi="Times New Roman"/>
          <w:lang w:eastAsia="ro-RO"/>
        </w:rPr>
        <w:t xml:space="preserve">GAL vaîntocmi un centralizatorprivindprogresulproiectelor. </w:t>
      </w:r>
      <w:r w:rsidR="00604059" w:rsidRPr="00D86EAF">
        <w:rPr>
          <w:rFonts w:ascii="Times New Roman" w:hAnsi="Times New Roman"/>
          <w:lang w:eastAsia="ro-RO"/>
        </w:rPr>
        <w:t xml:space="preserve">Anual </w:t>
      </w:r>
      <w:r w:rsidRPr="00D86EAF">
        <w:rPr>
          <w:rFonts w:ascii="Times New Roman" w:hAnsi="Times New Roman"/>
          <w:lang w:eastAsia="ro-RO"/>
        </w:rPr>
        <w:t>va fi întocmit un raport de monitorizare a proiectelordepuse la GAL, înurmacăruia se varealiza o evaluare a progreselor, problemelor, blocajelor, rezultatelorsau a bunelorpracticiidentificateînceacepriveșteimplementareaproiectelorfinanțateprin GAL. Astfel GAL vaavea o imagine realista a stadiului de implementare a strategieiș</w:t>
      </w:r>
      <w:r w:rsidR="00604059" w:rsidRPr="00D86EAF">
        <w:rPr>
          <w:rFonts w:ascii="Times New Roman" w:hAnsi="Times New Roman"/>
          <w:lang w:eastAsia="ro-RO"/>
        </w:rPr>
        <w:t xml:space="preserve">i </w:t>
      </w:r>
      <w:r w:rsidRPr="00D86EAF">
        <w:rPr>
          <w:rFonts w:ascii="Times New Roman" w:hAnsi="Times New Roman"/>
          <w:lang w:eastAsia="ro-RO"/>
        </w:rPr>
        <w:t>vaaveaposibilitatea de a îmbunătăț</w:t>
      </w:r>
      <w:r w:rsidR="00604059" w:rsidRPr="00D86EAF">
        <w:rPr>
          <w:rFonts w:ascii="Times New Roman" w:hAnsi="Times New Roman"/>
          <w:lang w:eastAsia="ro-RO"/>
        </w:rPr>
        <w:t xml:space="preserve">I </w:t>
      </w:r>
      <w:r w:rsidRPr="00D86EAF">
        <w:rPr>
          <w:rFonts w:ascii="Times New Roman" w:hAnsi="Times New Roman"/>
          <w:lang w:eastAsia="ro-RO"/>
        </w:rPr>
        <w:t>procesul de implementare, respectiv de a aplicabunele</w:t>
      </w:r>
      <w:r w:rsidR="00604059" w:rsidRPr="00D86EAF">
        <w:rPr>
          <w:rFonts w:ascii="Times New Roman" w:hAnsi="Times New Roman"/>
          <w:lang w:eastAsia="ro-RO"/>
        </w:rPr>
        <w:t xml:space="preserve"> practice </w:t>
      </w:r>
      <w:r w:rsidRPr="00D86EAF">
        <w:rPr>
          <w:rFonts w:ascii="Times New Roman" w:hAnsi="Times New Roman"/>
          <w:lang w:eastAsia="ro-RO"/>
        </w:rPr>
        <w:lastRenderedPageBreak/>
        <w:t>înurmătoareleproiecteș</w:t>
      </w:r>
      <w:r w:rsidR="00604059" w:rsidRPr="00D86EAF">
        <w:rPr>
          <w:rFonts w:ascii="Times New Roman" w:hAnsi="Times New Roman"/>
          <w:lang w:eastAsia="ro-RO"/>
        </w:rPr>
        <w:t xml:space="preserve">I </w:t>
      </w:r>
      <w:r w:rsidRPr="00D86EAF">
        <w:rPr>
          <w:rFonts w:ascii="Times New Roman" w:hAnsi="Times New Roman"/>
          <w:lang w:eastAsia="ro-RO"/>
        </w:rPr>
        <w:t xml:space="preserve">activități. </w:t>
      </w:r>
    </w:p>
    <w:p w:rsidR="000A3FB1" w:rsidRPr="00D86EAF" w:rsidRDefault="00B83014" w:rsidP="00DA005D">
      <w:pPr>
        <w:pStyle w:val="Style5"/>
        <w:spacing w:before="29" w:line="276" w:lineRule="auto"/>
        <w:rPr>
          <w:rFonts w:ascii="Times New Roman" w:hAnsi="Times New Roman"/>
        </w:rPr>
      </w:pPr>
      <w:r w:rsidRPr="00D86EAF">
        <w:rPr>
          <w:rFonts w:ascii="Times New Roman" w:hAnsi="Times New Roman"/>
          <w:lang w:eastAsia="ro-RO"/>
        </w:rPr>
        <w:t>Încazulîn care se identifică aceeaș</w:t>
      </w:r>
      <w:r w:rsidR="00604059" w:rsidRPr="00D86EAF">
        <w:rPr>
          <w:rFonts w:ascii="Times New Roman" w:hAnsi="Times New Roman"/>
          <w:lang w:eastAsia="ro-RO"/>
        </w:rPr>
        <w:t xml:space="preserve">i </w:t>
      </w:r>
      <w:r w:rsidRPr="00D86EAF">
        <w:rPr>
          <w:rFonts w:ascii="Times New Roman" w:hAnsi="Times New Roman"/>
          <w:lang w:eastAsia="ro-RO"/>
        </w:rPr>
        <w:t>problema la nivelul a maimultorproiecte, GAL vaorganizaședințe/workshop-uripentru</w:t>
      </w:r>
      <w:r w:rsidR="00604059" w:rsidRPr="00D86EAF">
        <w:rPr>
          <w:rFonts w:ascii="Times New Roman" w:hAnsi="Times New Roman"/>
          <w:lang w:eastAsia="ro-RO"/>
        </w:rPr>
        <w:t xml:space="preserve"> beneficiar </w:t>
      </w:r>
      <w:r w:rsidRPr="00D86EAF">
        <w:rPr>
          <w:rFonts w:ascii="Times New Roman" w:hAnsi="Times New Roman"/>
          <w:lang w:eastAsia="ro-RO"/>
        </w:rPr>
        <w:t>învedereaclarificăriiacestora. Totodată vaprimiș</w:t>
      </w:r>
      <w:r w:rsidR="00CB65CE" w:rsidRPr="00D86EAF">
        <w:rPr>
          <w:rFonts w:ascii="Times New Roman" w:hAnsi="Times New Roman"/>
          <w:lang w:eastAsia="ro-RO"/>
        </w:rPr>
        <w:t xml:space="preserve">i </w:t>
      </w:r>
      <w:r w:rsidRPr="00D86EAF">
        <w:rPr>
          <w:rFonts w:ascii="Times New Roman" w:hAnsi="Times New Roman"/>
          <w:lang w:eastAsia="ro-RO"/>
        </w:rPr>
        <w:t>varăspunde la întrebărilebeneficiarilor legate de proiecteleselectate.</w:t>
      </w:r>
      <w:r w:rsidRPr="00D86EAF">
        <w:rPr>
          <w:rFonts w:ascii="Times New Roman" w:eastAsia="MingLiU" w:hAnsi="Times New Roman"/>
          <w:lang w:eastAsia="ro-RO"/>
        </w:rPr>
        <w:br/>
      </w:r>
      <w:r w:rsidRPr="00D86EAF">
        <w:rPr>
          <w:rFonts w:ascii="Times New Roman" w:hAnsi="Times New Roman"/>
          <w:lang w:eastAsia="ro-RO"/>
        </w:rPr>
        <w:t>Acesteactivități de monitorizareş</w:t>
      </w:r>
      <w:r w:rsidR="00CB65CE" w:rsidRPr="00D86EAF">
        <w:rPr>
          <w:rFonts w:ascii="Times New Roman" w:hAnsi="Times New Roman"/>
          <w:lang w:eastAsia="ro-RO"/>
        </w:rPr>
        <w:t xml:space="preserve">i </w:t>
      </w:r>
      <w:r w:rsidRPr="00D86EAF">
        <w:rPr>
          <w:rFonts w:ascii="Times New Roman" w:hAnsi="Times New Roman"/>
          <w:lang w:eastAsia="ro-RO"/>
        </w:rPr>
        <w:t xml:space="preserve">evaluarevorasiguraimplementareaefectivă şi la timp a proiectelor, </w:t>
      </w:r>
      <w:r w:rsidR="00CB65CE" w:rsidRPr="00D86EAF">
        <w:rPr>
          <w:rFonts w:ascii="Times New Roman" w:hAnsi="Times New Roman"/>
          <w:lang w:eastAsia="ro-RO"/>
        </w:rPr>
        <w:t xml:space="preserve">inclusive </w:t>
      </w:r>
      <w:r w:rsidRPr="00D86EAF">
        <w:rPr>
          <w:rFonts w:ascii="Times New Roman" w:hAnsi="Times New Roman"/>
          <w:lang w:eastAsia="ro-RO"/>
        </w:rPr>
        <w:t>administrareaadecvată a resurselorproiectuluiș</w:t>
      </w:r>
      <w:r w:rsidR="00CB65CE" w:rsidRPr="00D86EAF">
        <w:rPr>
          <w:rFonts w:ascii="Times New Roman" w:hAnsi="Times New Roman"/>
          <w:lang w:eastAsia="ro-RO"/>
        </w:rPr>
        <w:t xml:space="preserve">I </w:t>
      </w:r>
      <w:r w:rsidRPr="00D86EAF">
        <w:rPr>
          <w:rFonts w:ascii="Times New Roman" w:hAnsi="Times New Roman"/>
          <w:lang w:eastAsia="ro-RO"/>
        </w:rPr>
        <w:t>evaluareaactivităţilorş</w:t>
      </w:r>
      <w:r w:rsidR="00CB65CE" w:rsidRPr="00D86EAF">
        <w:rPr>
          <w:rFonts w:ascii="Times New Roman" w:hAnsi="Times New Roman"/>
          <w:lang w:eastAsia="ro-RO"/>
        </w:rPr>
        <w:t xml:space="preserve">i </w:t>
      </w:r>
      <w:r w:rsidRPr="00D86EAF">
        <w:rPr>
          <w:rFonts w:ascii="Times New Roman" w:hAnsi="Times New Roman"/>
          <w:lang w:eastAsia="ro-RO"/>
        </w:rPr>
        <w:t>rezultateloracestuia. Monitorizareaoferă informaţiiprivindevoluț</w:t>
      </w:r>
      <w:r w:rsidR="00CB65CE" w:rsidRPr="00D86EAF">
        <w:rPr>
          <w:rFonts w:ascii="Times New Roman" w:hAnsi="Times New Roman"/>
          <w:lang w:eastAsia="ro-RO"/>
        </w:rPr>
        <w:t>i</w:t>
      </w:r>
      <w:r w:rsidRPr="00D86EAF">
        <w:rPr>
          <w:rFonts w:ascii="Times New Roman" w:hAnsi="Times New Roman"/>
          <w:lang w:eastAsia="ro-RO"/>
        </w:rPr>
        <w:t>apuneriiînaplicare a programuluiînraport cu indicatorii de imputurifinanciare, de realizărişi de rezultate.</w:t>
      </w:r>
    </w:p>
    <w:sectPr w:rsidR="000A3FB1" w:rsidRPr="00D86EAF" w:rsidSect="00E4704E">
      <w:headerReference w:type="default" r:id="rId26"/>
      <w:footerReference w:type="even" r:id="rId27"/>
      <w:footerReference w:type="default" r:id="rId28"/>
      <w:pgSz w:w="11900" w:h="16840"/>
      <w:pgMar w:top="1417" w:right="1417" w:bottom="1417" w:left="1417"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Acer" w:date="2021-04-21T12:34:00Z" w:initials="A">
    <w:p w:rsidR="00FF72B1" w:rsidRDefault="00FF72B1" w:rsidP="00FF72B1">
      <w:pPr>
        <w:pStyle w:val="CommentText"/>
      </w:pPr>
      <w:r>
        <w:rPr>
          <w:rStyle w:val="CommentReference"/>
        </w:rPr>
        <w:annotationRef/>
      </w:r>
      <w:r>
        <w:t>Ghid implementare 19.2, vers.5, pg.57</w:t>
      </w:r>
    </w:p>
  </w:comment>
  <w:comment w:id="7" w:author="Acer" w:date="2021-04-21T13:02:00Z" w:initials="A">
    <w:p w:rsidR="000615D2" w:rsidRDefault="000615D2">
      <w:pPr>
        <w:pStyle w:val="CommentText"/>
      </w:pPr>
      <w:r>
        <w:rPr>
          <w:rStyle w:val="CommentReference"/>
        </w:rPr>
        <w:annotationRef/>
      </w:r>
      <w:bookmarkStart w:id="11" w:name="_Hlk69902640"/>
      <w:r>
        <w:t>Corelare cu fisa de verificare a eligibilitatii</w:t>
      </w:r>
    </w:p>
  </w:comment>
  <w:comment w:id="14" w:author="Acer" w:date="2021-04-21T11:00:00Z" w:initials="A">
    <w:p w:rsidR="00435509" w:rsidRDefault="00435509">
      <w:pPr>
        <w:pStyle w:val="CommentText"/>
      </w:pPr>
      <w:r>
        <w:rPr>
          <w:rStyle w:val="CommentReference"/>
        </w:rPr>
        <w:annotationRef/>
      </w:r>
      <w:r>
        <w:t>Ghid implementare 19.2, vers.5, pg.19</w:t>
      </w:r>
    </w:p>
  </w:comment>
  <w:comment w:id="17" w:author="Acer" w:date="2021-04-21T11:09:00Z" w:initials="A">
    <w:p w:rsidR="00435509" w:rsidRDefault="00435509">
      <w:pPr>
        <w:pStyle w:val="CommentText"/>
      </w:pPr>
      <w:r>
        <w:rPr>
          <w:rStyle w:val="CommentReference"/>
        </w:rPr>
        <w:annotationRef/>
      </w:r>
      <w:r>
        <w:t xml:space="preserve">Corelare cu </w:t>
      </w:r>
      <w:r w:rsidR="004970B6">
        <w:t>Nota privind propunerea de modificare a SDL (F6) nr. 235704/19.01.2021 aprobata de MADR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C6718D6" w15:done="0"/>
  <w15:commentEx w15:paraId="4BA1943A" w15:done="0"/>
  <w15:commentEx w15:paraId="49ADEB93" w15:done="0"/>
  <w15:commentEx w15:paraId="030B731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2A9A65" w16cex:dateUtc="2021-04-21T09:34:00Z"/>
  <w16cex:commentExtensible w16cex:durableId="242AA0F5" w16cex:dateUtc="2021-04-21T10:02:00Z"/>
  <w16cex:commentExtensible w16cex:durableId="242A843B" w16cex:dateUtc="2021-04-21T08:00:00Z"/>
  <w16cex:commentExtensible w16cex:durableId="242A867A" w16cex:dateUtc="2021-04-21T08: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C6718D6" w16cid:durableId="242A9A65"/>
  <w16cid:commentId w16cid:paraId="4BA1943A" w16cid:durableId="242AA0F5"/>
  <w16cid:commentId w16cid:paraId="49ADEB93" w16cid:durableId="242A843B"/>
  <w16cid:commentId w16cid:paraId="030B731B" w16cid:durableId="242A867A"/>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6CEB" w:rsidRDefault="008A6CEB" w:rsidP="00192EF4">
      <w:r>
        <w:separator/>
      </w:r>
    </w:p>
  </w:endnote>
  <w:endnote w:type="continuationSeparator" w:id="1">
    <w:p w:rsidR="008A6CEB" w:rsidRDefault="008A6CEB" w:rsidP="00192EF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MingLiU">
    <w:altName w:val="細明體"/>
    <w:panose1 w:val="02010609000101010101"/>
    <w:charset w:val="88"/>
    <w:family w:val="modern"/>
    <w:notTrueType/>
    <w:pitch w:val="fixed"/>
    <w:sig w:usb0="00000001" w:usb1="08080000" w:usb2="00000010" w:usb3="00000000" w:csb0="001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509" w:rsidRDefault="00733C5C" w:rsidP="002E0419">
    <w:pPr>
      <w:pStyle w:val="Footer"/>
      <w:framePr w:wrap="none" w:vAnchor="text" w:hAnchor="margin" w:xAlign="right" w:y="1"/>
      <w:rPr>
        <w:rStyle w:val="PageNumber"/>
      </w:rPr>
    </w:pPr>
    <w:r>
      <w:rPr>
        <w:rStyle w:val="PageNumber"/>
      </w:rPr>
      <w:fldChar w:fldCharType="begin"/>
    </w:r>
    <w:r w:rsidR="00435509">
      <w:rPr>
        <w:rStyle w:val="PageNumber"/>
      </w:rPr>
      <w:instrText xml:space="preserve">PAGE  </w:instrText>
    </w:r>
    <w:r>
      <w:rPr>
        <w:rStyle w:val="PageNumber"/>
      </w:rPr>
      <w:fldChar w:fldCharType="end"/>
    </w:r>
  </w:p>
  <w:p w:rsidR="00435509" w:rsidRDefault="00435509" w:rsidP="00FC082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509" w:rsidRDefault="00733C5C" w:rsidP="002E0419">
    <w:pPr>
      <w:pStyle w:val="Footer"/>
      <w:framePr w:wrap="none" w:vAnchor="text" w:hAnchor="margin" w:xAlign="right" w:y="1"/>
      <w:rPr>
        <w:rStyle w:val="PageNumber"/>
      </w:rPr>
    </w:pPr>
    <w:r>
      <w:rPr>
        <w:rStyle w:val="PageNumber"/>
      </w:rPr>
      <w:fldChar w:fldCharType="begin"/>
    </w:r>
    <w:r w:rsidR="00435509">
      <w:rPr>
        <w:rStyle w:val="PageNumber"/>
      </w:rPr>
      <w:instrText xml:space="preserve">PAGE  </w:instrText>
    </w:r>
    <w:r>
      <w:rPr>
        <w:rStyle w:val="PageNumber"/>
      </w:rPr>
      <w:fldChar w:fldCharType="separate"/>
    </w:r>
    <w:r w:rsidR="00366AAC">
      <w:rPr>
        <w:rStyle w:val="PageNumber"/>
        <w:noProof/>
      </w:rPr>
      <w:t>34</w:t>
    </w:r>
    <w:r>
      <w:rPr>
        <w:rStyle w:val="PageNumber"/>
      </w:rPr>
      <w:fldChar w:fldCharType="end"/>
    </w:r>
  </w:p>
  <w:p w:rsidR="00435509" w:rsidRDefault="00435509" w:rsidP="00FC082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6CEB" w:rsidRDefault="008A6CEB" w:rsidP="00192EF4">
      <w:r>
        <w:separator/>
      </w:r>
    </w:p>
  </w:footnote>
  <w:footnote w:type="continuationSeparator" w:id="1">
    <w:p w:rsidR="008A6CEB" w:rsidRDefault="008A6CEB" w:rsidP="00192E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509" w:rsidRPr="00AE03B4" w:rsidRDefault="00435509" w:rsidP="00AE03B4">
    <w:pPr>
      <w:pStyle w:val="Header"/>
    </w:pPr>
    <w:r w:rsidRPr="00192EF4">
      <w:rPr>
        <w:noProof/>
        <w:lang w:val="ro-RO" w:eastAsia="ro-RO"/>
      </w:rPr>
      <w:drawing>
        <wp:anchor distT="0" distB="0" distL="114300" distR="114300" simplePos="0" relativeHeight="251659264" behindDoc="0" locked="0" layoutInCell="1" allowOverlap="1">
          <wp:simplePos x="0" y="0"/>
          <wp:positionH relativeFrom="column">
            <wp:posOffset>-739775</wp:posOffset>
          </wp:positionH>
          <wp:positionV relativeFrom="paragraph">
            <wp:posOffset>-313055</wp:posOffset>
          </wp:positionV>
          <wp:extent cx="7247255" cy="723900"/>
          <wp:effectExtent l="19050" t="0" r="0" b="0"/>
          <wp:wrapTight wrapText="bothSides">
            <wp:wrapPolygon edited="0">
              <wp:start x="-57" y="0"/>
              <wp:lineTo x="-57" y="21032"/>
              <wp:lineTo x="21575" y="21032"/>
              <wp:lineTo x="21575" y="0"/>
              <wp:lineTo x="-57"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247255" cy="723900"/>
                  </a:xfrm>
                  <a:prstGeom prst="rect">
                    <a:avLst/>
                  </a:prstGeom>
                  <a:noFill/>
                  <a:ln w="9525">
                    <a:noFill/>
                    <a:miter lim="800000"/>
                    <a:headEnd/>
                    <a:tailEnd/>
                  </a:ln>
                  <a:effectLst/>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1.3pt;height:11.3pt" o:bullet="t">
        <v:imagedata r:id="rId1" o:title="Word Work File L_2037000667"/>
      </v:shape>
    </w:pict>
  </w:numPicBullet>
  <w:abstractNum w:abstractNumId="0">
    <w:nsid w:val="FFFFFFFE"/>
    <w:multiLevelType w:val="singleLevel"/>
    <w:tmpl w:val="558E7F4E"/>
    <w:lvl w:ilvl="0">
      <w:numFmt w:val="bullet"/>
      <w:lvlText w:val="*"/>
      <w:lvlJc w:val="left"/>
    </w:lvl>
  </w:abstractNum>
  <w:abstractNum w:abstractNumId="1">
    <w:nsid w:val="0AAD45B3"/>
    <w:multiLevelType w:val="hybridMultilevel"/>
    <w:tmpl w:val="37E84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03483A"/>
    <w:multiLevelType w:val="hybridMultilevel"/>
    <w:tmpl w:val="1DACA5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1510E8F"/>
    <w:multiLevelType w:val="hybridMultilevel"/>
    <w:tmpl w:val="85FCB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510934"/>
    <w:multiLevelType w:val="hybridMultilevel"/>
    <w:tmpl w:val="0B806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C25D2F"/>
    <w:multiLevelType w:val="hybridMultilevel"/>
    <w:tmpl w:val="4ADE9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047787"/>
    <w:multiLevelType w:val="hybridMultilevel"/>
    <w:tmpl w:val="48F42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9A67BBB"/>
    <w:multiLevelType w:val="hybridMultilevel"/>
    <w:tmpl w:val="A09E38DC"/>
    <w:lvl w:ilvl="0" w:tplc="04180001">
      <w:start w:val="1"/>
      <w:numFmt w:val="bullet"/>
      <w:lvlText w:val=""/>
      <w:lvlJc w:val="left"/>
      <w:pPr>
        <w:ind w:left="765" w:hanging="360"/>
      </w:pPr>
      <w:rPr>
        <w:rFonts w:ascii="Symbol" w:hAnsi="Symbol"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8">
    <w:nsid w:val="2E2F7362"/>
    <w:multiLevelType w:val="hybridMultilevel"/>
    <w:tmpl w:val="7944B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A87409"/>
    <w:multiLevelType w:val="multilevel"/>
    <w:tmpl w:val="F6BA09CE"/>
    <w:lvl w:ilvl="0">
      <w:start w:val="1"/>
      <w:numFmt w:val="decimal"/>
      <w:lvlText w:val="%1."/>
      <w:legacy w:legacy="1" w:legacySpace="0" w:legacyIndent="725"/>
      <w:lvlJc w:val="left"/>
      <w:rPr>
        <w:rFonts w:ascii="Times New Roman" w:hAnsi="Times New Roman" w:cs="Times New Roman" w:hint="default"/>
      </w:rPr>
    </w:lvl>
    <w:lvl w:ilvl="1">
      <w:start w:val="2"/>
      <w:numFmt w:val="decimal"/>
      <w:isLgl/>
      <w:lvlText w:val="%1.%2."/>
      <w:lvlJc w:val="left"/>
      <w:pPr>
        <w:ind w:left="560" w:hanging="5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nsid w:val="34CA72C4"/>
    <w:multiLevelType w:val="hybridMultilevel"/>
    <w:tmpl w:val="196A5E80"/>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1">
    <w:nsid w:val="34DE5467"/>
    <w:multiLevelType w:val="hybridMultilevel"/>
    <w:tmpl w:val="53C8ADD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4FA2933"/>
    <w:multiLevelType w:val="hybridMultilevel"/>
    <w:tmpl w:val="EDC0A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C1B1618"/>
    <w:multiLevelType w:val="hybridMultilevel"/>
    <w:tmpl w:val="85688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D5A65B8"/>
    <w:multiLevelType w:val="hybridMultilevel"/>
    <w:tmpl w:val="072EEC1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07161AC"/>
    <w:multiLevelType w:val="hybridMultilevel"/>
    <w:tmpl w:val="3A262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67838B0"/>
    <w:multiLevelType w:val="hybridMultilevel"/>
    <w:tmpl w:val="D7300DFC"/>
    <w:lvl w:ilvl="0" w:tplc="04090001">
      <w:start w:val="1"/>
      <w:numFmt w:val="bullet"/>
      <w:lvlText w:val=""/>
      <w:lvlJc w:val="left"/>
      <w:pPr>
        <w:ind w:left="720" w:hanging="360"/>
      </w:pPr>
      <w:rPr>
        <w:rFonts w:ascii="Symbol" w:hAnsi="Symbol" w:hint="default"/>
      </w:rPr>
    </w:lvl>
    <w:lvl w:ilvl="1" w:tplc="A7329D2C">
      <w:start w:val="1"/>
      <w:numFmt w:val="lowerLetter"/>
      <w:lvlText w:val="%2."/>
      <w:lvlJc w:val="left"/>
      <w:pPr>
        <w:ind w:left="1440" w:hanging="360"/>
      </w:pPr>
      <w:rPr>
        <w:rFonts w:ascii="Times New Roman" w:eastAsiaTheme="minorHAnsi" w:hAnsi="Times New Roman" w:cs="Times New Roman"/>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CEF23FA"/>
    <w:multiLevelType w:val="hybridMultilevel"/>
    <w:tmpl w:val="D6B2E3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D7415B1"/>
    <w:multiLevelType w:val="hybridMultilevel"/>
    <w:tmpl w:val="A8AE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EA429E3"/>
    <w:multiLevelType w:val="hybridMultilevel"/>
    <w:tmpl w:val="0310F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19E6115"/>
    <w:multiLevelType w:val="hybridMultilevel"/>
    <w:tmpl w:val="6EB6A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33E4BAF"/>
    <w:multiLevelType w:val="hybridMultilevel"/>
    <w:tmpl w:val="87F66C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5E4501D"/>
    <w:multiLevelType w:val="hybridMultilevel"/>
    <w:tmpl w:val="BA34F8D0"/>
    <w:lvl w:ilvl="0" w:tplc="D1CE710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5AFD6828"/>
    <w:multiLevelType w:val="hybridMultilevel"/>
    <w:tmpl w:val="43B87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D641DF6"/>
    <w:multiLevelType w:val="hybridMultilevel"/>
    <w:tmpl w:val="608C4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11E1A45"/>
    <w:multiLevelType w:val="hybridMultilevel"/>
    <w:tmpl w:val="442EEFF0"/>
    <w:lvl w:ilvl="0" w:tplc="04090009">
      <w:start w:val="1"/>
      <w:numFmt w:val="bullet"/>
      <w:lvlText w:val=""/>
      <w:lvlJc w:val="left"/>
      <w:pPr>
        <w:ind w:left="787" w:hanging="360"/>
      </w:pPr>
      <w:rPr>
        <w:rFonts w:ascii="Wingdings" w:hAnsi="Wingdings"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6">
    <w:nsid w:val="634C160D"/>
    <w:multiLevelType w:val="hybridMultilevel"/>
    <w:tmpl w:val="410E2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38953D6"/>
    <w:multiLevelType w:val="hybridMultilevel"/>
    <w:tmpl w:val="0D747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55C50B6"/>
    <w:multiLevelType w:val="hybridMultilevel"/>
    <w:tmpl w:val="4E8A5D8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C012A9E"/>
    <w:multiLevelType w:val="hybridMultilevel"/>
    <w:tmpl w:val="247C0F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2480FA2"/>
    <w:multiLevelType w:val="hybridMultilevel"/>
    <w:tmpl w:val="A09050E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9"/>
  </w:num>
  <w:num w:numId="3">
    <w:abstractNumId w:val="0"/>
    <w:lvlOverride w:ilvl="0">
      <w:lvl w:ilvl="0">
        <w:start w:val="65535"/>
        <w:numFmt w:val="bullet"/>
        <w:lvlText w:val="■"/>
        <w:legacy w:legacy="1" w:legacySpace="0" w:legacyIndent="351"/>
        <w:lvlJc w:val="left"/>
        <w:rPr>
          <w:rFonts w:ascii="Calibri" w:hAnsi="Calibri" w:hint="default"/>
        </w:rPr>
      </w:lvl>
    </w:lvlOverride>
  </w:num>
  <w:num w:numId="4">
    <w:abstractNumId w:val="29"/>
  </w:num>
  <w:num w:numId="5">
    <w:abstractNumId w:val="4"/>
  </w:num>
  <w:num w:numId="6">
    <w:abstractNumId w:val="21"/>
  </w:num>
  <w:num w:numId="7">
    <w:abstractNumId w:val="10"/>
  </w:num>
  <w:num w:numId="8">
    <w:abstractNumId w:val="23"/>
  </w:num>
  <w:num w:numId="9">
    <w:abstractNumId w:val="18"/>
  </w:num>
  <w:num w:numId="10">
    <w:abstractNumId w:val="15"/>
  </w:num>
  <w:num w:numId="11">
    <w:abstractNumId w:val="24"/>
  </w:num>
  <w:num w:numId="12">
    <w:abstractNumId w:val="16"/>
  </w:num>
  <w:num w:numId="13">
    <w:abstractNumId w:val="6"/>
  </w:num>
  <w:num w:numId="14">
    <w:abstractNumId w:val="1"/>
  </w:num>
  <w:num w:numId="15">
    <w:abstractNumId w:val="13"/>
  </w:num>
  <w:num w:numId="16">
    <w:abstractNumId w:val="8"/>
  </w:num>
  <w:num w:numId="17">
    <w:abstractNumId w:val="26"/>
  </w:num>
  <w:num w:numId="18">
    <w:abstractNumId w:val="5"/>
  </w:num>
  <w:num w:numId="19">
    <w:abstractNumId w:val="3"/>
  </w:num>
  <w:num w:numId="20">
    <w:abstractNumId w:val="19"/>
  </w:num>
  <w:num w:numId="21">
    <w:abstractNumId w:val="30"/>
  </w:num>
  <w:num w:numId="22">
    <w:abstractNumId w:val="11"/>
  </w:num>
  <w:num w:numId="23">
    <w:abstractNumId w:val="28"/>
  </w:num>
  <w:num w:numId="24">
    <w:abstractNumId w:val="25"/>
  </w:num>
  <w:num w:numId="25">
    <w:abstractNumId w:val="14"/>
  </w:num>
  <w:num w:numId="26">
    <w:abstractNumId w:val="17"/>
  </w:num>
  <w:num w:numId="27">
    <w:abstractNumId w:val="27"/>
  </w:num>
  <w:num w:numId="28">
    <w:abstractNumId w:val="2"/>
  </w:num>
  <w:num w:numId="29">
    <w:abstractNumId w:val="12"/>
  </w:num>
  <w:num w:numId="30">
    <w:abstractNumId w:val="20"/>
  </w:num>
  <w:num w:numId="31">
    <w:abstractNumId w:val="7"/>
  </w:num>
  <w:numIdMacAtCleanup w:val="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cer">
    <w15:presenceInfo w15:providerId="None" w15:userId="Ace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defaultTabStop w:val="720"/>
  <w:hyphenationZone w:val="425"/>
  <w:drawingGridHorizontalSpacing w:val="120"/>
  <w:displayHorizontalDrawingGridEvery w:val="2"/>
  <w:displayVerticalDrawingGridEvery w:val="2"/>
  <w:characterSpacingControl w:val="doNotCompress"/>
  <w:hdrShapeDefaults>
    <o:shapedefaults v:ext="edit" spidmax="3074"/>
  </w:hdrShapeDefaults>
  <w:footnotePr>
    <w:footnote w:id="0"/>
    <w:footnote w:id="1"/>
  </w:footnotePr>
  <w:endnotePr>
    <w:endnote w:id="0"/>
    <w:endnote w:id="1"/>
  </w:endnotePr>
  <w:compat/>
  <w:rsids>
    <w:rsidRoot w:val="00192EF4"/>
    <w:rsid w:val="00004AE2"/>
    <w:rsid w:val="00005D9F"/>
    <w:rsid w:val="00006792"/>
    <w:rsid w:val="00010980"/>
    <w:rsid w:val="0001112C"/>
    <w:rsid w:val="00014A36"/>
    <w:rsid w:val="0001604B"/>
    <w:rsid w:val="000203E4"/>
    <w:rsid w:val="0002481D"/>
    <w:rsid w:val="00024CDF"/>
    <w:rsid w:val="00026FCF"/>
    <w:rsid w:val="0003084B"/>
    <w:rsid w:val="000309B8"/>
    <w:rsid w:val="000326C2"/>
    <w:rsid w:val="00032AF8"/>
    <w:rsid w:val="00034B7C"/>
    <w:rsid w:val="00034D46"/>
    <w:rsid w:val="00037D01"/>
    <w:rsid w:val="0004027E"/>
    <w:rsid w:val="0004186C"/>
    <w:rsid w:val="00043D07"/>
    <w:rsid w:val="00045FB6"/>
    <w:rsid w:val="00050876"/>
    <w:rsid w:val="00050ABC"/>
    <w:rsid w:val="00055981"/>
    <w:rsid w:val="00056568"/>
    <w:rsid w:val="00057648"/>
    <w:rsid w:val="00057ED2"/>
    <w:rsid w:val="00057FA5"/>
    <w:rsid w:val="00061160"/>
    <w:rsid w:val="00061540"/>
    <w:rsid w:val="000615D2"/>
    <w:rsid w:val="000629FB"/>
    <w:rsid w:val="00064BF6"/>
    <w:rsid w:val="000653BD"/>
    <w:rsid w:val="00065C09"/>
    <w:rsid w:val="00065CEA"/>
    <w:rsid w:val="00066027"/>
    <w:rsid w:val="00066E0B"/>
    <w:rsid w:val="00071234"/>
    <w:rsid w:val="00071460"/>
    <w:rsid w:val="000722AC"/>
    <w:rsid w:val="000729F6"/>
    <w:rsid w:val="00072B5F"/>
    <w:rsid w:val="0007405B"/>
    <w:rsid w:val="00075F18"/>
    <w:rsid w:val="00077703"/>
    <w:rsid w:val="000800EA"/>
    <w:rsid w:val="00081604"/>
    <w:rsid w:val="0008165B"/>
    <w:rsid w:val="00081C6D"/>
    <w:rsid w:val="000854C9"/>
    <w:rsid w:val="000856AD"/>
    <w:rsid w:val="000869DB"/>
    <w:rsid w:val="000925BC"/>
    <w:rsid w:val="000932FF"/>
    <w:rsid w:val="00093581"/>
    <w:rsid w:val="0009467B"/>
    <w:rsid w:val="00094F84"/>
    <w:rsid w:val="00095215"/>
    <w:rsid w:val="00095326"/>
    <w:rsid w:val="00095656"/>
    <w:rsid w:val="000A13C9"/>
    <w:rsid w:val="000A1702"/>
    <w:rsid w:val="000A331B"/>
    <w:rsid w:val="000A3FB1"/>
    <w:rsid w:val="000B067B"/>
    <w:rsid w:val="000B23BB"/>
    <w:rsid w:val="000B5A1C"/>
    <w:rsid w:val="000B67FB"/>
    <w:rsid w:val="000B792A"/>
    <w:rsid w:val="000C5888"/>
    <w:rsid w:val="000C6042"/>
    <w:rsid w:val="000C6A1B"/>
    <w:rsid w:val="000C7694"/>
    <w:rsid w:val="000C7F86"/>
    <w:rsid w:val="000D13BF"/>
    <w:rsid w:val="000D1B3D"/>
    <w:rsid w:val="000D3492"/>
    <w:rsid w:val="000D61EC"/>
    <w:rsid w:val="000E0544"/>
    <w:rsid w:val="000E46C1"/>
    <w:rsid w:val="000E46E7"/>
    <w:rsid w:val="000E4863"/>
    <w:rsid w:val="000E5495"/>
    <w:rsid w:val="000E73F6"/>
    <w:rsid w:val="000F1882"/>
    <w:rsid w:val="000F3A92"/>
    <w:rsid w:val="000F48A5"/>
    <w:rsid w:val="0010228D"/>
    <w:rsid w:val="00102FFB"/>
    <w:rsid w:val="00104905"/>
    <w:rsid w:val="00104F36"/>
    <w:rsid w:val="001059FB"/>
    <w:rsid w:val="00106077"/>
    <w:rsid w:val="001063D1"/>
    <w:rsid w:val="00107D3D"/>
    <w:rsid w:val="00112DFC"/>
    <w:rsid w:val="0011577E"/>
    <w:rsid w:val="00115DD0"/>
    <w:rsid w:val="00117EF9"/>
    <w:rsid w:val="0012065C"/>
    <w:rsid w:val="00120755"/>
    <w:rsid w:val="001242B3"/>
    <w:rsid w:val="001258A6"/>
    <w:rsid w:val="001307CE"/>
    <w:rsid w:val="0013109F"/>
    <w:rsid w:val="001316D5"/>
    <w:rsid w:val="00132346"/>
    <w:rsid w:val="00132B44"/>
    <w:rsid w:val="00132EAB"/>
    <w:rsid w:val="001335F6"/>
    <w:rsid w:val="00133E1C"/>
    <w:rsid w:val="00134863"/>
    <w:rsid w:val="00137EF2"/>
    <w:rsid w:val="00140725"/>
    <w:rsid w:val="001409C9"/>
    <w:rsid w:val="00144632"/>
    <w:rsid w:val="00146543"/>
    <w:rsid w:val="00146A64"/>
    <w:rsid w:val="00151013"/>
    <w:rsid w:val="001526C8"/>
    <w:rsid w:val="00152A7D"/>
    <w:rsid w:val="00155019"/>
    <w:rsid w:val="00155AFF"/>
    <w:rsid w:val="00156106"/>
    <w:rsid w:val="00156264"/>
    <w:rsid w:val="00157ED8"/>
    <w:rsid w:val="0016073A"/>
    <w:rsid w:val="00160F21"/>
    <w:rsid w:val="00161F2C"/>
    <w:rsid w:val="00162830"/>
    <w:rsid w:val="0016298F"/>
    <w:rsid w:val="00162F4E"/>
    <w:rsid w:val="00164826"/>
    <w:rsid w:val="00164F82"/>
    <w:rsid w:val="00165C28"/>
    <w:rsid w:val="001661A5"/>
    <w:rsid w:val="001673CE"/>
    <w:rsid w:val="00170976"/>
    <w:rsid w:val="00171D4C"/>
    <w:rsid w:val="00172627"/>
    <w:rsid w:val="00176A89"/>
    <w:rsid w:val="00176DB1"/>
    <w:rsid w:val="00177929"/>
    <w:rsid w:val="00177944"/>
    <w:rsid w:val="00181DF1"/>
    <w:rsid w:val="001823C5"/>
    <w:rsid w:val="00182FA4"/>
    <w:rsid w:val="0018440C"/>
    <w:rsid w:val="00184C7D"/>
    <w:rsid w:val="00185207"/>
    <w:rsid w:val="00185F57"/>
    <w:rsid w:val="00190043"/>
    <w:rsid w:val="0019031A"/>
    <w:rsid w:val="00191038"/>
    <w:rsid w:val="00192EF4"/>
    <w:rsid w:val="00193FF4"/>
    <w:rsid w:val="00194C5C"/>
    <w:rsid w:val="00195CA6"/>
    <w:rsid w:val="00196748"/>
    <w:rsid w:val="001A2223"/>
    <w:rsid w:val="001A313A"/>
    <w:rsid w:val="001A6EB5"/>
    <w:rsid w:val="001B3ADA"/>
    <w:rsid w:val="001B53EF"/>
    <w:rsid w:val="001B61F6"/>
    <w:rsid w:val="001C2817"/>
    <w:rsid w:val="001C5791"/>
    <w:rsid w:val="001C5C9C"/>
    <w:rsid w:val="001C69D4"/>
    <w:rsid w:val="001D0141"/>
    <w:rsid w:val="001D1F00"/>
    <w:rsid w:val="001D345E"/>
    <w:rsid w:val="001D4AB6"/>
    <w:rsid w:val="001D5114"/>
    <w:rsid w:val="001D67DD"/>
    <w:rsid w:val="001D78BF"/>
    <w:rsid w:val="001D7FD9"/>
    <w:rsid w:val="001E1836"/>
    <w:rsid w:val="001E346E"/>
    <w:rsid w:val="001E6B67"/>
    <w:rsid w:val="001E6EB8"/>
    <w:rsid w:val="001E6FD3"/>
    <w:rsid w:val="001F49C3"/>
    <w:rsid w:val="001F6FA5"/>
    <w:rsid w:val="001F751D"/>
    <w:rsid w:val="00200C18"/>
    <w:rsid w:val="00201BA5"/>
    <w:rsid w:val="00210A82"/>
    <w:rsid w:val="00211EC3"/>
    <w:rsid w:val="00213C13"/>
    <w:rsid w:val="00214AF6"/>
    <w:rsid w:val="002207B0"/>
    <w:rsid w:val="00220FA8"/>
    <w:rsid w:val="0022227F"/>
    <w:rsid w:val="00222D31"/>
    <w:rsid w:val="00222D4B"/>
    <w:rsid w:val="002279FA"/>
    <w:rsid w:val="00230B4E"/>
    <w:rsid w:val="00232553"/>
    <w:rsid w:val="00234F62"/>
    <w:rsid w:val="00237FD0"/>
    <w:rsid w:val="002413C1"/>
    <w:rsid w:val="00241A0D"/>
    <w:rsid w:val="00244276"/>
    <w:rsid w:val="002445C7"/>
    <w:rsid w:val="00244E93"/>
    <w:rsid w:val="00246D3F"/>
    <w:rsid w:val="00250A96"/>
    <w:rsid w:val="0025207D"/>
    <w:rsid w:val="002554C2"/>
    <w:rsid w:val="00255C9C"/>
    <w:rsid w:val="00256737"/>
    <w:rsid w:val="00256C07"/>
    <w:rsid w:val="00257357"/>
    <w:rsid w:val="00262BF0"/>
    <w:rsid w:val="00262DA6"/>
    <w:rsid w:val="00263A3B"/>
    <w:rsid w:val="00264E7C"/>
    <w:rsid w:val="0026660F"/>
    <w:rsid w:val="00266A1F"/>
    <w:rsid w:val="00273D31"/>
    <w:rsid w:val="00275A64"/>
    <w:rsid w:val="0028028B"/>
    <w:rsid w:val="0028182C"/>
    <w:rsid w:val="00282616"/>
    <w:rsid w:val="0028320A"/>
    <w:rsid w:val="00286729"/>
    <w:rsid w:val="0028707C"/>
    <w:rsid w:val="00290EC2"/>
    <w:rsid w:val="00291F5D"/>
    <w:rsid w:val="00292968"/>
    <w:rsid w:val="00292C22"/>
    <w:rsid w:val="0029309C"/>
    <w:rsid w:val="00293DDF"/>
    <w:rsid w:val="002954D1"/>
    <w:rsid w:val="00295526"/>
    <w:rsid w:val="002964BE"/>
    <w:rsid w:val="002A097E"/>
    <w:rsid w:val="002A4DA5"/>
    <w:rsid w:val="002A5403"/>
    <w:rsid w:val="002A6E52"/>
    <w:rsid w:val="002A773C"/>
    <w:rsid w:val="002A77C8"/>
    <w:rsid w:val="002A7A95"/>
    <w:rsid w:val="002B7E57"/>
    <w:rsid w:val="002C0993"/>
    <w:rsid w:val="002C10C1"/>
    <w:rsid w:val="002C2202"/>
    <w:rsid w:val="002C2514"/>
    <w:rsid w:val="002C4B21"/>
    <w:rsid w:val="002C4CE2"/>
    <w:rsid w:val="002C4F0A"/>
    <w:rsid w:val="002C611C"/>
    <w:rsid w:val="002D005F"/>
    <w:rsid w:val="002D075F"/>
    <w:rsid w:val="002D0DEC"/>
    <w:rsid w:val="002D1687"/>
    <w:rsid w:val="002D3056"/>
    <w:rsid w:val="002D6D8B"/>
    <w:rsid w:val="002E0419"/>
    <w:rsid w:val="002E1570"/>
    <w:rsid w:val="002E237A"/>
    <w:rsid w:val="002E2CD1"/>
    <w:rsid w:val="002E3202"/>
    <w:rsid w:val="002E51AC"/>
    <w:rsid w:val="002E59FA"/>
    <w:rsid w:val="003003C1"/>
    <w:rsid w:val="003009CD"/>
    <w:rsid w:val="003018EC"/>
    <w:rsid w:val="00302E72"/>
    <w:rsid w:val="003031AF"/>
    <w:rsid w:val="00303E9C"/>
    <w:rsid w:val="00304DB9"/>
    <w:rsid w:val="0030529B"/>
    <w:rsid w:val="00305F1B"/>
    <w:rsid w:val="003066EA"/>
    <w:rsid w:val="00307241"/>
    <w:rsid w:val="003076A4"/>
    <w:rsid w:val="003104D2"/>
    <w:rsid w:val="00310D4E"/>
    <w:rsid w:val="00312AB1"/>
    <w:rsid w:val="0031330C"/>
    <w:rsid w:val="003135B6"/>
    <w:rsid w:val="00313A4F"/>
    <w:rsid w:val="00313A71"/>
    <w:rsid w:val="00314B45"/>
    <w:rsid w:val="00315B95"/>
    <w:rsid w:val="00317F18"/>
    <w:rsid w:val="003228CC"/>
    <w:rsid w:val="00322CE7"/>
    <w:rsid w:val="0032382F"/>
    <w:rsid w:val="00324C0B"/>
    <w:rsid w:val="00330E52"/>
    <w:rsid w:val="00334702"/>
    <w:rsid w:val="0034048B"/>
    <w:rsid w:val="00341890"/>
    <w:rsid w:val="00345142"/>
    <w:rsid w:val="0034634A"/>
    <w:rsid w:val="003501EB"/>
    <w:rsid w:val="00352320"/>
    <w:rsid w:val="003527EF"/>
    <w:rsid w:val="00352D73"/>
    <w:rsid w:val="00354649"/>
    <w:rsid w:val="003558F9"/>
    <w:rsid w:val="003560E1"/>
    <w:rsid w:val="003572B6"/>
    <w:rsid w:val="003579C5"/>
    <w:rsid w:val="0036272D"/>
    <w:rsid w:val="003650F0"/>
    <w:rsid w:val="0036551C"/>
    <w:rsid w:val="00366AAC"/>
    <w:rsid w:val="003671AA"/>
    <w:rsid w:val="00371956"/>
    <w:rsid w:val="00371CF0"/>
    <w:rsid w:val="0037267F"/>
    <w:rsid w:val="00373868"/>
    <w:rsid w:val="00375F05"/>
    <w:rsid w:val="00377471"/>
    <w:rsid w:val="00380CB4"/>
    <w:rsid w:val="0038405D"/>
    <w:rsid w:val="00385093"/>
    <w:rsid w:val="00386B95"/>
    <w:rsid w:val="00386D9A"/>
    <w:rsid w:val="00391691"/>
    <w:rsid w:val="00396358"/>
    <w:rsid w:val="003969C6"/>
    <w:rsid w:val="00396B38"/>
    <w:rsid w:val="00397C31"/>
    <w:rsid w:val="003A085E"/>
    <w:rsid w:val="003A0DA2"/>
    <w:rsid w:val="003A1631"/>
    <w:rsid w:val="003A1D3B"/>
    <w:rsid w:val="003A326C"/>
    <w:rsid w:val="003A3560"/>
    <w:rsid w:val="003A3884"/>
    <w:rsid w:val="003A52C4"/>
    <w:rsid w:val="003A545E"/>
    <w:rsid w:val="003A64BD"/>
    <w:rsid w:val="003A6B76"/>
    <w:rsid w:val="003A71B2"/>
    <w:rsid w:val="003B1E49"/>
    <w:rsid w:val="003B2098"/>
    <w:rsid w:val="003B20DF"/>
    <w:rsid w:val="003B42BE"/>
    <w:rsid w:val="003B4597"/>
    <w:rsid w:val="003B51B6"/>
    <w:rsid w:val="003B739E"/>
    <w:rsid w:val="003C13CE"/>
    <w:rsid w:val="003C1F00"/>
    <w:rsid w:val="003C32A0"/>
    <w:rsid w:val="003C450B"/>
    <w:rsid w:val="003C7B70"/>
    <w:rsid w:val="003D0471"/>
    <w:rsid w:val="003D13D5"/>
    <w:rsid w:val="003D296C"/>
    <w:rsid w:val="003D4B60"/>
    <w:rsid w:val="003D50C2"/>
    <w:rsid w:val="003D515C"/>
    <w:rsid w:val="003D7127"/>
    <w:rsid w:val="003E1B84"/>
    <w:rsid w:val="003E551B"/>
    <w:rsid w:val="003E5F4B"/>
    <w:rsid w:val="003E63E2"/>
    <w:rsid w:val="003F021D"/>
    <w:rsid w:val="003F0D5E"/>
    <w:rsid w:val="003F1E6B"/>
    <w:rsid w:val="003F2D23"/>
    <w:rsid w:val="003F4713"/>
    <w:rsid w:val="003F4FC7"/>
    <w:rsid w:val="003F5018"/>
    <w:rsid w:val="003F51F8"/>
    <w:rsid w:val="003F55AC"/>
    <w:rsid w:val="003F6D00"/>
    <w:rsid w:val="003F70B3"/>
    <w:rsid w:val="004000B6"/>
    <w:rsid w:val="0040454C"/>
    <w:rsid w:val="00405DA3"/>
    <w:rsid w:val="00405E04"/>
    <w:rsid w:val="0040770B"/>
    <w:rsid w:val="00414293"/>
    <w:rsid w:val="004162E2"/>
    <w:rsid w:val="00420247"/>
    <w:rsid w:val="00420538"/>
    <w:rsid w:val="00420FF0"/>
    <w:rsid w:val="00421228"/>
    <w:rsid w:val="00421DA5"/>
    <w:rsid w:val="0042204C"/>
    <w:rsid w:val="0042288E"/>
    <w:rsid w:val="00427996"/>
    <w:rsid w:val="004309D3"/>
    <w:rsid w:val="004315E3"/>
    <w:rsid w:val="0043259C"/>
    <w:rsid w:val="004351D4"/>
    <w:rsid w:val="00435509"/>
    <w:rsid w:val="00435F70"/>
    <w:rsid w:val="00436847"/>
    <w:rsid w:val="00440CDA"/>
    <w:rsid w:val="0044176C"/>
    <w:rsid w:val="00441F3C"/>
    <w:rsid w:val="00443815"/>
    <w:rsid w:val="00450C00"/>
    <w:rsid w:val="00453704"/>
    <w:rsid w:val="00453FD0"/>
    <w:rsid w:val="004542A5"/>
    <w:rsid w:val="00455429"/>
    <w:rsid w:val="0045636B"/>
    <w:rsid w:val="00457D0D"/>
    <w:rsid w:val="004614BE"/>
    <w:rsid w:val="004614D8"/>
    <w:rsid w:val="00461FB6"/>
    <w:rsid w:val="0046283D"/>
    <w:rsid w:val="004629ED"/>
    <w:rsid w:val="00462A7C"/>
    <w:rsid w:val="0046377D"/>
    <w:rsid w:val="00464755"/>
    <w:rsid w:val="0046696D"/>
    <w:rsid w:val="004670BA"/>
    <w:rsid w:val="00467663"/>
    <w:rsid w:val="004700C4"/>
    <w:rsid w:val="00470888"/>
    <w:rsid w:val="00471D38"/>
    <w:rsid w:val="00471E05"/>
    <w:rsid w:val="00473FEB"/>
    <w:rsid w:val="004746EA"/>
    <w:rsid w:val="00475E9B"/>
    <w:rsid w:val="004761EA"/>
    <w:rsid w:val="0047681C"/>
    <w:rsid w:val="0047780F"/>
    <w:rsid w:val="004814DF"/>
    <w:rsid w:val="00481BF1"/>
    <w:rsid w:val="00481E06"/>
    <w:rsid w:val="00482A93"/>
    <w:rsid w:val="004859C8"/>
    <w:rsid w:val="00487477"/>
    <w:rsid w:val="0049092F"/>
    <w:rsid w:val="004931AA"/>
    <w:rsid w:val="00493227"/>
    <w:rsid w:val="004936C5"/>
    <w:rsid w:val="00493BF2"/>
    <w:rsid w:val="00495054"/>
    <w:rsid w:val="0049567E"/>
    <w:rsid w:val="004970B6"/>
    <w:rsid w:val="00497763"/>
    <w:rsid w:val="004A0381"/>
    <w:rsid w:val="004A24D6"/>
    <w:rsid w:val="004A288F"/>
    <w:rsid w:val="004A2B35"/>
    <w:rsid w:val="004A4D3C"/>
    <w:rsid w:val="004A66E1"/>
    <w:rsid w:val="004A6B0E"/>
    <w:rsid w:val="004A71C4"/>
    <w:rsid w:val="004B2C1B"/>
    <w:rsid w:val="004B34A6"/>
    <w:rsid w:val="004B4546"/>
    <w:rsid w:val="004B49F5"/>
    <w:rsid w:val="004B4E43"/>
    <w:rsid w:val="004B54E9"/>
    <w:rsid w:val="004B7B9A"/>
    <w:rsid w:val="004C09A9"/>
    <w:rsid w:val="004C16BB"/>
    <w:rsid w:val="004C1717"/>
    <w:rsid w:val="004C2605"/>
    <w:rsid w:val="004C3284"/>
    <w:rsid w:val="004C3C31"/>
    <w:rsid w:val="004C7447"/>
    <w:rsid w:val="004D2C3A"/>
    <w:rsid w:val="004D3495"/>
    <w:rsid w:val="004D3745"/>
    <w:rsid w:val="004D5114"/>
    <w:rsid w:val="004E1EA3"/>
    <w:rsid w:val="004E6650"/>
    <w:rsid w:val="004F00CB"/>
    <w:rsid w:val="004F1828"/>
    <w:rsid w:val="004F2D0E"/>
    <w:rsid w:val="004F2F13"/>
    <w:rsid w:val="004F5938"/>
    <w:rsid w:val="004F69A6"/>
    <w:rsid w:val="004F76A3"/>
    <w:rsid w:val="004F7AE1"/>
    <w:rsid w:val="00500617"/>
    <w:rsid w:val="00502AD3"/>
    <w:rsid w:val="00503A8B"/>
    <w:rsid w:val="00505B2F"/>
    <w:rsid w:val="00506885"/>
    <w:rsid w:val="00506AE4"/>
    <w:rsid w:val="005112C7"/>
    <w:rsid w:val="00522753"/>
    <w:rsid w:val="005240A4"/>
    <w:rsid w:val="005241F0"/>
    <w:rsid w:val="00525118"/>
    <w:rsid w:val="00525C8A"/>
    <w:rsid w:val="00530438"/>
    <w:rsid w:val="00533F3B"/>
    <w:rsid w:val="005342FB"/>
    <w:rsid w:val="005344CB"/>
    <w:rsid w:val="0053678D"/>
    <w:rsid w:val="00537542"/>
    <w:rsid w:val="0053771E"/>
    <w:rsid w:val="00540426"/>
    <w:rsid w:val="00541E1E"/>
    <w:rsid w:val="00543628"/>
    <w:rsid w:val="005444F0"/>
    <w:rsid w:val="00544588"/>
    <w:rsid w:val="005502EB"/>
    <w:rsid w:val="00550ABE"/>
    <w:rsid w:val="005529B9"/>
    <w:rsid w:val="00552E14"/>
    <w:rsid w:val="0055336D"/>
    <w:rsid w:val="005541C5"/>
    <w:rsid w:val="005546E1"/>
    <w:rsid w:val="00554791"/>
    <w:rsid w:val="00554F06"/>
    <w:rsid w:val="00560B10"/>
    <w:rsid w:val="00562E50"/>
    <w:rsid w:val="00563357"/>
    <w:rsid w:val="00564B55"/>
    <w:rsid w:val="00564BAE"/>
    <w:rsid w:val="00571C7B"/>
    <w:rsid w:val="005734DE"/>
    <w:rsid w:val="00573CBF"/>
    <w:rsid w:val="00574C0F"/>
    <w:rsid w:val="00577B9D"/>
    <w:rsid w:val="00577D4F"/>
    <w:rsid w:val="00580486"/>
    <w:rsid w:val="00580535"/>
    <w:rsid w:val="00581D06"/>
    <w:rsid w:val="00581F53"/>
    <w:rsid w:val="00583A1C"/>
    <w:rsid w:val="0058436F"/>
    <w:rsid w:val="00584B75"/>
    <w:rsid w:val="00587054"/>
    <w:rsid w:val="00595956"/>
    <w:rsid w:val="00596BC9"/>
    <w:rsid w:val="005A107D"/>
    <w:rsid w:val="005A47C2"/>
    <w:rsid w:val="005A547D"/>
    <w:rsid w:val="005A7E56"/>
    <w:rsid w:val="005A7FBF"/>
    <w:rsid w:val="005B184F"/>
    <w:rsid w:val="005B47FA"/>
    <w:rsid w:val="005B510B"/>
    <w:rsid w:val="005B5FFF"/>
    <w:rsid w:val="005B71A6"/>
    <w:rsid w:val="005C1150"/>
    <w:rsid w:val="005C56DC"/>
    <w:rsid w:val="005C673C"/>
    <w:rsid w:val="005C72E0"/>
    <w:rsid w:val="005C778B"/>
    <w:rsid w:val="005D094F"/>
    <w:rsid w:val="005D0FCD"/>
    <w:rsid w:val="005D11D5"/>
    <w:rsid w:val="005D14D8"/>
    <w:rsid w:val="005D2923"/>
    <w:rsid w:val="005D41AC"/>
    <w:rsid w:val="005D574E"/>
    <w:rsid w:val="005D6055"/>
    <w:rsid w:val="005D6727"/>
    <w:rsid w:val="005D6A72"/>
    <w:rsid w:val="005D7B3E"/>
    <w:rsid w:val="005E0AB9"/>
    <w:rsid w:val="005E1FC8"/>
    <w:rsid w:val="005E3E79"/>
    <w:rsid w:val="005E4EFE"/>
    <w:rsid w:val="005E4FFB"/>
    <w:rsid w:val="005E6B56"/>
    <w:rsid w:val="005E7380"/>
    <w:rsid w:val="005F120D"/>
    <w:rsid w:val="005F2CE3"/>
    <w:rsid w:val="005F3072"/>
    <w:rsid w:val="0060067A"/>
    <w:rsid w:val="00600CF3"/>
    <w:rsid w:val="00601C69"/>
    <w:rsid w:val="00603723"/>
    <w:rsid w:val="00604059"/>
    <w:rsid w:val="00604FAC"/>
    <w:rsid w:val="00610C04"/>
    <w:rsid w:val="00611AE3"/>
    <w:rsid w:val="00612623"/>
    <w:rsid w:val="00612716"/>
    <w:rsid w:val="006136BF"/>
    <w:rsid w:val="0061370E"/>
    <w:rsid w:val="006137D2"/>
    <w:rsid w:val="00614085"/>
    <w:rsid w:val="00615013"/>
    <w:rsid w:val="00616C9A"/>
    <w:rsid w:val="00617D7C"/>
    <w:rsid w:val="00621630"/>
    <w:rsid w:val="006239EC"/>
    <w:rsid w:val="00623C2E"/>
    <w:rsid w:val="00624611"/>
    <w:rsid w:val="00624767"/>
    <w:rsid w:val="00624FF8"/>
    <w:rsid w:val="006271E1"/>
    <w:rsid w:val="0062766E"/>
    <w:rsid w:val="00631305"/>
    <w:rsid w:val="00637065"/>
    <w:rsid w:val="00637F06"/>
    <w:rsid w:val="00640F55"/>
    <w:rsid w:val="00647C89"/>
    <w:rsid w:val="006533DB"/>
    <w:rsid w:val="00654762"/>
    <w:rsid w:val="00656051"/>
    <w:rsid w:val="00656679"/>
    <w:rsid w:val="00656767"/>
    <w:rsid w:val="00660F94"/>
    <w:rsid w:val="00661CD1"/>
    <w:rsid w:val="00667386"/>
    <w:rsid w:val="006679DB"/>
    <w:rsid w:val="00667A11"/>
    <w:rsid w:val="0067179C"/>
    <w:rsid w:val="006743DD"/>
    <w:rsid w:val="0067515E"/>
    <w:rsid w:val="00675D19"/>
    <w:rsid w:val="00676165"/>
    <w:rsid w:val="00680A73"/>
    <w:rsid w:val="00682BD6"/>
    <w:rsid w:val="0068379E"/>
    <w:rsid w:val="006844AB"/>
    <w:rsid w:val="00685AC0"/>
    <w:rsid w:val="0069275F"/>
    <w:rsid w:val="006938EE"/>
    <w:rsid w:val="00693C81"/>
    <w:rsid w:val="00695123"/>
    <w:rsid w:val="006953A6"/>
    <w:rsid w:val="00696F8F"/>
    <w:rsid w:val="006A0ADE"/>
    <w:rsid w:val="006A0AE0"/>
    <w:rsid w:val="006A11B2"/>
    <w:rsid w:val="006A162B"/>
    <w:rsid w:val="006A1FF9"/>
    <w:rsid w:val="006A30B0"/>
    <w:rsid w:val="006A4B6F"/>
    <w:rsid w:val="006A5317"/>
    <w:rsid w:val="006A5A04"/>
    <w:rsid w:val="006A6E9B"/>
    <w:rsid w:val="006A6FD0"/>
    <w:rsid w:val="006A7F83"/>
    <w:rsid w:val="006B0072"/>
    <w:rsid w:val="006B224E"/>
    <w:rsid w:val="006B3171"/>
    <w:rsid w:val="006B35A4"/>
    <w:rsid w:val="006B3BEB"/>
    <w:rsid w:val="006B522F"/>
    <w:rsid w:val="006B5BBD"/>
    <w:rsid w:val="006B7131"/>
    <w:rsid w:val="006B76DD"/>
    <w:rsid w:val="006C05E2"/>
    <w:rsid w:val="006C0BE9"/>
    <w:rsid w:val="006C3471"/>
    <w:rsid w:val="006C576E"/>
    <w:rsid w:val="006C65C6"/>
    <w:rsid w:val="006C6DE5"/>
    <w:rsid w:val="006C71BF"/>
    <w:rsid w:val="006C748A"/>
    <w:rsid w:val="006C7BA5"/>
    <w:rsid w:val="006D007C"/>
    <w:rsid w:val="006D0507"/>
    <w:rsid w:val="006D0AB0"/>
    <w:rsid w:val="006D0D9D"/>
    <w:rsid w:val="006D1F5B"/>
    <w:rsid w:val="006D206F"/>
    <w:rsid w:val="006D2DFB"/>
    <w:rsid w:val="006D5EBF"/>
    <w:rsid w:val="006D77E4"/>
    <w:rsid w:val="006E024E"/>
    <w:rsid w:val="006E1E84"/>
    <w:rsid w:val="006E4042"/>
    <w:rsid w:val="006E4633"/>
    <w:rsid w:val="006E5846"/>
    <w:rsid w:val="006E5A2E"/>
    <w:rsid w:val="006E64D5"/>
    <w:rsid w:val="006E6C32"/>
    <w:rsid w:val="006E6F37"/>
    <w:rsid w:val="006F0267"/>
    <w:rsid w:val="006F0277"/>
    <w:rsid w:val="006F2B00"/>
    <w:rsid w:val="006F3A74"/>
    <w:rsid w:val="006F3AE6"/>
    <w:rsid w:val="006F4043"/>
    <w:rsid w:val="006F4502"/>
    <w:rsid w:val="006F6DBB"/>
    <w:rsid w:val="006F6FD8"/>
    <w:rsid w:val="006F7531"/>
    <w:rsid w:val="006F7990"/>
    <w:rsid w:val="007015A2"/>
    <w:rsid w:val="00702B52"/>
    <w:rsid w:val="00705FB1"/>
    <w:rsid w:val="007060CC"/>
    <w:rsid w:val="007136D8"/>
    <w:rsid w:val="007162E3"/>
    <w:rsid w:val="00720AA7"/>
    <w:rsid w:val="00723C46"/>
    <w:rsid w:val="00725C81"/>
    <w:rsid w:val="00727723"/>
    <w:rsid w:val="00727F2F"/>
    <w:rsid w:val="00731C59"/>
    <w:rsid w:val="0073335F"/>
    <w:rsid w:val="00733C5C"/>
    <w:rsid w:val="0073725C"/>
    <w:rsid w:val="00740C2E"/>
    <w:rsid w:val="00741D5A"/>
    <w:rsid w:val="00744F41"/>
    <w:rsid w:val="00745DA5"/>
    <w:rsid w:val="00750310"/>
    <w:rsid w:val="00750D51"/>
    <w:rsid w:val="0075149B"/>
    <w:rsid w:val="007525AB"/>
    <w:rsid w:val="00753457"/>
    <w:rsid w:val="00753753"/>
    <w:rsid w:val="00754878"/>
    <w:rsid w:val="00757E8A"/>
    <w:rsid w:val="00760556"/>
    <w:rsid w:val="007609C2"/>
    <w:rsid w:val="00761EAF"/>
    <w:rsid w:val="00761F11"/>
    <w:rsid w:val="007629DE"/>
    <w:rsid w:val="00762AAD"/>
    <w:rsid w:val="00762F3F"/>
    <w:rsid w:val="00763209"/>
    <w:rsid w:val="00765C16"/>
    <w:rsid w:val="00766598"/>
    <w:rsid w:val="0076741A"/>
    <w:rsid w:val="00767A59"/>
    <w:rsid w:val="00773102"/>
    <w:rsid w:val="00776501"/>
    <w:rsid w:val="0077688C"/>
    <w:rsid w:val="00786D4C"/>
    <w:rsid w:val="00787A77"/>
    <w:rsid w:val="0079080D"/>
    <w:rsid w:val="00790A0F"/>
    <w:rsid w:val="00792C25"/>
    <w:rsid w:val="0079395D"/>
    <w:rsid w:val="00793D16"/>
    <w:rsid w:val="007943B9"/>
    <w:rsid w:val="007A1416"/>
    <w:rsid w:val="007A383F"/>
    <w:rsid w:val="007A398F"/>
    <w:rsid w:val="007A4FA7"/>
    <w:rsid w:val="007A5121"/>
    <w:rsid w:val="007A66D8"/>
    <w:rsid w:val="007A6E45"/>
    <w:rsid w:val="007B0625"/>
    <w:rsid w:val="007B1CEF"/>
    <w:rsid w:val="007B2466"/>
    <w:rsid w:val="007B2F4F"/>
    <w:rsid w:val="007B4420"/>
    <w:rsid w:val="007B45D1"/>
    <w:rsid w:val="007B7A48"/>
    <w:rsid w:val="007C0A10"/>
    <w:rsid w:val="007C552B"/>
    <w:rsid w:val="007C5EAF"/>
    <w:rsid w:val="007C669A"/>
    <w:rsid w:val="007C765A"/>
    <w:rsid w:val="007D040C"/>
    <w:rsid w:val="007D0DA4"/>
    <w:rsid w:val="007D23E8"/>
    <w:rsid w:val="007D51BE"/>
    <w:rsid w:val="007D77AC"/>
    <w:rsid w:val="007D78CD"/>
    <w:rsid w:val="007E0174"/>
    <w:rsid w:val="007E1526"/>
    <w:rsid w:val="007E15C9"/>
    <w:rsid w:val="007E2D78"/>
    <w:rsid w:val="007E4420"/>
    <w:rsid w:val="007E5272"/>
    <w:rsid w:val="007E6FAB"/>
    <w:rsid w:val="007F07B4"/>
    <w:rsid w:val="007F2A79"/>
    <w:rsid w:val="007F6B59"/>
    <w:rsid w:val="007F7E37"/>
    <w:rsid w:val="00800751"/>
    <w:rsid w:val="00802513"/>
    <w:rsid w:val="008036AB"/>
    <w:rsid w:val="00804F5C"/>
    <w:rsid w:val="00805DFA"/>
    <w:rsid w:val="00806098"/>
    <w:rsid w:val="00806DD4"/>
    <w:rsid w:val="00811C66"/>
    <w:rsid w:val="00812DBD"/>
    <w:rsid w:val="00814926"/>
    <w:rsid w:val="00815310"/>
    <w:rsid w:val="00815E09"/>
    <w:rsid w:val="00816419"/>
    <w:rsid w:val="008164D2"/>
    <w:rsid w:val="00816661"/>
    <w:rsid w:val="00817A19"/>
    <w:rsid w:val="0082189C"/>
    <w:rsid w:val="008245FA"/>
    <w:rsid w:val="00825586"/>
    <w:rsid w:val="008275D9"/>
    <w:rsid w:val="0082783C"/>
    <w:rsid w:val="00832E71"/>
    <w:rsid w:val="0083310D"/>
    <w:rsid w:val="00833714"/>
    <w:rsid w:val="0083486D"/>
    <w:rsid w:val="00835198"/>
    <w:rsid w:val="00835A7A"/>
    <w:rsid w:val="008369FC"/>
    <w:rsid w:val="00837221"/>
    <w:rsid w:val="008406E1"/>
    <w:rsid w:val="00842AF4"/>
    <w:rsid w:val="00844B49"/>
    <w:rsid w:val="00846A6D"/>
    <w:rsid w:val="00847147"/>
    <w:rsid w:val="00852998"/>
    <w:rsid w:val="00852B56"/>
    <w:rsid w:val="00854CF1"/>
    <w:rsid w:val="00855109"/>
    <w:rsid w:val="0085790C"/>
    <w:rsid w:val="00860C45"/>
    <w:rsid w:val="0086654E"/>
    <w:rsid w:val="00866A14"/>
    <w:rsid w:val="00873001"/>
    <w:rsid w:val="008731E0"/>
    <w:rsid w:val="00875044"/>
    <w:rsid w:val="0087582F"/>
    <w:rsid w:val="00876287"/>
    <w:rsid w:val="00881803"/>
    <w:rsid w:val="00881A33"/>
    <w:rsid w:val="0088200A"/>
    <w:rsid w:val="008832A7"/>
    <w:rsid w:val="008834FC"/>
    <w:rsid w:val="008840B8"/>
    <w:rsid w:val="008840E5"/>
    <w:rsid w:val="00884631"/>
    <w:rsid w:val="00886755"/>
    <w:rsid w:val="00887381"/>
    <w:rsid w:val="0089119F"/>
    <w:rsid w:val="0089227D"/>
    <w:rsid w:val="008936B7"/>
    <w:rsid w:val="0089402B"/>
    <w:rsid w:val="00894A9C"/>
    <w:rsid w:val="0089617D"/>
    <w:rsid w:val="008A27CB"/>
    <w:rsid w:val="008A4553"/>
    <w:rsid w:val="008A6CEB"/>
    <w:rsid w:val="008A77B3"/>
    <w:rsid w:val="008B2092"/>
    <w:rsid w:val="008B3B97"/>
    <w:rsid w:val="008B4B03"/>
    <w:rsid w:val="008B5F04"/>
    <w:rsid w:val="008B61BC"/>
    <w:rsid w:val="008B7CBA"/>
    <w:rsid w:val="008B7CE3"/>
    <w:rsid w:val="008C2F42"/>
    <w:rsid w:val="008C3494"/>
    <w:rsid w:val="008C36D2"/>
    <w:rsid w:val="008C5E93"/>
    <w:rsid w:val="008D01E0"/>
    <w:rsid w:val="008D0974"/>
    <w:rsid w:val="008D0D7D"/>
    <w:rsid w:val="008D1A0D"/>
    <w:rsid w:val="008D1B07"/>
    <w:rsid w:val="008D1C5F"/>
    <w:rsid w:val="008D26CB"/>
    <w:rsid w:val="008D2D3F"/>
    <w:rsid w:val="008D3832"/>
    <w:rsid w:val="008D4477"/>
    <w:rsid w:val="008D6CE5"/>
    <w:rsid w:val="008E122D"/>
    <w:rsid w:val="008E3307"/>
    <w:rsid w:val="008E4B59"/>
    <w:rsid w:val="008E504C"/>
    <w:rsid w:val="008F0B09"/>
    <w:rsid w:val="008F331A"/>
    <w:rsid w:val="008F3A1A"/>
    <w:rsid w:val="008F5381"/>
    <w:rsid w:val="008F5A7E"/>
    <w:rsid w:val="008F7679"/>
    <w:rsid w:val="008F7A19"/>
    <w:rsid w:val="008F7BFA"/>
    <w:rsid w:val="00900598"/>
    <w:rsid w:val="00900767"/>
    <w:rsid w:val="00900815"/>
    <w:rsid w:val="0090171B"/>
    <w:rsid w:val="00903660"/>
    <w:rsid w:val="0091028D"/>
    <w:rsid w:val="00910425"/>
    <w:rsid w:val="009145C2"/>
    <w:rsid w:val="00916C30"/>
    <w:rsid w:val="00921A28"/>
    <w:rsid w:val="0092244D"/>
    <w:rsid w:val="009246E7"/>
    <w:rsid w:val="009253AE"/>
    <w:rsid w:val="00925D50"/>
    <w:rsid w:val="00925DF1"/>
    <w:rsid w:val="00926648"/>
    <w:rsid w:val="00927778"/>
    <w:rsid w:val="00927953"/>
    <w:rsid w:val="009307AA"/>
    <w:rsid w:val="009314DD"/>
    <w:rsid w:val="00932A32"/>
    <w:rsid w:val="00932E2D"/>
    <w:rsid w:val="00933271"/>
    <w:rsid w:val="00933A0F"/>
    <w:rsid w:val="00934A44"/>
    <w:rsid w:val="009357C6"/>
    <w:rsid w:val="00940F83"/>
    <w:rsid w:val="00941B74"/>
    <w:rsid w:val="00943E0D"/>
    <w:rsid w:val="00945431"/>
    <w:rsid w:val="009457EA"/>
    <w:rsid w:val="00946E6B"/>
    <w:rsid w:val="00947065"/>
    <w:rsid w:val="00950672"/>
    <w:rsid w:val="009508D6"/>
    <w:rsid w:val="009514D6"/>
    <w:rsid w:val="00951537"/>
    <w:rsid w:val="00951883"/>
    <w:rsid w:val="00952493"/>
    <w:rsid w:val="00952752"/>
    <w:rsid w:val="00952759"/>
    <w:rsid w:val="00952C43"/>
    <w:rsid w:val="00953EA5"/>
    <w:rsid w:val="0095571B"/>
    <w:rsid w:val="00956858"/>
    <w:rsid w:val="00956D94"/>
    <w:rsid w:val="0096137E"/>
    <w:rsid w:val="00965FB4"/>
    <w:rsid w:val="009757D4"/>
    <w:rsid w:val="0097709F"/>
    <w:rsid w:val="00977178"/>
    <w:rsid w:val="0097785F"/>
    <w:rsid w:val="009839F9"/>
    <w:rsid w:val="00984852"/>
    <w:rsid w:val="009868C7"/>
    <w:rsid w:val="00990C1B"/>
    <w:rsid w:val="00992DBB"/>
    <w:rsid w:val="0099402B"/>
    <w:rsid w:val="00995512"/>
    <w:rsid w:val="00995B2C"/>
    <w:rsid w:val="009A1246"/>
    <w:rsid w:val="009A2955"/>
    <w:rsid w:val="009A45F5"/>
    <w:rsid w:val="009A7133"/>
    <w:rsid w:val="009A7B6D"/>
    <w:rsid w:val="009B1102"/>
    <w:rsid w:val="009B1C86"/>
    <w:rsid w:val="009B4A42"/>
    <w:rsid w:val="009B54C7"/>
    <w:rsid w:val="009B745D"/>
    <w:rsid w:val="009C327C"/>
    <w:rsid w:val="009C3AAA"/>
    <w:rsid w:val="009D14D0"/>
    <w:rsid w:val="009D1EA0"/>
    <w:rsid w:val="009D2BC1"/>
    <w:rsid w:val="009D6822"/>
    <w:rsid w:val="009E02FD"/>
    <w:rsid w:val="009E05E6"/>
    <w:rsid w:val="009E1134"/>
    <w:rsid w:val="009E13D8"/>
    <w:rsid w:val="009E14E3"/>
    <w:rsid w:val="009E3C7C"/>
    <w:rsid w:val="009E47CF"/>
    <w:rsid w:val="009E4C62"/>
    <w:rsid w:val="009E5F52"/>
    <w:rsid w:val="009E61D8"/>
    <w:rsid w:val="009E7211"/>
    <w:rsid w:val="009F21AD"/>
    <w:rsid w:val="009F28D7"/>
    <w:rsid w:val="009F4535"/>
    <w:rsid w:val="009F46C9"/>
    <w:rsid w:val="009F5BC9"/>
    <w:rsid w:val="009F5C83"/>
    <w:rsid w:val="009F5FD9"/>
    <w:rsid w:val="009F6845"/>
    <w:rsid w:val="00A00E49"/>
    <w:rsid w:val="00A01002"/>
    <w:rsid w:val="00A03C25"/>
    <w:rsid w:val="00A132D5"/>
    <w:rsid w:val="00A14833"/>
    <w:rsid w:val="00A156E8"/>
    <w:rsid w:val="00A16425"/>
    <w:rsid w:val="00A17049"/>
    <w:rsid w:val="00A20126"/>
    <w:rsid w:val="00A202A0"/>
    <w:rsid w:val="00A24246"/>
    <w:rsid w:val="00A27197"/>
    <w:rsid w:val="00A27E91"/>
    <w:rsid w:val="00A304FB"/>
    <w:rsid w:val="00A30589"/>
    <w:rsid w:val="00A319D6"/>
    <w:rsid w:val="00A34CDE"/>
    <w:rsid w:val="00A34D03"/>
    <w:rsid w:val="00A354C8"/>
    <w:rsid w:val="00A409B0"/>
    <w:rsid w:val="00A409D7"/>
    <w:rsid w:val="00A415C0"/>
    <w:rsid w:val="00A41C12"/>
    <w:rsid w:val="00A42B3E"/>
    <w:rsid w:val="00A43DE3"/>
    <w:rsid w:val="00A461BB"/>
    <w:rsid w:val="00A47F45"/>
    <w:rsid w:val="00A51ECD"/>
    <w:rsid w:val="00A52839"/>
    <w:rsid w:val="00A53890"/>
    <w:rsid w:val="00A629B9"/>
    <w:rsid w:val="00A63AB7"/>
    <w:rsid w:val="00A63C0E"/>
    <w:rsid w:val="00A65FB8"/>
    <w:rsid w:val="00A71595"/>
    <w:rsid w:val="00A71965"/>
    <w:rsid w:val="00A74D2B"/>
    <w:rsid w:val="00A75B39"/>
    <w:rsid w:val="00A7743C"/>
    <w:rsid w:val="00A80CF1"/>
    <w:rsid w:val="00A8123B"/>
    <w:rsid w:val="00A8496E"/>
    <w:rsid w:val="00A865F9"/>
    <w:rsid w:val="00A87AD2"/>
    <w:rsid w:val="00A92E82"/>
    <w:rsid w:val="00A935B9"/>
    <w:rsid w:val="00A93B54"/>
    <w:rsid w:val="00A93EBC"/>
    <w:rsid w:val="00A94F1F"/>
    <w:rsid w:val="00A957D3"/>
    <w:rsid w:val="00A95DEC"/>
    <w:rsid w:val="00A9633B"/>
    <w:rsid w:val="00AA06CA"/>
    <w:rsid w:val="00AA06D9"/>
    <w:rsid w:val="00AA383C"/>
    <w:rsid w:val="00AA3ECB"/>
    <w:rsid w:val="00AA42DC"/>
    <w:rsid w:val="00AA5CEE"/>
    <w:rsid w:val="00AA6B65"/>
    <w:rsid w:val="00AA6D71"/>
    <w:rsid w:val="00AB0DB5"/>
    <w:rsid w:val="00AB0FA0"/>
    <w:rsid w:val="00AB1985"/>
    <w:rsid w:val="00AB36D0"/>
    <w:rsid w:val="00AB6D8B"/>
    <w:rsid w:val="00AC2702"/>
    <w:rsid w:val="00AC2797"/>
    <w:rsid w:val="00AC5A66"/>
    <w:rsid w:val="00AC5CD9"/>
    <w:rsid w:val="00AC5FD6"/>
    <w:rsid w:val="00AC6359"/>
    <w:rsid w:val="00AC6E3E"/>
    <w:rsid w:val="00AD015C"/>
    <w:rsid w:val="00AD0E9E"/>
    <w:rsid w:val="00AD1C10"/>
    <w:rsid w:val="00AD2AE8"/>
    <w:rsid w:val="00AD2F88"/>
    <w:rsid w:val="00AD3BF2"/>
    <w:rsid w:val="00AE03B4"/>
    <w:rsid w:val="00AE542A"/>
    <w:rsid w:val="00AE5EFE"/>
    <w:rsid w:val="00AE5F9A"/>
    <w:rsid w:val="00AE6802"/>
    <w:rsid w:val="00AF5657"/>
    <w:rsid w:val="00B0014E"/>
    <w:rsid w:val="00B0046D"/>
    <w:rsid w:val="00B015F7"/>
    <w:rsid w:val="00B02DD6"/>
    <w:rsid w:val="00B03046"/>
    <w:rsid w:val="00B03EC7"/>
    <w:rsid w:val="00B03FBE"/>
    <w:rsid w:val="00B059F6"/>
    <w:rsid w:val="00B05A9E"/>
    <w:rsid w:val="00B0708A"/>
    <w:rsid w:val="00B10763"/>
    <w:rsid w:val="00B12E5F"/>
    <w:rsid w:val="00B13092"/>
    <w:rsid w:val="00B13F87"/>
    <w:rsid w:val="00B1786B"/>
    <w:rsid w:val="00B2102C"/>
    <w:rsid w:val="00B210E4"/>
    <w:rsid w:val="00B2538D"/>
    <w:rsid w:val="00B25ADC"/>
    <w:rsid w:val="00B26B16"/>
    <w:rsid w:val="00B31868"/>
    <w:rsid w:val="00B3221A"/>
    <w:rsid w:val="00B327B6"/>
    <w:rsid w:val="00B332AF"/>
    <w:rsid w:val="00B33A8B"/>
    <w:rsid w:val="00B4446A"/>
    <w:rsid w:val="00B46EE7"/>
    <w:rsid w:val="00B4779A"/>
    <w:rsid w:val="00B477C0"/>
    <w:rsid w:val="00B4792D"/>
    <w:rsid w:val="00B53AE0"/>
    <w:rsid w:val="00B55D74"/>
    <w:rsid w:val="00B6035F"/>
    <w:rsid w:val="00B60D65"/>
    <w:rsid w:val="00B65EE2"/>
    <w:rsid w:val="00B6637D"/>
    <w:rsid w:val="00B66674"/>
    <w:rsid w:val="00B71C8D"/>
    <w:rsid w:val="00B72F89"/>
    <w:rsid w:val="00B7415E"/>
    <w:rsid w:val="00B751C1"/>
    <w:rsid w:val="00B75A86"/>
    <w:rsid w:val="00B77354"/>
    <w:rsid w:val="00B81158"/>
    <w:rsid w:val="00B81BF9"/>
    <w:rsid w:val="00B827D6"/>
    <w:rsid w:val="00B83014"/>
    <w:rsid w:val="00B85487"/>
    <w:rsid w:val="00B85579"/>
    <w:rsid w:val="00B85A67"/>
    <w:rsid w:val="00B862E2"/>
    <w:rsid w:val="00B90316"/>
    <w:rsid w:val="00B9325A"/>
    <w:rsid w:val="00B9368D"/>
    <w:rsid w:val="00B9380F"/>
    <w:rsid w:val="00B95253"/>
    <w:rsid w:val="00B9550E"/>
    <w:rsid w:val="00B963CF"/>
    <w:rsid w:val="00B96962"/>
    <w:rsid w:val="00BA1A26"/>
    <w:rsid w:val="00BA1C1B"/>
    <w:rsid w:val="00BA3915"/>
    <w:rsid w:val="00BA4406"/>
    <w:rsid w:val="00BA48E6"/>
    <w:rsid w:val="00BA5547"/>
    <w:rsid w:val="00BA55BF"/>
    <w:rsid w:val="00BA6AB6"/>
    <w:rsid w:val="00BA70C7"/>
    <w:rsid w:val="00BB1303"/>
    <w:rsid w:val="00BB1999"/>
    <w:rsid w:val="00BB1A14"/>
    <w:rsid w:val="00BB1C13"/>
    <w:rsid w:val="00BB1F84"/>
    <w:rsid w:val="00BB3271"/>
    <w:rsid w:val="00BB35F8"/>
    <w:rsid w:val="00BB5562"/>
    <w:rsid w:val="00BB6388"/>
    <w:rsid w:val="00BB71F3"/>
    <w:rsid w:val="00BB7D18"/>
    <w:rsid w:val="00BC03C8"/>
    <w:rsid w:val="00BC161E"/>
    <w:rsid w:val="00BC20FB"/>
    <w:rsid w:val="00BC7A8B"/>
    <w:rsid w:val="00BC7DE6"/>
    <w:rsid w:val="00BD01CD"/>
    <w:rsid w:val="00BD08F8"/>
    <w:rsid w:val="00BD0E62"/>
    <w:rsid w:val="00BD1B40"/>
    <w:rsid w:val="00BD1CEB"/>
    <w:rsid w:val="00BD1F3D"/>
    <w:rsid w:val="00BD286C"/>
    <w:rsid w:val="00BD3D68"/>
    <w:rsid w:val="00BD54AF"/>
    <w:rsid w:val="00BE023A"/>
    <w:rsid w:val="00BE033D"/>
    <w:rsid w:val="00BE0754"/>
    <w:rsid w:val="00BE2DBC"/>
    <w:rsid w:val="00BE43B2"/>
    <w:rsid w:val="00BF0705"/>
    <w:rsid w:val="00BF1F52"/>
    <w:rsid w:val="00BF2441"/>
    <w:rsid w:val="00BF3CB7"/>
    <w:rsid w:val="00BF4274"/>
    <w:rsid w:val="00BF447D"/>
    <w:rsid w:val="00BF478B"/>
    <w:rsid w:val="00C004AA"/>
    <w:rsid w:val="00C03338"/>
    <w:rsid w:val="00C06D01"/>
    <w:rsid w:val="00C07A23"/>
    <w:rsid w:val="00C1069D"/>
    <w:rsid w:val="00C12BE2"/>
    <w:rsid w:val="00C16C01"/>
    <w:rsid w:val="00C210DD"/>
    <w:rsid w:val="00C23E41"/>
    <w:rsid w:val="00C243AC"/>
    <w:rsid w:val="00C244B2"/>
    <w:rsid w:val="00C24DF2"/>
    <w:rsid w:val="00C379E6"/>
    <w:rsid w:val="00C37D67"/>
    <w:rsid w:val="00C40108"/>
    <w:rsid w:val="00C40EF7"/>
    <w:rsid w:val="00C411E9"/>
    <w:rsid w:val="00C414FB"/>
    <w:rsid w:val="00C41CEB"/>
    <w:rsid w:val="00C42D7E"/>
    <w:rsid w:val="00C4355B"/>
    <w:rsid w:val="00C45193"/>
    <w:rsid w:val="00C45F13"/>
    <w:rsid w:val="00C47F26"/>
    <w:rsid w:val="00C50E3F"/>
    <w:rsid w:val="00C51C3E"/>
    <w:rsid w:val="00C55720"/>
    <w:rsid w:val="00C55E20"/>
    <w:rsid w:val="00C56ADF"/>
    <w:rsid w:val="00C56C00"/>
    <w:rsid w:val="00C62323"/>
    <w:rsid w:val="00C633E2"/>
    <w:rsid w:val="00C653CE"/>
    <w:rsid w:val="00C662EE"/>
    <w:rsid w:val="00C670F4"/>
    <w:rsid w:val="00C67685"/>
    <w:rsid w:val="00C67A38"/>
    <w:rsid w:val="00C67AC9"/>
    <w:rsid w:val="00C703DC"/>
    <w:rsid w:val="00C7146A"/>
    <w:rsid w:val="00C7272F"/>
    <w:rsid w:val="00C809B6"/>
    <w:rsid w:val="00C83027"/>
    <w:rsid w:val="00C83B0B"/>
    <w:rsid w:val="00C83C16"/>
    <w:rsid w:val="00C848A7"/>
    <w:rsid w:val="00C84DF4"/>
    <w:rsid w:val="00C85E04"/>
    <w:rsid w:val="00C91883"/>
    <w:rsid w:val="00C921D0"/>
    <w:rsid w:val="00C935EC"/>
    <w:rsid w:val="00C93A3F"/>
    <w:rsid w:val="00C946D3"/>
    <w:rsid w:val="00C94D83"/>
    <w:rsid w:val="00C96C5F"/>
    <w:rsid w:val="00C972D8"/>
    <w:rsid w:val="00CA1B5C"/>
    <w:rsid w:val="00CA239C"/>
    <w:rsid w:val="00CA2767"/>
    <w:rsid w:val="00CA314F"/>
    <w:rsid w:val="00CA328E"/>
    <w:rsid w:val="00CA48FF"/>
    <w:rsid w:val="00CA4F5D"/>
    <w:rsid w:val="00CA64C2"/>
    <w:rsid w:val="00CA730B"/>
    <w:rsid w:val="00CB12D8"/>
    <w:rsid w:val="00CB33AF"/>
    <w:rsid w:val="00CB5C58"/>
    <w:rsid w:val="00CB65CE"/>
    <w:rsid w:val="00CB6614"/>
    <w:rsid w:val="00CB706B"/>
    <w:rsid w:val="00CC04DE"/>
    <w:rsid w:val="00CC0B45"/>
    <w:rsid w:val="00CC26C6"/>
    <w:rsid w:val="00CC43B6"/>
    <w:rsid w:val="00CC47E3"/>
    <w:rsid w:val="00CC63E4"/>
    <w:rsid w:val="00CC7021"/>
    <w:rsid w:val="00CD0B66"/>
    <w:rsid w:val="00CD49B7"/>
    <w:rsid w:val="00CD5D3D"/>
    <w:rsid w:val="00CE1C8D"/>
    <w:rsid w:val="00CE25BE"/>
    <w:rsid w:val="00CE7C3A"/>
    <w:rsid w:val="00CF184E"/>
    <w:rsid w:val="00CF3883"/>
    <w:rsid w:val="00CF3E18"/>
    <w:rsid w:val="00CF5D1B"/>
    <w:rsid w:val="00CF7730"/>
    <w:rsid w:val="00CF7D69"/>
    <w:rsid w:val="00CF7EA4"/>
    <w:rsid w:val="00CF7EC3"/>
    <w:rsid w:val="00D075A0"/>
    <w:rsid w:val="00D1484B"/>
    <w:rsid w:val="00D157D2"/>
    <w:rsid w:val="00D15BBB"/>
    <w:rsid w:val="00D16DC2"/>
    <w:rsid w:val="00D2130B"/>
    <w:rsid w:val="00D216C5"/>
    <w:rsid w:val="00D21C01"/>
    <w:rsid w:val="00D22317"/>
    <w:rsid w:val="00D22FB3"/>
    <w:rsid w:val="00D26298"/>
    <w:rsid w:val="00D26447"/>
    <w:rsid w:val="00D2731C"/>
    <w:rsid w:val="00D2789E"/>
    <w:rsid w:val="00D308BB"/>
    <w:rsid w:val="00D30DF3"/>
    <w:rsid w:val="00D329B9"/>
    <w:rsid w:val="00D33D66"/>
    <w:rsid w:val="00D36015"/>
    <w:rsid w:val="00D37909"/>
    <w:rsid w:val="00D3799F"/>
    <w:rsid w:val="00D4086B"/>
    <w:rsid w:val="00D40A1C"/>
    <w:rsid w:val="00D40FBE"/>
    <w:rsid w:val="00D412B1"/>
    <w:rsid w:val="00D41534"/>
    <w:rsid w:val="00D41CCA"/>
    <w:rsid w:val="00D42538"/>
    <w:rsid w:val="00D50BA3"/>
    <w:rsid w:val="00D5185C"/>
    <w:rsid w:val="00D52A98"/>
    <w:rsid w:val="00D57A61"/>
    <w:rsid w:val="00D606ED"/>
    <w:rsid w:val="00D6227A"/>
    <w:rsid w:val="00D66C1E"/>
    <w:rsid w:val="00D677C6"/>
    <w:rsid w:val="00D72BBA"/>
    <w:rsid w:val="00D80138"/>
    <w:rsid w:val="00D80334"/>
    <w:rsid w:val="00D80953"/>
    <w:rsid w:val="00D809A1"/>
    <w:rsid w:val="00D80AA2"/>
    <w:rsid w:val="00D811E3"/>
    <w:rsid w:val="00D83FEB"/>
    <w:rsid w:val="00D863EB"/>
    <w:rsid w:val="00D86EAF"/>
    <w:rsid w:val="00D93A8D"/>
    <w:rsid w:val="00D946B8"/>
    <w:rsid w:val="00D947AF"/>
    <w:rsid w:val="00D94AF6"/>
    <w:rsid w:val="00D966B3"/>
    <w:rsid w:val="00D96EEE"/>
    <w:rsid w:val="00DA005D"/>
    <w:rsid w:val="00DA2D7D"/>
    <w:rsid w:val="00DA4B90"/>
    <w:rsid w:val="00DA5325"/>
    <w:rsid w:val="00DA56B2"/>
    <w:rsid w:val="00DA5D8F"/>
    <w:rsid w:val="00DB0A25"/>
    <w:rsid w:val="00DB0EA0"/>
    <w:rsid w:val="00DB1389"/>
    <w:rsid w:val="00DB23A0"/>
    <w:rsid w:val="00DB3E84"/>
    <w:rsid w:val="00DB54EF"/>
    <w:rsid w:val="00DB5D6B"/>
    <w:rsid w:val="00DB655A"/>
    <w:rsid w:val="00DB758C"/>
    <w:rsid w:val="00DC2276"/>
    <w:rsid w:val="00DC662F"/>
    <w:rsid w:val="00DD0C3A"/>
    <w:rsid w:val="00DD171B"/>
    <w:rsid w:val="00DD22A5"/>
    <w:rsid w:val="00DD5112"/>
    <w:rsid w:val="00DE0680"/>
    <w:rsid w:val="00DE1DE5"/>
    <w:rsid w:val="00DE25EA"/>
    <w:rsid w:val="00DE26AA"/>
    <w:rsid w:val="00DE2E2B"/>
    <w:rsid w:val="00DE5DF1"/>
    <w:rsid w:val="00DE631D"/>
    <w:rsid w:val="00DE657E"/>
    <w:rsid w:val="00DE6FF7"/>
    <w:rsid w:val="00DE7470"/>
    <w:rsid w:val="00DE74C3"/>
    <w:rsid w:val="00DF023E"/>
    <w:rsid w:val="00DF1CD7"/>
    <w:rsid w:val="00DF3102"/>
    <w:rsid w:val="00DF47AA"/>
    <w:rsid w:val="00DF5A9D"/>
    <w:rsid w:val="00DF5C7F"/>
    <w:rsid w:val="00DF6FD0"/>
    <w:rsid w:val="00DF7310"/>
    <w:rsid w:val="00DF78AE"/>
    <w:rsid w:val="00E00304"/>
    <w:rsid w:val="00E062EF"/>
    <w:rsid w:val="00E06538"/>
    <w:rsid w:val="00E0761D"/>
    <w:rsid w:val="00E10305"/>
    <w:rsid w:val="00E106EC"/>
    <w:rsid w:val="00E10BD7"/>
    <w:rsid w:val="00E113E3"/>
    <w:rsid w:val="00E11606"/>
    <w:rsid w:val="00E1162D"/>
    <w:rsid w:val="00E13AD3"/>
    <w:rsid w:val="00E21425"/>
    <w:rsid w:val="00E21637"/>
    <w:rsid w:val="00E222C1"/>
    <w:rsid w:val="00E23BCD"/>
    <w:rsid w:val="00E2497D"/>
    <w:rsid w:val="00E254BE"/>
    <w:rsid w:val="00E25F94"/>
    <w:rsid w:val="00E266E5"/>
    <w:rsid w:val="00E26BFA"/>
    <w:rsid w:val="00E31A19"/>
    <w:rsid w:val="00E33BFD"/>
    <w:rsid w:val="00E37487"/>
    <w:rsid w:val="00E4143A"/>
    <w:rsid w:val="00E41BFC"/>
    <w:rsid w:val="00E41C04"/>
    <w:rsid w:val="00E42EBB"/>
    <w:rsid w:val="00E44CD4"/>
    <w:rsid w:val="00E4704E"/>
    <w:rsid w:val="00E52668"/>
    <w:rsid w:val="00E52BE8"/>
    <w:rsid w:val="00E5411B"/>
    <w:rsid w:val="00E55583"/>
    <w:rsid w:val="00E557B4"/>
    <w:rsid w:val="00E56E41"/>
    <w:rsid w:val="00E5732C"/>
    <w:rsid w:val="00E64107"/>
    <w:rsid w:val="00E66805"/>
    <w:rsid w:val="00E66C96"/>
    <w:rsid w:val="00E740DD"/>
    <w:rsid w:val="00E80A48"/>
    <w:rsid w:val="00E8198F"/>
    <w:rsid w:val="00E8402B"/>
    <w:rsid w:val="00E84EF0"/>
    <w:rsid w:val="00E857DD"/>
    <w:rsid w:val="00E878A4"/>
    <w:rsid w:val="00E87D17"/>
    <w:rsid w:val="00E926EC"/>
    <w:rsid w:val="00E93002"/>
    <w:rsid w:val="00E938CD"/>
    <w:rsid w:val="00E940E9"/>
    <w:rsid w:val="00E95CC6"/>
    <w:rsid w:val="00E95DEB"/>
    <w:rsid w:val="00E9627C"/>
    <w:rsid w:val="00E9640A"/>
    <w:rsid w:val="00EA1F68"/>
    <w:rsid w:val="00EA3865"/>
    <w:rsid w:val="00EA3F8F"/>
    <w:rsid w:val="00EA4F8C"/>
    <w:rsid w:val="00EA552A"/>
    <w:rsid w:val="00EA6717"/>
    <w:rsid w:val="00EA68D1"/>
    <w:rsid w:val="00EB2140"/>
    <w:rsid w:val="00EB2555"/>
    <w:rsid w:val="00EB2678"/>
    <w:rsid w:val="00EB300C"/>
    <w:rsid w:val="00EB3F38"/>
    <w:rsid w:val="00EB4A3C"/>
    <w:rsid w:val="00EB560F"/>
    <w:rsid w:val="00EB63DD"/>
    <w:rsid w:val="00EB777A"/>
    <w:rsid w:val="00EC1747"/>
    <w:rsid w:val="00EC2417"/>
    <w:rsid w:val="00EC2E7A"/>
    <w:rsid w:val="00EC4F24"/>
    <w:rsid w:val="00EC59E3"/>
    <w:rsid w:val="00EC5AC3"/>
    <w:rsid w:val="00ED07E4"/>
    <w:rsid w:val="00ED12FE"/>
    <w:rsid w:val="00ED1E67"/>
    <w:rsid w:val="00ED3851"/>
    <w:rsid w:val="00ED5C20"/>
    <w:rsid w:val="00ED60B2"/>
    <w:rsid w:val="00ED6707"/>
    <w:rsid w:val="00ED67E8"/>
    <w:rsid w:val="00ED6FB2"/>
    <w:rsid w:val="00EE0230"/>
    <w:rsid w:val="00EE2695"/>
    <w:rsid w:val="00EE2DC1"/>
    <w:rsid w:val="00EE322C"/>
    <w:rsid w:val="00EE3A3F"/>
    <w:rsid w:val="00EE4468"/>
    <w:rsid w:val="00EE457A"/>
    <w:rsid w:val="00EE45C6"/>
    <w:rsid w:val="00EE4825"/>
    <w:rsid w:val="00EE685C"/>
    <w:rsid w:val="00EF0623"/>
    <w:rsid w:val="00EF563C"/>
    <w:rsid w:val="00EF58CC"/>
    <w:rsid w:val="00EF60EB"/>
    <w:rsid w:val="00F01D35"/>
    <w:rsid w:val="00F02B83"/>
    <w:rsid w:val="00F052F6"/>
    <w:rsid w:val="00F0533A"/>
    <w:rsid w:val="00F054C7"/>
    <w:rsid w:val="00F05FED"/>
    <w:rsid w:val="00F06782"/>
    <w:rsid w:val="00F06C7F"/>
    <w:rsid w:val="00F06E80"/>
    <w:rsid w:val="00F0702E"/>
    <w:rsid w:val="00F07392"/>
    <w:rsid w:val="00F105D2"/>
    <w:rsid w:val="00F106EF"/>
    <w:rsid w:val="00F11750"/>
    <w:rsid w:val="00F11792"/>
    <w:rsid w:val="00F1346E"/>
    <w:rsid w:val="00F17855"/>
    <w:rsid w:val="00F17F23"/>
    <w:rsid w:val="00F20A01"/>
    <w:rsid w:val="00F20BE2"/>
    <w:rsid w:val="00F211CF"/>
    <w:rsid w:val="00F21E76"/>
    <w:rsid w:val="00F25276"/>
    <w:rsid w:val="00F25BBB"/>
    <w:rsid w:val="00F27B43"/>
    <w:rsid w:val="00F32277"/>
    <w:rsid w:val="00F32C94"/>
    <w:rsid w:val="00F347FD"/>
    <w:rsid w:val="00F40AF8"/>
    <w:rsid w:val="00F40C1C"/>
    <w:rsid w:val="00F4147C"/>
    <w:rsid w:val="00F467A6"/>
    <w:rsid w:val="00F50AEB"/>
    <w:rsid w:val="00F55F78"/>
    <w:rsid w:val="00F57693"/>
    <w:rsid w:val="00F600B6"/>
    <w:rsid w:val="00F606AD"/>
    <w:rsid w:val="00F60BB4"/>
    <w:rsid w:val="00F6334A"/>
    <w:rsid w:val="00F6397B"/>
    <w:rsid w:val="00F63991"/>
    <w:rsid w:val="00F65CDA"/>
    <w:rsid w:val="00F67C38"/>
    <w:rsid w:val="00F71502"/>
    <w:rsid w:val="00F71E58"/>
    <w:rsid w:val="00F7217B"/>
    <w:rsid w:val="00F7321C"/>
    <w:rsid w:val="00F75111"/>
    <w:rsid w:val="00F758F7"/>
    <w:rsid w:val="00F774B0"/>
    <w:rsid w:val="00F81D56"/>
    <w:rsid w:val="00F83426"/>
    <w:rsid w:val="00F83454"/>
    <w:rsid w:val="00F84F63"/>
    <w:rsid w:val="00F858AA"/>
    <w:rsid w:val="00F86492"/>
    <w:rsid w:val="00F86554"/>
    <w:rsid w:val="00F8692B"/>
    <w:rsid w:val="00F87C26"/>
    <w:rsid w:val="00F90F7B"/>
    <w:rsid w:val="00F9290B"/>
    <w:rsid w:val="00F95B1F"/>
    <w:rsid w:val="00F96D19"/>
    <w:rsid w:val="00F974ED"/>
    <w:rsid w:val="00F97720"/>
    <w:rsid w:val="00FA0976"/>
    <w:rsid w:val="00FA0FB4"/>
    <w:rsid w:val="00FA2445"/>
    <w:rsid w:val="00FA6C7A"/>
    <w:rsid w:val="00FB242B"/>
    <w:rsid w:val="00FB50C2"/>
    <w:rsid w:val="00FB5308"/>
    <w:rsid w:val="00FC082B"/>
    <w:rsid w:val="00FC1D80"/>
    <w:rsid w:val="00FC4591"/>
    <w:rsid w:val="00FC4D2D"/>
    <w:rsid w:val="00FC5093"/>
    <w:rsid w:val="00FC7418"/>
    <w:rsid w:val="00FD04A9"/>
    <w:rsid w:val="00FD2877"/>
    <w:rsid w:val="00FD3407"/>
    <w:rsid w:val="00FD4392"/>
    <w:rsid w:val="00FD4DE2"/>
    <w:rsid w:val="00FD61BF"/>
    <w:rsid w:val="00FD6E52"/>
    <w:rsid w:val="00FE1185"/>
    <w:rsid w:val="00FE1302"/>
    <w:rsid w:val="00FE14FA"/>
    <w:rsid w:val="00FE1C50"/>
    <w:rsid w:val="00FE2636"/>
    <w:rsid w:val="00FE3814"/>
    <w:rsid w:val="00FE4C4B"/>
    <w:rsid w:val="00FE5A81"/>
    <w:rsid w:val="00FE7D80"/>
    <w:rsid w:val="00FF026F"/>
    <w:rsid w:val="00FF3D25"/>
    <w:rsid w:val="00FF4699"/>
    <w:rsid w:val="00FF4CB9"/>
    <w:rsid w:val="00FF5138"/>
    <w:rsid w:val="00FF586B"/>
    <w:rsid w:val="00FF68E8"/>
    <w:rsid w:val="00FF6DE6"/>
    <w:rsid w:val="00FF72B1"/>
    <w:rsid w:val="00FF7387"/>
    <w:rsid w:val="00FF745B"/>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1"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3AE6"/>
  </w:style>
  <w:style w:type="paragraph" w:styleId="Heading1">
    <w:name w:val="heading 1"/>
    <w:basedOn w:val="Normal"/>
    <w:next w:val="Normal"/>
    <w:link w:val="Heading1Char"/>
    <w:qFormat/>
    <w:rsid w:val="00D1484B"/>
    <w:pPr>
      <w:keepNext/>
      <w:spacing w:line="360" w:lineRule="auto"/>
      <w:jc w:val="both"/>
      <w:outlineLvl w:val="0"/>
    </w:pPr>
    <w:rPr>
      <w:rFonts w:eastAsia="Times New Roman" w:cs="Times New Roman"/>
      <w:b/>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har1 Char,Char1 Char1 Char,Char1,Char1 Char1, Char1, Char1 Char,Glava - napis"/>
    <w:basedOn w:val="Normal"/>
    <w:link w:val="HeaderChar"/>
    <w:uiPriority w:val="99"/>
    <w:unhideWhenUsed/>
    <w:qFormat/>
    <w:rsid w:val="00192EF4"/>
    <w:pPr>
      <w:tabs>
        <w:tab w:val="center" w:pos="4536"/>
        <w:tab w:val="right" w:pos="9072"/>
      </w:tabs>
    </w:p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192EF4"/>
  </w:style>
  <w:style w:type="paragraph" w:styleId="Footer">
    <w:name w:val="footer"/>
    <w:basedOn w:val="Normal"/>
    <w:link w:val="FooterChar"/>
    <w:uiPriority w:val="99"/>
    <w:unhideWhenUsed/>
    <w:rsid w:val="00192EF4"/>
    <w:pPr>
      <w:tabs>
        <w:tab w:val="center" w:pos="4536"/>
        <w:tab w:val="right" w:pos="9072"/>
      </w:tabs>
    </w:pPr>
  </w:style>
  <w:style w:type="character" w:customStyle="1" w:styleId="FooterChar">
    <w:name w:val="Footer Char"/>
    <w:basedOn w:val="DefaultParagraphFont"/>
    <w:link w:val="Footer"/>
    <w:uiPriority w:val="99"/>
    <w:rsid w:val="00192EF4"/>
  </w:style>
  <w:style w:type="character" w:customStyle="1" w:styleId="Heading1Char">
    <w:name w:val="Heading 1 Char"/>
    <w:basedOn w:val="DefaultParagraphFont"/>
    <w:link w:val="Heading1"/>
    <w:rsid w:val="00D1484B"/>
    <w:rPr>
      <w:rFonts w:eastAsia="Times New Roman" w:cs="Times New Roman"/>
      <w:b/>
      <w:lang w:val="ro-RO" w:eastAsia="ro-RO"/>
    </w:rPr>
  </w:style>
  <w:style w:type="character" w:styleId="Hyperlink">
    <w:name w:val="Hyperlink"/>
    <w:uiPriority w:val="99"/>
    <w:rsid w:val="009E7211"/>
    <w:rPr>
      <w:color w:val="0000FF"/>
      <w:u w:val="single"/>
    </w:rPr>
  </w:style>
  <w:style w:type="character" w:styleId="FollowedHyperlink">
    <w:name w:val="FollowedHyperlink"/>
    <w:basedOn w:val="DefaultParagraphFont"/>
    <w:uiPriority w:val="99"/>
    <w:semiHidden/>
    <w:unhideWhenUsed/>
    <w:rsid w:val="009E7211"/>
    <w:rPr>
      <w:color w:val="954F72" w:themeColor="followedHyperlink"/>
      <w:u w:val="single"/>
    </w:rPr>
  </w:style>
  <w:style w:type="paragraph" w:styleId="TOCHeading">
    <w:name w:val="TOC Heading"/>
    <w:basedOn w:val="Heading1"/>
    <w:next w:val="Normal"/>
    <w:uiPriority w:val="39"/>
    <w:unhideWhenUsed/>
    <w:qFormat/>
    <w:rsid w:val="00375F05"/>
    <w:pPr>
      <w:keepLines/>
      <w:spacing w:before="480" w:line="276" w:lineRule="auto"/>
      <w:outlineLvl w:val="9"/>
    </w:pPr>
    <w:rPr>
      <w:rFonts w:asciiTheme="majorHAnsi" w:eastAsiaTheme="majorEastAsia" w:hAnsiTheme="majorHAnsi" w:cstheme="majorBidi"/>
      <w:bCs/>
      <w:color w:val="2F5496" w:themeColor="accent1" w:themeShade="BF"/>
      <w:sz w:val="28"/>
      <w:szCs w:val="28"/>
      <w:lang w:val="en-US" w:eastAsia="en-US"/>
    </w:rPr>
  </w:style>
  <w:style w:type="paragraph" w:styleId="TOC1">
    <w:name w:val="toc 1"/>
    <w:basedOn w:val="Normal"/>
    <w:next w:val="Normal"/>
    <w:autoRedefine/>
    <w:uiPriority w:val="39"/>
    <w:unhideWhenUsed/>
    <w:rsid w:val="00375F05"/>
    <w:pPr>
      <w:spacing w:before="120"/>
    </w:pPr>
    <w:rPr>
      <w:b/>
    </w:rPr>
  </w:style>
  <w:style w:type="paragraph" w:styleId="TOC2">
    <w:name w:val="toc 2"/>
    <w:basedOn w:val="Normal"/>
    <w:next w:val="Normal"/>
    <w:autoRedefine/>
    <w:uiPriority w:val="39"/>
    <w:semiHidden/>
    <w:unhideWhenUsed/>
    <w:rsid w:val="00375F05"/>
    <w:pPr>
      <w:ind w:left="240"/>
    </w:pPr>
    <w:rPr>
      <w:b/>
      <w:sz w:val="22"/>
      <w:szCs w:val="22"/>
    </w:rPr>
  </w:style>
  <w:style w:type="paragraph" w:styleId="TOC3">
    <w:name w:val="toc 3"/>
    <w:basedOn w:val="Normal"/>
    <w:next w:val="Normal"/>
    <w:autoRedefine/>
    <w:uiPriority w:val="39"/>
    <w:semiHidden/>
    <w:unhideWhenUsed/>
    <w:rsid w:val="00375F05"/>
    <w:pPr>
      <w:ind w:left="480"/>
    </w:pPr>
    <w:rPr>
      <w:sz w:val="22"/>
      <w:szCs w:val="22"/>
    </w:rPr>
  </w:style>
  <w:style w:type="paragraph" w:styleId="TOC4">
    <w:name w:val="toc 4"/>
    <w:basedOn w:val="Normal"/>
    <w:next w:val="Normal"/>
    <w:autoRedefine/>
    <w:uiPriority w:val="39"/>
    <w:semiHidden/>
    <w:unhideWhenUsed/>
    <w:rsid w:val="00375F05"/>
    <w:pPr>
      <w:ind w:left="720"/>
    </w:pPr>
    <w:rPr>
      <w:sz w:val="20"/>
      <w:szCs w:val="20"/>
    </w:rPr>
  </w:style>
  <w:style w:type="paragraph" w:styleId="TOC5">
    <w:name w:val="toc 5"/>
    <w:basedOn w:val="Normal"/>
    <w:next w:val="Normal"/>
    <w:autoRedefine/>
    <w:uiPriority w:val="39"/>
    <w:semiHidden/>
    <w:unhideWhenUsed/>
    <w:rsid w:val="00375F05"/>
    <w:pPr>
      <w:ind w:left="960"/>
    </w:pPr>
    <w:rPr>
      <w:sz w:val="20"/>
      <w:szCs w:val="20"/>
    </w:rPr>
  </w:style>
  <w:style w:type="paragraph" w:styleId="TOC6">
    <w:name w:val="toc 6"/>
    <w:basedOn w:val="Normal"/>
    <w:next w:val="Normal"/>
    <w:autoRedefine/>
    <w:uiPriority w:val="39"/>
    <w:semiHidden/>
    <w:unhideWhenUsed/>
    <w:rsid w:val="00375F05"/>
    <w:pPr>
      <w:ind w:left="1200"/>
    </w:pPr>
    <w:rPr>
      <w:sz w:val="20"/>
      <w:szCs w:val="20"/>
    </w:rPr>
  </w:style>
  <w:style w:type="paragraph" w:styleId="TOC7">
    <w:name w:val="toc 7"/>
    <w:basedOn w:val="Normal"/>
    <w:next w:val="Normal"/>
    <w:autoRedefine/>
    <w:uiPriority w:val="39"/>
    <w:semiHidden/>
    <w:unhideWhenUsed/>
    <w:rsid w:val="00375F05"/>
    <w:pPr>
      <w:ind w:left="1440"/>
    </w:pPr>
    <w:rPr>
      <w:sz w:val="20"/>
      <w:szCs w:val="20"/>
    </w:rPr>
  </w:style>
  <w:style w:type="paragraph" w:styleId="TOC8">
    <w:name w:val="toc 8"/>
    <w:basedOn w:val="Normal"/>
    <w:next w:val="Normal"/>
    <w:autoRedefine/>
    <w:uiPriority w:val="39"/>
    <w:semiHidden/>
    <w:unhideWhenUsed/>
    <w:rsid w:val="00375F05"/>
    <w:pPr>
      <w:ind w:left="1680"/>
    </w:pPr>
    <w:rPr>
      <w:sz w:val="20"/>
      <w:szCs w:val="20"/>
    </w:rPr>
  </w:style>
  <w:style w:type="paragraph" w:styleId="TOC9">
    <w:name w:val="toc 9"/>
    <w:basedOn w:val="Normal"/>
    <w:next w:val="Normal"/>
    <w:autoRedefine/>
    <w:uiPriority w:val="39"/>
    <w:semiHidden/>
    <w:unhideWhenUsed/>
    <w:rsid w:val="00375F05"/>
    <w:pPr>
      <w:ind w:left="1920"/>
    </w:pPr>
    <w:rPr>
      <w:sz w:val="20"/>
      <w:szCs w:val="20"/>
    </w:rPr>
  </w:style>
  <w:style w:type="paragraph" w:styleId="ListParagraph">
    <w:name w:val="List Paragraph"/>
    <w:basedOn w:val="Normal"/>
    <w:uiPriority w:val="34"/>
    <w:qFormat/>
    <w:rsid w:val="003671AA"/>
    <w:pPr>
      <w:ind w:left="720"/>
      <w:contextualSpacing/>
    </w:pPr>
  </w:style>
  <w:style w:type="paragraph" w:styleId="NoSpacing">
    <w:name w:val="No Spacing"/>
    <w:uiPriority w:val="1"/>
    <w:qFormat/>
    <w:rsid w:val="00F97720"/>
  </w:style>
  <w:style w:type="paragraph" w:customStyle="1" w:styleId="Style15">
    <w:name w:val="Style15"/>
    <w:basedOn w:val="Normal"/>
    <w:rsid w:val="00081C6D"/>
    <w:pPr>
      <w:widowControl w:val="0"/>
      <w:autoSpaceDE w:val="0"/>
      <w:autoSpaceDN w:val="0"/>
      <w:adjustRightInd w:val="0"/>
      <w:spacing w:line="338" w:lineRule="exact"/>
      <w:jc w:val="both"/>
    </w:pPr>
    <w:rPr>
      <w:rFonts w:ascii="Calibri" w:eastAsia="Times New Roman" w:hAnsi="Calibri" w:cs="Times New Roman"/>
    </w:rPr>
  </w:style>
  <w:style w:type="character" w:customStyle="1" w:styleId="FontStyle75">
    <w:name w:val="Font Style75"/>
    <w:basedOn w:val="DefaultParagraphFont"/>
    <w:rsid w:val="00081C6D"/>
    <w:rPr>
      <w:rFonts w:ascii="Calibri" w:hAnsi="Calibri" w:cs="Calibri"/>
      <w:sz w:val="22"/>
      <w:szCs w:val="22"/>
    </w:rPr>
  </w:style>
  <w:style w:type="character" w:customStyle="1" w:styleId="FontStyle77">
    <w:name w:val="Font Style77"/>
    <w:basedOn w:val="DefaultParagraphFont"/>
    <w:rsid w:val="00081C6D"/>
    <w:rPr>
      <w:rFonts w:ascii="Calibri" w:hAnsi="Calibri" w:cs="Calibri"/>
      <w:b/>
      <w:bCs/>
      <w:sz w:val="22"/>
      <w:szCs w:val="22"/>
    </w:rPr>
  </w:style>
  <w:style w:type="character" w:styleId="CommentReference">
    <w:name w:val="annotation reference"/>
    <w:basedOn w:val="DefaultParagraphFont"/>
    <w:uiPriority w:val="99"/>
    <w:semiHidden/>
    <w:unhideWhenUsed/>
    <w:rsid w:val="00CA64C2"/>
    <w:rPr>
      <w:sz w:val="18"/>
      <w:szCs w:val="18"/>
    </w:rPr>
  </w:style>
  <w:style w:type="paragraph" w:styleId="CommentText">
    <w:name w:val="annotation text"/>
    <w:basedOn w:val="Normal"/>
    <w:link w:val="CommentTextChar"/>
    <w:uiPriority w:val="99"/>
    <w:semiHidden/>
    <w:unhideWhenUsed/>
    <w:rsid w:val="00CA64C2"/>
  </w:style>
  <w:style w:type="character" w:customStyle="1" w:styleId="CommentTextChar">
    <w:name w:val="Comment Text Char"/>
    <w:basedOn w:val="DefaultParagraphFont"/>
    <w:link w:val="CommentText"/>
    <w:uiPriority w:val="99"/>
    <w:semiHidden/>
    <w:rsid w:val="00CA64C2"/>
  </w:style>
  <w:style w:type="paragraph" w:styleId="CommentSubject">
    <w:name w:val="annotation subject"/>
    <w:basedOn w:val="CommentText"/>
    <w:next w:val="CommentText"/>
    <w:link w:val="CommentSubjectChar"/>
    <w:uiPriority w:val="99"/>
    <w:semiHidden/>
    <w:unhideWhenUsed/>
    <w:rsid w:val="00CA64C2"/>
    <w:rPr>
      <w:b/>
      <w:bCs/>
      <w:sz w:val="20"/>
      <w:szCs w:val="20"/>
    </w:rPr>
  </w:style>
  <w:style w:type="character" w:customStyle="1" w:styleId="CommentSubjectChar">
    <w:name w:val="Comment Subject Char"/>
    <w:basedOn w:val="CommentTextChar"/>
    <w:link w:val="CommentSubject"/>
    <w:uiPriority w:val="99"/>
    <w:semiHidden/>
    <w:rsid w:val="00CA64C2"/>
    <w:rPr>
      <w:b/>
      <w:bCs/>
      <w:sz w:val="20"/>
      <w:szCs w:val="20"/>
    </w:rPr>
  </w:style>
  <w:style w:type="paragraph" w:styleId="BalloonText">
    <w:name w:val="Balloon Text"/>
    <w:basedOn w:val="Normal"/>
    <w:link w:val="BalloonTextChar"/>
    <w:uiPriority w:val="99"/>
    <w:semiHidden/>
    <w:unhideWhenUsed/>
    <w:rsid w:val="00CA64C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A64C2"/>
    <w:rPr>
      <w:rFonts w:ascii="Times New Roman" w:hAnsi="Times New Roman" w:cs="Times New Roman"/>
      <w:sz w:val="18"/>
      <w:szCs w:val="18"/>
    </w:rPr>
  </w:style>
  <w:style w:type="paragraph" w:styleId="NormalWeb">
    <w:name w:val="Normal (Web)"/>
    <w:aliases w:val="Normal (Web) Char Char,Normal (Web) Char"/>
    <w:basedOn w:val="Normal"/>
    <w:uiPriority w:val="1"/>
    <w:unhideWhenUsed/>
    <w:qFormat/>
    <w:rsid w:val="003104D2"/>
    <w:rPr>
      <w:rFonts w:ascii="Times New Roman" w:hAnsi="Times New Roman" w:cs="Times New Roman"/>
    </w:rPr>
  </w:style>
  <w:style w:type="paragraph" w:customStyle="1" w:styleId="Style21">
    <w:name w:val="Style21"/>
    <w:basedOn w:val="Normal"/>
    <w:rsid w:val="00D157D2"/>
    <w:pPr>
      <w:widowControl w:val="0"/>
      <w:autoSpaceDE w:val="0"/>
      <w:autoSpaceDN w:val="0"/>
      <w:adjustRightInd w:val="0"/>
      <w:spacing w:line="337" w:lineRule="exact"/>
      <w:ind w:hanging="336"/>
      <w:jc w:val="both"/>
    </w:pPr>
    <w:rPr>
      <w:rFonts w:ascii="Calibri" w:eastAsia="Times New Roman" w:hAnsi="Calibri" w:cs="Times New Roman"/>
    </w:rPr>
  </w:style>
  <w:style w:type="paragraph" w:customStyle="1" w:styleId="Style4">
    <w:name w:val="Style4"/>
    <w:basedOn w:val="Normal"/>
    <w:rsid w:val="003B4597"/>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26">
    <w:name w:val="Style26"/>
    <w:basedOn w:val="Normal"/>
    <w:rsid w:val="003B4597"/>
    <w:pPr>
      <w:widowControl w:val="0"/>
      <w:autoSpaceDE w:val="0"/>
      <w:autoSpaceDN w:val="0"/>
      <w:adjustRightInd w:val="0"/>
      <w:spacing w:line="338" w:lineRule="exact"/>
      <w:ind w:firstLine="744"/>
    </w:pPr>
    <w:rPr>
      <w:rFonts w:ascii="Calibri" w:eastAsia="Times New Roman" w:hAnsi="Calibri" w:cs="Times New Roman"/>
    </w:rPr>
  </w:style>
  <w:style w:type="paragraph" w:customStyle="1" w:styleId="Style38">
    <w:name w:val="Style38"/>
    <w:basedOn w:val="Normal"/>
    <w:rsid w:val="003B4597"/>
    <w:pPr>
      <w:widowControl w:val="0"/>
      <w:autoSpaceDE w:val="0"/>
      <w:autoSpaceDN w:val="0"/>
      <w:adjustRightInd w:val="0"/>
      <w:spacing w:line="326" w:lineRule="exact"/>
      <w:ind w:firstLine="744"/>
      <w:jc w:val="both"/>
    </w:pPr>
    <w:rPr>
      <w:rFonts w:ascii="Calibri" w:eastAsia="Times New Roman" w:hAnsi="Calibri" w:cs="Times New Roman"/>
    </w:rPr>
  </w:style>
  <w:style w:type="paragraph" w:customStyle="1" w:styleId="Style43">
    <w:name w:val="Style43"/>
    <w:basedOn w:val="Normal"/>
    <w:rsid w:val="003B4597"/>
    <w:pPr>
      <w:widowControl w:val="0"/>
      <w:autoSpaceDE w:val="0"/>
      <w:autoSpaceDN w:val="0"/>
      <w:adjustRightInd w:val="0"/>
      <w:spacing w:line="336" w:lineRule="exact"/>
      <w:jc w:val="both"/>
    </w:pPr>
    <w:rPr>
      <w:rFonts w:ascii="Calibri" w:eastAsia="Times New Roman" w:hAnsi="Calibri" w:cs="Times New Roman"/>
    </w:rPr>
  </w:style>
  <w:style w:type="character" w:customStyle="1" w:styleId="FontStyle66">
    <w:name w:val="Font Style66"/>
    <w:basedOn w:val="DefaultParagraphFont"/>
    <w:rsid w:val="003B4597"/>
    <w:rPr>
      <w:rFonts w:ascii="Calibri" w:hAnsi="Calibri" w:cs="Calibri"/>
      <w:b/>
      <w:bCs/>
      <w:i/>
      <w:iCs/>
      <w:sz w:val="22"/>
      <w:szCs w:val="22"/>
    </w:rPr>
  </w:style>
  <w:style w:type="paragraph" w:customStyle="1" w:styleId="Style1">
    <w:name w:val="Style1"/>
    <w:basedOn w:val="Normal"/>
    <w:rsid w:val="002C2514"/>
    <w:pPr>
      <w:widowControl w:val="0"/>
      <w:autoSpaceDE w:val="0"/>
      <w:autoSpaceDN w:val="0"/>
      <w:adjustRightInd w:val="0"/>
      <w:jc w:val="center"/>
    </w:pPr>
    <w:rPr>
      <w:rFonts w:ascii="Calibri" w:eastAsia="Times New Roman" w:hAnsi="Calibri" w:cs="Times New Roman"/>
    </w:rPr>
  </w:style>
  <w:style w:type="character" w:customStyle="1" w:styleId="FontStyle76">
    <w:name w:val="Font Style76"/>
    <w:basedOn w:val="DefaultParagraphFont"/>
    <w:rsid w:val="002C2514"/>
    <w:rPr>
      <w:rFonts w:ascii="Calibri" w:hAnsi="Calibri" w:cs="Calibri"/>
      <w:b/>
      <w:bCs/>
      <w:sz w:val="26"/>
      <w:szCs w:val="26"/>
    </w:rPr>
  </w:style>
  <w:style w:type="paragraph" w:customStyle="1" w:styleId="Style5">
    <w:name w:val="Style5"/>
    <w:basedOn w:val="Normal"/>
    <w:rsid w:val="00B963CF"/>
    <w:pPr>
      <w:widowControl w:val="0"/>
      <w:autoSpaceDE w:val="0"/>
      <w:autoSpaceDN w:val="0"/>
      <w:adjustRightInd w:val="0"/>
      <w:jc w:val="both"/>
    </w:pPr>
    <w:rPr>
      <w:rFonts w:ascii="Calibri" w:eastAsia="Times New Roman" w:hAnsi="Calibri" w:cs="Times New Roman"/>
    </w:rPr>
  </w:style>
  <w:style w:type="paragraph" w:customStyle="1" w:styleId="Style13">
    <w:name w:val="Style13"/>
    <w:basedOn w:val="Normal"/>
    <w:rsid w:val="00F211CF"/>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47">
    <w:name w:val="Style47"/>
    <w:basedOn w:val="Normal"/>
    <w:rsid w:val="00F211CF"/>
    <w:pPr>
      <w:widowControl w:val="0"/>
      <w:autoSpaceDE w:val="0"/>
      <w:autoSpaceDN w:val="0"/>
      <w:adjustRightInd w:val="0"/>
      <w:spacing w:line="336" w:lineRule="exact"/>
      <w:ind w:hanging="355"/>
    </w:pPr>
    <w:rPr>
      <w:rFonts w:ascii="Calibri" w:eastAsia="Times New Roman" w:hAnsi="Calibri" w:cs="Times New Roman"/>
    </w:rPr>
  </w:style>
  <w:style w:type="paragraph" w:customStyle="1" w:styleId="Style8">
    <w:name w:val="Style8"/>
    <w:basedOn w:val="Normal"/>
    <w:rsid w:val="004629ED"/>
    <w:pPr>
      <w:widowControl w:val="0"/>
      <w:autoSpaceDE w:val="0"/>
      <w:autoSpaceDN w:val="0"/>
      <w:adjustRightInd w:val="0"/>
      <w:spacing w:line="312" w:lineRule="exact"/>
    </w:pPr>
    <w:rPr>
      <w:rFonts w:ascii="Calibri" w:eastAsia="Times New Roman" w:hAnsi="Calibri" w:cs="Times New Roman"/>
    </w:rPr>
  </w:style>
  <w:style w:type="paragraph" w:customStyle="1" w:styleId="Style10">
    <w:name w:val="Style10"/>
    <w:basedOn w:val="Normal"/>
    <w:rsid w:val="004629ED"/>
    <w:pPr>
      <w:widowControl w:val="0"/>
      <w:autoSpaceDE w:val="0"/>
      <w:autoSpaceDN w:val="0"/>
      <w:adjustRightInd w:val="0"/>
      <w:spacing w:line="307" w:lineRule="exact"/>
    </w:pPr>
    <w:rPr>
      <w:rFonts w:ascii="Calibri" w:eastAsia="Times New Roman" w:hAnsi="Calibri" w:cs="Times New Roman"/>
    </w:rPr>
  </w:style>
  <w:style w:type="paragraph" w:customStyle="1" w:styleId="Style20">
    <w:name w:val="Style20"/>
    <w:basedOn w:val="Normal"/>
    <w:rsid w:val="004629ED"/>
    <w:pPr>
      <w:widowControl w:val="0"/>
      <w:autoSpaceDE w:val="0"/>
      <w:autoSpaceDN w:val="0"/>
      <w:adjustRightInd w:val="0"/>
      <w:spacing w:line="310" w:lineRule="exact"/>
    </w:pPr>
    <w:rPr>
      <w:rFonts w:ascii="Calibri" w:eastAsia="Times New Roman" w:hAnsi="Calibri" w:cs="Times New Roman"/>
    </w:rPr>
  </w:style>
  <w:style w:type="character" w:customStyle="1" w:styleId="FontStyle61">
    <w:name w:val="Font Style61"/>
    <w:rsid w:val="004629ED"/>
    <w:rPr>
      <w:rFonts w:ascii="Calibri" w:hAnsi="Calibri" w:cs="Calibri"/>
      <w:i/>
      <w:iCs/>
      <w:sz w:val="22"/>
      <w:szCs w:val="22"/>
    </w:rPr>
  </w:style>
  <w:style w:type="character" w:customStyle="1" w:styleId="FontStyle63">
    <w:name w:val="Font Style63"/>
    <w:rsid w:val="004629ED"/>
    <w:rPr>
      <w:rFonts w:ascii="Calibri" w:hAnsi="Calibri" w:cs="Calibri"/>
      <w:b/>
      <w:bCs/>
      <w:sz w:val="22"/>
      <w:szCs w:val="22"/>
    </w:rPr>
  </w:style>
  <w:style w:type="paragraph" w:customStyle="1" w:styleId="Style46">
    <w:name w:val="Style46"/>
    <w:basedOn w:val="Normal"/>
    <w:rsid w:val="00B85579"/>
    <w:pPr>
      <w:widowControl w:val="0"/>
      <w:autoSpaceDE w:val="0"/>
      <w:autoSpaceDN w:val="0"/>
      <w:adjustRightInd w:val="0"/>
    </w:pPr>
    <w:rPr>
      <w:rFonts w:ascii="Calibri" w:eastAsia="Times New Roman" w:hAnsi="Calibri" w:cs="Times New Roman"/>
    </w:rPr>
  </w:style>
  <w:style w:type="paragraph" w:customStyle="1" w:styleId="Style27">
    <w:name w:val="Style27"/>
    <w:basedOn w:val="Normal"/>
    <w:rsid w:val="00BB1303"/>
    <w:pPr>
      <w:widowControl w:val="0"/>
      <w:autoSpaceDE w:val="0"/>
      <w:autoSpaceDN w:val="0"/>
      <w:adjustRightInd w:val="0"/>
      <w:spacing w:line="341" w:lineRule="exact"/>
      <w:ind w:firstLine="715"/>
      <w:jc w:val="both"/>
    </w:pPr>
    <w:rPr>
      <w:rFonts w:ascii="Calibri" w:eastAsia="Times New Roman" w:hAnsi="Calibri" w:cs="Times New Roman"/>
    </w:rPr>
  </w:style>
  <w:style w:type="paragraph" w:customStyle="1" w:styleId="Style52">
    <w:name w:val="Style52"/>
    <w:basedOn w:val="Normal"/>
    <w:rsid w:val="00BB1303"/>
    <w:pPr>
      <w:widowControl w:val="0"/>
      <w:autoSpaceDE w:val="0"/>
      <w:autoSpaceDN w:val="0"/>
      <w:adjustRightInd w:val="0"/>
      <w:spacing w:line="337" w:lineRule="exact"/>
      <w:ind w:firstLine="720"/>
      <w:jc w:val="both"/>
    </w:pPr>
    <w:rPr>
      <w:rFonts w:ascii="Calibri" w:eastAsia="Times New Roman" w:hAnsi="Calibri" w:cs="Times New Roman"/>
    </w:rPr>
  </w:style>
  <w:style w:type="paragraph" w:customStyle="1" w:styleId="Style17">
    <w:name w:val="Style17"/>
    <w:basedOn w:val="Normal"/>
    <w:rsid w:val="000A13C9"/>
    <w:pPr>
      <w:widowControl w:val="0"/>
      <w:autoSpaceDE w:val="0"/>
      <w:autoSpaceDN w:val="0"/>
      <w:adjustRightInd w:val="0"/>
      <w:spacing w:line="338" w:lineRule="exact"/>
      <w:ind w:firstLine="720"/>
      <w:jc w:val="both"/>
    </w:pPr>
    <w:rPr>
      <w:rFonts w:ascii="Calibri" w:eastAsia="Times New Roman" w:hAnsi="Calibri" w:cs="Times New Roman"/>
    </w:rPr>
  </w:style>
  <w:style w:type="character" w:customStyle="1" w:styleId="FontStyle64">
    <w:name w:val="Font Style64"/>
    <w:rsid w:val="000A13C9"/>
    <w:rPr>
      <w:rFonts w:ascii="Calibri" w:hAnsi="Calibri" w:cs="Calibri"/>
      <w:i/>
      <w:iCs/>
      <w:sz w:val="22"/>
      <w:szCs w:val="22"/>
    </w:rPr>
  </w:style>
  <w:style w:type="paragraph" w:customStyle="1" w:styleId="Style14">
    <w:name w:val="Style14"/>
    <w:basedOn w:val="Normal"/>
    <w:rsid w:val="00693C81"/>
    <w:pPr>
      <w:widowControl w:val="0"/>
      <w:autoSpaceDE w:val="0"/>
      <w:autoSpaceDN w:val="0"/>
      <w:adjustRightInd w:val="0"/>
    </w:pPr>
    <w:rPr>
      <w:rFonts w:ascii="Calibri" w:eastAsia="Times New Roman" w:hAnsi="Calibri" w:cs="Times New Roman"/>
    </w:rPr>
  </w:style>
  <w:style w:type="paragraph" w:customStyle="1" w:styleId="Style19">
    <w:name w:val="Style19"/>
    <w:basedOn w:val="Normal"/>
    <w:rsid w:val="00693C81"/>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32">
    <w:name w:val="Style32"/>
    <w:basedOn w:val="Normal"/>
    <w:rsid w:val="00693C81"/>
    <w:pPr>
      <w:widowControl w:val="0"/>
      <w:autoSpaceDE w:val="0"/>
      <w:autoSpaceDN w:val="0"/>
      <w:adjustRightInd w:val="0"/>
      <w:jc w:val="both"/>
    </w:pPr>
    <w:rPr>
      <w:rFonts w:ascii="Calibri" w:eastAsia="Times New Roman" w:hAnsi="Calibri" w:cs="Times New Roman"/>
    </w:rPr>
  </w:style>
  <w:style w:type="paragraph" w:customStyle="1" w:styleId="Style42">
    <w:name w:val="Style42"/>
    <w:basedOn w:val="Normal"/>
    <w:rsid w:val="00693C81"/>
    <w:pPr>
      <w:widowControl w:val="0"/>
      <w:autoSpaceDE w:val="0"/>
      <w:autoSpaceDN w:val="0"/>
      <w:adjustRightInd w:val="0"/>
      <w:spacing w:line="197" w:lineRule="exact"/>
    </w:pPr>
    <w:rPr>
      <w:rFonts w:ascii="Calibri" w:eastAsia="Times New Roman" w:hAnsi="Calibri" w:cs="Times New Roman"/>
    </w:rPr>
  </w:style>
  <w:style w:type="paragraph" w:customStyle="1" w:styleId="Style40">
    <w:name w:val="Style40"/>
    <w:basedOn w:val="Normal"/>
    <w:rsid w:val="004614D8"/>
    <w:pPr>
      <w:widowControl w:val="0"/>
      <w:autoSpaceDE w:val="0"/>
      <w:autoSpaceDN w:val="0"/>
      <w:adjustRightInd w:val="0"/>
      <w:spacing w:line="341" w:lineRule="exact"/>
      <w:ind w:hanging="350"/>
      <w:jc w:val="both"/>
    </w:pPr>
    <w:rPr>
      <w:rFonts w:ascii="Calibri" w:eastAsia="Times New Roman" w:hAnsi="Calibri" w:cs="Times New Roman"/>
    </w:rPr>
  </w:style>
  <w:style w:type="paragraph" w:customStyle="1" w:styleId="Style44">
    <w:name w:val="Style44"/>
    <w:basedOn w:val="Normal"/>
    <w:rsid w:val="004614D8"/>
    <w:pPr>
      <w:widowControl w:val="0"/>
      <w:autoSpaceDE w:val="0"/>
      <w:autoSpaceDN w:val="0"/>
      <w:adjustRightInd w:val="0"/>
      <w:spacing w:line="336" w:lineRule="exact"/>
      <w:ind w:firstLine="360"/>
    </w:pPr>
    <w:rPr>
      <w:rFonts w:ascii="Calibri" w:eastAsia="Times New Roman" w:hAnsi="Calibri" w:cs="Times New Roman"/>
    </w:rPr>
  </w:style>
  <w:style w:type="paragraph" w:customStyle="1" w:styleId="Style29">
    <w:name w:val="Style29"/>
    <w:basedOn w:val="Normal"/>
    <w:rsid w:val="000869DB"/>
    <w:pPr>
      <w:widowControl w:val="0"/>
      <w:autoSpaceDE w:val="0"/>
      <w:autoSpaceDN w:val="0"/>
      <w:adjustRightInd w:val="0"/>
      <w:spacing w:line="288" w:lineRule="exact"/>
    </w:pPr>
    <w:rPr>
      <w:rFonts w:ascii="Calibri" w:eastAsia="Times New Roman" w:hAnsi="Calibri" w:cs="Times New Roman"/>
    </w:rPr>
  </w:style>
  <w:style w:type="character" w:customStyle="1" w:styleId="FontStyle62">
    <w:name w:val="Font Style62"/>
    <w:rsid w:val="000869DB"/>
    <w:rPr>
      <w:rFonts w:ascii="Arial" w:hAnsi="Arial" w:cs="Arial"/>
      <w:b/>
      <w:bCs/>
      <w:spacing w:val="-10"/>
      <w:sz w:val="22"/>
      <w:szCs w:val="22"/>
    </w:rPr>
  </w:style>
  <w:style w:type="paragraph" w:customStyle="1" w:styleId="Style34">
    <w:name w:val="Style34"/>
    <w:basedOn w:val="Normal"/>
    <w:rsid w:val="00825586"/>
    <w:pPr>
      <w:widowControl w:val="0"/>
      <w:autoSpaceDE w:val="0"/>
      <w:autoSpaceDN w:val="0"/>
      <w:adjustRightInd w:val="0"/>
      <w:spacing w:line="456" w:lineRule="exact"/>
    </w:pPr>
    <w:rPr>
      <w:rFonts w:ascii="Calibri" w:eastAsia="Times New Roman" w:hAnsi="Calibri" w:cs="Times New Roman"/>
    </w:rPr>
  </w:style>
  <w:style w:type="paragraph" w:customStyle="1" w:styleId="Style37">
    <w:name w:val="Style37"/>
    <w:basedOn w:val="Normal"/>
    <w:rsid w:val="00D4086B"/>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35">
    <w:name w:val="Style35"/>
    <w:basedOn w:val="Normal"/>
    <w:rsid w:val="00D4086B"/>
    <w:pPr>
      <w:widowControl w:val="0"/>
      <w:autoSpaceDE w:val="0"/>
      <w:autoSpaceDN w:val="0"/>
      <w:adjustRightInd w:val="0"/>
      <w:spacing w:line="341" w:lineRule="exact"/>
      <w:ind w:hanging="355"/>
    </w:pPr>
    <w:rPr>
      <w:rFonts w:ascii="Calibri" w:eastAsia="Times New Roman" w:hAnsi="Calibri" w:cs="Times New Roman"/>
    </w:rPr>
  </w:style>
  <w:style w:type="character" w:customStyle="1" w:styleId="FontStyle65">
    <w:name w:val="Font Style65"/>
    <w:rsid w:val="00D4086B"/>
    <w:rPr>
      <w:rFonts w:ascii="Times New Roman" w:hAnsi="Times New Roman" w:cs="Times New Roman"/>
      <w:sz w:val="22"/>
      <w:szCs w:val="22"/>
    </w:rPr>
  </w:style>
  <w:style w:type="paragraph" w:customStyle="1" w:styleId="Default">
    <w:name w:val="Default"/>
    <w:rsid w:val="00806098"/>
    <w:pPr>
      <w:widowControl w:val="0"/>
      <w:autoSpaceDE w:val="0"/>
      <w:autoSpaceDN w:val="0"/>
      <w:adjustRightInd w:val="0"/>
    </w:pPr>
    <w:rPr>
      <w:rFonts w:ascii="Calibri" w:hAnsi="Calibri" w:cs="Calibri"/>
      <w:color w:val="000000"/>
    </w:rPr>
  </w:style>
  <w:style w:type="paragraph" w:customStyle="1" w:styleId="Style39">
    <w:name w:val="Style39"/>
    <w:basedOn w:val="Normal"/>
    <w:rsid w:val="00B25ADC"/>
    <w:pPr>
      <w:widowControl w:val="0"/>
      <w:autoSpaceDE w:val="0"/>
      <w:autoSpaceDN w:val="0"/>
      <w:adjustRightInd w:val="0"/>
      <w:spacing w:line="336" w:lineRule="exact"/>
      <w:ind w:hanging="360"/>
      <w:jc w:val="both"/>
    </w:pPr>
    <w:rPr>
      <w:rFonts w:ascii="Calibri" w:eastAsia="Times New Roman" w:hAnsi="Calibri" w:cs="Times New Roman"/>
    </w:rPr>
  </w:style>
  <w:style w:type="paragraph" w:customStyle="1" w:styleId="Style50">
    <w:name w:val="Style50"/>
    <w:basedOn w:val="Normal"/>
    <w:rsid w:val="00B25ADC"/>
    <w:pPr>
      <w:widowControl w:val="0"/>
      <w:autoSpaceDE w:val="0"/>
      <w:autoSpaceDN w:val="0"/>
      <w:adjustRightInd w:val="0"/>
      <w:spacing w:line="310" w:lineRule="exact"/>
      <w:ind w:hanging="274"/>
      <w:jc w:val="both"/>
    </w:pPr>
    <w:rPr>
      <w:rFonts w:ascii="Calibri" w:eastAsia="Times New Roman" w:hAnsi="Calibri" w:cs="Times New Roman"/>
    </w:rPr>
  </w:style>
  <w:style w:type="character" w:styleId="PageNumber">
    <w:name w:val="page number"/>
    <w:basedOn w:val="DefaultParagraphFont"/>
    <w:uiPriority w:val="99"/>
    <w:semiHidden/>
    <w:unhideWhenUsed/>
    <w:rsid w:val="00FC082B"/>
  </w:style>
  <w:style w:type="paragraph" w:customStyle="1" w:styleId="Style24">
    <w:name w:val="Style24"/>
    <w:basedOn w:val="Normal"/>
    <w:rsid w:val="006A7F83"/>
    <w:pPr>
      <w:widowControl w:val="0"/>
      <w:autoSpaceDE w:val="0"/>
      <w:autoSpaceDN w:val="0"/>
      <w:adjustRightInd w:val="0"/>
      <w:spacing w:line="341" w:lineRule="exact"/>
      <w:ind w:hanging="360"/>
      <w:jc w:val="both"/>
    </w:pPr>
    <w:rPr>
      <w:rFonts w:ascii="Calibri" w:eastAsia="Times New Roman" w:hAnsi="Calibri" w:cs="Times New Roman"/>
    </w:rPr>
  </w:style>
  <w:style w:type="paragraph" w:customStyle="1" w:styleId="Style18">
    <w:name w:val="Style18"/>
    <w:basedOn w:val="Normal"/>
    <w:rsid w:val="007E2D78"/>
    <w:pPr>
      <w:widowControl w:val="0"/>
      <w:autoSpaceDE w:val="0"/>
      <w:autoSpaceDN w:val="0"/>
      <w:adjustRightInd w:val="0"/>
      <w:spacing w:line="338" w:lineRule="exact"/>
      <w:ind w:hanging="269"/>
      <w:jc w:val="both"/>
    </w:pPr>
    <w:rPr>
      <w:rFonts w:ascii="Calibri" w:eastAsia="Times New Roman" w:hAnsi="Calibri" w:cs="Times New Roman"/>
    </w:rPr>
  </w:style>
  <w:style w:type="paragraph" w:styleId="FootnoteText">
    <w:name w:val="footnote text"/>
    <w:basedOn w:val="Normal"/>
    <w:link w:val="FootnoteTextChar"/>
    <w:uiPriority w:val="99"/>
    <w:unhideWhenUsed/>
    <w:rsid w:val="00292C22"/>
  </w:style>
  <w:style w:type="character" w:customStyle="1" w:styleId="FootnoteTextChar">
    <w:name w:val="Footnote Text Char"/>
    <w:basedOn w:val="DefaultParagraphFont"/>
    <w:link w:val="FootnoteText"/>
    <w:uiPriority w:val="99"/>
    <w:rsid w:val="00292C22"/>
  </w:style>
  <w:style w:type="character" w:styleId="FootnoteReference">
    <w:name w:val="footnote reference"/>
    <w:basedOn w:val="DefaultParagraphFont"/>
    <w:uiPriority w:val="99"/>
    <w:unhideWhenUsed/>
    <w:rsid w:val="00292C22"/>
    <w:rPr>
      <w:vertAlign w:val="superscript"/>
    </w:rPr>
  </w:style>
  <w:style w:type="character" w:customStyle="1" w:styleId="UnresolvedMention1">
    <w:name w:val="Unresolved Mention1"/>
    <w:basedOn w:val="DefaultParagraphFont"/>
    <w:uiPriority w:val="99"/>
    <w:semiHidden/>
    <w:unhideWhenUsed/>
    <w:rsid w:val="00F054C7"/>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8475400">
      <w:bodyDiv w:val="1"/>
      <w:marLeft w:val="0"/>
      <w:marRight w:val="0"/>
      <w:marTop w:val="0"/>
      <w:marBottom w:val="0"/>
      <w:divBdr>
        <w:top w:val="none" w:sz="0" w:space="0" w:color="auto"/>
        <w:left w:val="none" w:sz="0" w:space="0" w:color="auto"/>
        <w:bottom w:val="none" w:sz="0" w:space="0" w:color="auto"/>
        <w:right w:val="none" w:sz="0" w:space="0" w:color="auto"/>
      </w:divBdr>
      <w:divsChild>
        <w:div w:id="1478109901">
          <w:marLeft w:val="0"/>
          <w:marRight w:val="0"/>
          <w:marTop w:val="0"/>
          <w:marBottom w:val="0"/>
          <w:divBdr>
            <w:top w:val="none" w:sz="0" w:space="0" w:color="auto"/>
            <w:left w:val="none" w:sz="0" w:space="0" w:color="auto"/>
            <w:bottom w:val="none" w:sz="0" w:space="0" w:color="auto"/>
            <w:right w:val="none" w:sz="0" w:space="0" w:color="auto"/>
          </w:divBdr>
          <w:divsChild>
            <w:div w:id="1378505629">
              <w:marLeft w:val="0"/>
              <w:marRight w:val="0"/>
              <w:marTop w:val="0"/>
              <w:marBottom w:val="0"/>
              <w:divBdr>
                <w:top w:val="none" w:sz="0" w:space="0" w:color="auto"/>
                <w:left w:val="none" w:sz="0" w:space="0" w:color="auto"/>
                <w:bottom w:val="none" w:sz="0" w:space="0" w:color="auto"/>
                <w:right w:val="none" w:sz="0" w:space="0" w:color="auto"/>
              </w:divBdr>
              <w:divsChild>
                <w:div w:id="789053859">
                  <w:marLeft w:val="0"/>
                  <w:marRight w:val="0"/>
                  <w:marTop w:val="0"/>
                  <w:marBottom w:val="0"/>
                  <w:divBdr>
                    <w:top w:val="none" w:sz="0" w:space="0" w:color="auto"/>
                    <w:left w:val="none" w:sz="0" w:space="0" w:color="auto"/>
                    <w:bottom w:val="none" w:sz="0" w:space="0" w:color="auto"/>
                    <w:right w:val="none" w:sz="0" w:space="0" w:color="auto"/>
                  </w:divBdr>
                  <w:divsChild>
                    <w:div w:id="109741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29550">
      <w:bodyDiv w:val="1"/>
      <w:marLeft w:val="0"/>
      <w:marRight w:val="0"/>
      <w:marTop w:val="0"/>
      <w:marBottom w:val="0"/>
      <w:divBdr>
        <w:top w:val="none" w:sz="0" w:space="0" w:color="auto"/>
        <w:left w:val="none" w:sz="0" w:space="0" w:color="auto"/>
        <w:bottom w:val="none" w:sz="0" w:space="0" w:color="auto"/>
        <w:right w:val="none" w:sz="0" w:space="0" w:color="auto"/>
      </w:divBdr>
    </w:div>
    <w:div w:id="45838550">
      <w:bodyDiv w:val="1"/>
      <w:marLeft w:val="0"/>
      <w:marRight w:val="0"/>
      <w:marTop w:val="0"/>
      <w:marBottom w:val="0"/>
      <w:divBdr>
        <w:top w:val="none" w:sz="0" w:space="0" w:color="auto"/>
        <w:left w:val="none" w:sz="0" w:space="0" w:color="auto"/>
        <w:bottom w:val="none" w:sz="0" w:space="0" w:color="auto"/>
        <w:right w:val="none" w:sz="0" w:space="0" w:color="auto"/>
      </w:divBdr>
    </w:div>
    <w:div w:id="59522775">
      <w:bodyDiv w:val="1"/>
      <w:marLeft w:val="0"/>
      <w:marRight w:val="0"/>
      <w:marTop w:val="0"/>
      <w:marBottom w:val="0"/>
      <w:divBdr>
        <w:top w:val="none" w:sz="0" w:space="0" w:color="auto"/>
        <w:left w:val="none" w:sz="0" w:space="0" w:color="auto"/>
        <w:bottom w:val="none" w:sz="0" w:space="0" w:color="auto"/>
        <w:right w:val="none" w:sz="0" w:space="0" w:color="auto"/>
      </w:divBdr>
    </w:div>
    <w:div w:id="93211294">
      <w:bodyDiv w:val="1"/>
      <w:marLeft w:val="0"/>
      <w:marRight w:val="0"/>
      <w:marTop w:val="0"/>
      <w:marBottom w:val="0"/>
      <w:divBdr>
        <w:top w:val="none" w:sz="0" w:space="0" w:color="auto"/>
        <w:left w:val="none" w:sz="0" w:space="0" w:color="auto"/>
        <w:bottom w:val="none" w:sz="0" w:space="0" w:color="auto"/>
        <w:right w:val="none" w:sz="0" w:space="0" w:color="auto"/>
      </w:divBdr>
    </w:div>
    <w:div w:id="94055101">
      <w:bodyDiv w:val="1"/>
      <w:marLeft w:val="0"/>
      <w:marRight w:val="0"/>
      <w:marTop w:val="0"/>
      <w:marBottom w:val="0"/>
      <w:divBdr>
        <w:top w:val="none" w:sz="0" w:space="0" w:color="auto"/>
        <w:left w:val="none" w:sz="0" w:space="0" w:color="auto"/>
        <w:bottom w:val="none" w:sz="0" w:space="0" w:color="auto"/>
        <w:right w:val="none" w:sz="0" w:space="0" w:color="auto"/>
      </w:divBdr>
    </w:div>
    <w:div w:id="166017418">
      <w:bodyDiv w:val="1"/>
      <w:marLeft w:val="0"/>
      <w:marRight w:val="0"/>
      <w:marTop w:val="0"/>
      <w:marBottom w:val="0"/>
      <w:divBdr>
        <w:top w:val="none" w:sz="0" w:space="0" w:color="auto"/>
        <w:left w:val="none" w:sz="0" w:space="0" w:color="auto"/>
        <w:bottom w:val="none" w:sz="0" w:space="0" w:color="auto"/>
        <w:right w:val="none" w:sz="0" w:space="0" w:color="auto"/>
      </w:divBdr>
    </w:div>
    <w:div w:id="196242426">
      <w:bodyDiv w:val="1"/>
      <w:marLeft w:val="0"/>
      <w:marRight w:val="0"/>
      <w:marTop w:val="0"/>
      <w:marBottom w:val="0"/>
      <w:divBdr>
        <w:top w:val="none" w:sz="0" w:space="0" w:color="auto"/>
        <w:left w:val="none" w:sz="0" w:space="0" w:color="auto"/>
        <w:bottom w:val="none" w:sz="0" w:space="0" w:color="auto"/>
        <w:right w:val="none" w:sz="0" w:space="0" w:color="auto"/>
      </w:divBdr>
      <w:divsChild>
        <w:div w:id="98839579">
          <w:marLeft w:val="0"/>
          <w:marRight w:val="0"/>
          <w:marTop w:val="0"/>
          <w:marBottom w:val="0"/>
          <w:divBdr>
            <w:top w:val="none" w:sz="0" w:space="0" w:color="auto"/>
            <w:left w:val="none" w:sz="0" w:space="0" w:color="auto"/>
            <w:bottom w:val="none" w:sz="0" w:space="0" w:color="auto"/>
            <w:right w:val="none" w:sz="0" w:space="0" w:color="auto"/>
          </w:divBdr>
          <w:divsChild>
            <w:div w:id="1881167524">
              <w:marLeft w:val="0"/>
              <w:marRight w:val="0"/>
              <w:marTop w:val="0"/>
              <w:marBottom w:val="0"/>
              <w:divBdr>
                <w:top w:val="none" w:sz="0" w:space="0" w:color="auto"/>
                <w:left w:val="none" w:sz="0" w:space="0" w:color="auto"/>
                <w:bottom w:val="none" w:sz="0" w:space="0" w:color="auto"/>
                <w:right w:val="none" w:sz="0" w:space="0" w:color="auto"/>
              </w:divBdr>
              <w:divsChild>
                <w:div w:id="907108905">
                  <w:marLeft w:val="0"/>
                  <w:marRight w:val="0"/>
                  <w:marTop w:val="0"/>
                  <w:marBottom w:val="0"/>
                  <w:divBdr>
                    <w:top w:val="none" w:sz="0" w:space="0" w:color="auto"/>
                    <w:left w:val="none" w:sz="0" w:space="0" w:color="auto"/>
                    <w:bottom w:val="none" w:sz="0" w:space="0" w:color="auto"/>
                    <w:right w:val="none" w:sz="0" w:space="0" w:color="auto"/>
                  </w:divBdr>
                  <w:divsChild>
                    <w:div w:id="212746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61457">
      <w:bodyDiv w:val="1"/>
      <w:marLeft w:val="0"/>
      <w:marRight w:val="0"/>
      <w:marTop w:val="0"/>
      <w:marBottom w:val="0"/>
      <w:divBdr>
        <w:top w:val="none" w:sz="0" w:space="0" w:color="auto"/>
        <w:left w:val="none" w:sz="0" w:space="0" w:color="auto"/>
        <w:bottom w:val="none" w:sz="0" w:space="0" w:color="auto"/>
        <w:right w:val="none" w:sz="0" w:space="0" w:color="auto"/>
      </w:divBdr>
    </w:div>
    <w:div w:id="221143338">
      <w:bodyDiv w:val="1"/>
      <w:marLeft w:val="0"/>
      <w:marRight w:val="0"/>
      <w:marTop w:val="0"/>
      <w:marBottom w:val="0"/>
      <w:divBdr>
        <w:top w:val="none" w:sz="0" w:space="0" w:color="auto"/>
        <w:left w:val="none" w:sz="0" w:space="0" w:color="auto"/>
        <w:bottom w:val="none" w:sz="0" w:space="0" w:color="auto"/>
        <w:right w:val="none" w:sz="0" w:space="0" w:color="auto"/>
      </w:divBdr>
    </w:div>
    <w:div w:id="226889063">
      <w:bodyDiv w:val="1"/>
      <w:marLeft w:val="0"/>
      <w:marRight w:val="0"/>
      <w:marTop w:val="0"/>
      <w:marBottom w:val="0"/>
      <w:divBdr>
        <w:top w:val="none" w:sz="0" w:space="0" w:color="auto"/>
        <w:left w:val="none" w:sz="0" w:space="0" w:color="auto"/>
        <w:bottom w:val="none" w:sz="0" w:space="0" w:color="auto"/>
        <w:right w:val="none" w:sz="0" w:space="0" w:color="auto"/>
      </w:divBdr>
      <w:divsChild>
        <w:div w:id="572742982">
          <w:marLeft w:val="0"/>
          <w:marRight w:val="0"/>
          <w:marTop w:val="0"/>
          <w:marBottom w:val="0"/>
          <w:divBdr>
            <w:top w:val="none" w:sz="0" w:space="0" w:color="auto"/>
            <w:left w:val="none" w:sz="0" w:space="0" w:color="auto"/>
            <w:bottom w:val="none" w:sz="0" w:space="0" w:color="auto"/>
            <w:right w:val="none" w:sz="0" w:space="0" w:color="auto"/>
          </w:divBdr>
          <w:divsChild>
            <w:div w:id="846291195">
              <w:marLeft w:val="0"/>
              <w:marRight w:val="0"/>
              <w:marTop w:val="0"/>
              <w:marBottom w:val="0"/>
              <w:divBdr>
                <w:top w:val="none" w:sz="0" w:space="0" w:color="auto"/>
                <w:left w:val="none" w:sz="0" w:space="0" w:color="auto"/>
                <w:bottom w:val="none" w:sz="0" w:space="0" w:color="auto"/>
                <w:right w:val="none" w:sz="0" w:space="0" w:color="auto"/>
              </w:divBdr>
              <w:divsChild>
                <w:div w:id="53492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491057">
          <w:marLeft w:val="0"/>
          <w:marRight w:val="0"/>
          <w:marTop w:val="0"/>
          <w:marBottom w:val="0"/>
          <w:divBdr>
            <w:top w:val="none" w:sz="0" w:space="0" w:color="auto"/>
            <w:left w:val="none" w:sz="0" w:space="0" w:color="auto"/>
            <w:bottom w:val="none" w:sz="0" w:space="0" w:color="auto"/>
            <w:right w:val="none" w:sz="0" w:space="0" w:color="auto"/>
          </w:divBdr>
          <w:divsChild>
            <w:div w:id="1214460000">
              <w:marLeft w:val="0"/>
              <w:marRight w:val="0"/>
              <w:marTop w:val="0"/>
              <w:marBottom w:val="0"/>
              <w:divBdr>
                <w:top w:val="none" w:sz="0" w:space="0" w:color="auto"/>
                <w:left w:val="none" w:sz="0" w:space="0" w:color="auto"/>
                <w:bottom w:val="none" w:sz="0" w:space="0" w:color="auto"/>
                <w:right w:val="none" w:sz="0" w:space="0" w:color="auto"/>
              </w:divBdr>
              <w:divsChild>
                <w:div w:id="191249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521959">
      <w:bodyDiv w:val="1"/>
      <w:marLeft w:val="0"/>
      <w:marRight w:val="0"/>
      <w:marTop w:val="0"/>
      <w:marBottom w:val="0"/>
      <w:divBdr>
        <w:top w:val="none" w:sz="0" w:space="0" w:color="auto"/>
        <w:left w:val="none" w:sz="0" w:space="0" w:color="auto"/>
        <w:bottom w:val="none" w:sz="0" w:space="0" w:color="auto"/>
        <w:right w:val="none" w:sz="0" w:space="0" w:color="auto"/>
      </w:divBdr>
    </w:div>
    <w:div w:id="337274614">
      <w:bodyDiv w:val="1"/>
      <w:marLeft w:val="0"/>
      <w:marRight w:val="0"/>
      <w:marTop w:val="0"/>
      <w:marBottom w:val="0"/>
      <w:divBdr>
        <w:top w:val="none" w:sz="0" w:space="0" w:color="auto"/>
        <w:left w:val="none" w:sz="0" w:space="0" w:color="auto"/>
        <w:bottom w:val="none" w:sz="0" w:space="0" w:color="auto"/>
        <w:right w:val="none" w:sz="0" w:space="0" w:color="auto"/>
      </w:divBdr>
    </w:div>
    <w:div w:id="403184876">
      <w:bodyDiv w:val="1"/>
      <w:marLeft w:val="0"/>
      <w:marRight w:val="0"/>
      <w:marTop w:val="0"/>
      <w:marBottom w:val="0"/>
      <w:divBdr>
        <w:top w:val="none" w:sz="0" w:space="0" w:color="auto"/>
        <w:left w:val="none" w:sz="0" w:space="0" w:color="auto"/>
        <w:bottom w:val="none" w:sz="0" w:space="0" w:color="auto"/>
        <w:right w:val="none" w:sz="0" w:space="0" w:color="auto"/>
      </w:divBdr>
      <w:divsChild>
        <w:div w:id="294603011">
          <w:marLeft w:val="0"/>
          <w:marRight w:val="0"/>
          <w:marTop w:val="0"/>
          <w:marBottom w:val="0"/>
          <w:divBdr>
            <w:top w:val="none" w:sz="0" w:space="0" w:color="auto"/>
            <w:left w:val="none" w:sz="0" w:space="0" w:color="auto"/>
            <w:bottom w:val="none" w:sz="0" w:space="0" w:color="auto"/>
            <w:right w:val="none" w:sz="0" w:space="0" w:color="auto"/>
          </w:divBdr>
          <w:divsChild>
            <w:div w:id="1556695312">
              <w:marLeft w:val="0"/>
              <w:marRight w:val="0"/>
              <w:marTop w:val="0"/>
              <w:marBottom w:val="0"/>
              <w:divBdr>
                <w:top w:val="none" w:sz="0" w:space="0" w:color="auto"/>
                <w:left w:val="none" w:sz="0" w:space="0" w:color="auto"/>
                <w:bottom w:val="none" w:sz="0" w:space="0" w:color="auto"/>
                <w:right w:val="none" w:sz="0" w:space="0" w:color="auto"/>
              </w:divBdr>
              <w:divsChild>
                <w:div w:id="1644579397">
                  <w:marLeft w:val="0"/>
                  <w:marRight w:val="0"/>
                  <w:marTop w:val="0"/>
                  <w:marBottom w:val="0"/>
                  <w:divBdr>
                    <w:top w:val="none" w:sz="0" w:space="0" w:color="auto"/>
                    <w:left w:val="none" w:sz="0" w:space="0" w:color="auto"/>
                    <w:bottom w:val="none" w:sz="0" w:space="0" w:color="auto"/>
                    <w:right w:val="none" w:sz="0" w:space="0" w:color="auto"/>
                  </w:divBdr>
                  <w:divsChild>
                    <w:div w:id="187060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1826042">
      <w:bodyDiv w:val="1"/>
      <w:marLeft w:val="0"/>
      <w:marRight w:val="0"/>
      <w:marTop w:val="0"/>
      <w:marBottom w:val="0"/>
      <w:divBdr>
        <w:top w:val="none" w:sz="0" w:space="0" w:color="auto"/>
        <w:left w:val="none" w:sz="0" w:space="0" w:color="auto"/>
        <w:bottom w:val="none" w:sz="0" w:space="0" w:color="auto"/>
        <w:right w:val="none" w:sz="0" w:space="0" w:color="auto"/>
      </w:divBdr>
    </w:div>
    <w:div w:id="453839639">
      <w:bodyDiv w:val="1"/>
      <w:marLeft w:val="0"/>
      <w:marRight w:val="0"/>
      <w:marTop w:val="0"/>
      <w:marBottom w:val="0"/>
      <w:divBdr>
        <w:top w:val="none" w:sz="0" w:space="0" w:color="auto"/>
        <w:left w:val="none" w:sz="0" w:space="0" w:color="auto"/>
        <w:bottom w:val="none" w:sz="0" w:space="0" w:color="auto"/>
        <w:right w:val="none" w:sz="0" w:space="0" w:color="auto"/>
      </w:divBdr>
    </w:div>
    <w:div w:id="485584420">
      <w:bodyDiv w:val="1"/>
      <w:marLeft w:val="0"/>
      <w:marRight w:val="0"/>
      <w:marTop w:val="0"/>
      <w:marBottom w:val="0"/>
      <w:divBdr>
        <w:top w:val="none" w:sz="0" w:space="0" w:color="auto"/>
        <w:left w:val="none" w:sz="0" w:space="0" w:color="auto"/>
        <w:bottom w:val="none" w:sz="0" w:space="0" w:color="auto"/>
        <w:right w:val="none" w:sz="0" w:space="0" w:color="auto"/>
      </w:divBdr>
    </w:div>
    <w:div w:id="498152378">
      <w:bodyDiv w:val="1"/>
      <w:marLeft w:val="0"/>
      <w:marRight w:val="0"/>
      <w:marTop w:val="0"/>
      <w:marBottom w:val="0"/>
      <w:divBdr>
        <w:top w:val="none" w:sz="0" w:space="0" w:color="auto"/>
        <w:left w:val="none" w:sz="0" w:space="0" w:color="auto"/>
        <w:bottom w:val="none" w:sz="0" w:space="0" w:color="auto"/>
        <w:right w:val="none" w:sz="0" w:space="0" w:color="auto"/>
      </w:divBdr>
    </w:div>
    <w:div w:id="520820220">
      <w:bodyDiv w:val="1"/>
      <w:marLeft w:val="0"/>
      <w:marRight w:val="0"/>
      <w:marTop w:val="0"/>
      <w:marBottom w:val="0"/>
      <w:divBdr>
        <w:top w:val="none" w:sz="0" w:space="0" w:color="auto"/>
        <w:left w:val="none" w:sz="0" w:space="0" w:color="auto"/>
        <w:bottom w:val="none" w:sz="0" w:space="0" w:color="auto"/>
        <w:right w:val="none" w:sz="0" w:space="0" w:color="auto"/>
      </w:divBdr>
    </w:div>
    <w:div w:id="537664504">
      <w:bodyDiv w:val="1"/>
      <w:marLeft w:val="0"/>
      <w:marRight w:val="0"/>
      <w:marTop w:val="0"/>
      <w:marBottom w:val="0"/>
      <w:divBdr>
        <w:top w:val="none" w:sz="0" w:space="0" w:color="auto"/>
        <w:left w:val="none" w:sz="0" w:space="0" w:color="auto"/>
        <w:bottom w:val="none" w:sz="0" w:space="0" w:color="auto"/>
        <w:right w:val="none" w:sz="0" w:space="0" w:color="auto"/>
      </w:divBdr>
    </w:div>
    <w:div w:id="662467894">
      <w:bodyDiv w:val="1"/>
      <w:marLeft w:val="0"/>
      <w:marRight w:val="0"/>
      <w:marTop w:val="0"/>
      <w:marBottom w:val="0"/>
      <w:divBdr>
        <w:top w:val="none" w:sz="0" w:space="0" w:color="auto"/>
        <w:left w:val="none" w:sz="0" w:space="0" w:color="auto"/>
        <w:bottom w:val="none" w:sz="0" w:space="0" w:color="auto"/>
        <w:right w:val="none" w:sz="0" w:space="0" w:color="auto"/>
      </w:divBdr>
    </w:div>
    <w:div w:id="715739449">
      <w:bodyDiv w:val="1"/>
      <w:marLeft w:val="0"/>
      <w:marRight w:val="0"/>
      <w:marTop w:val="0"/>
      <w:marBottom w:val="0"/>
      <w:divBdr>
        <w:top w:val="none" w:sz="0" w:space="0" w:color="auto"/>
        <w:left w:val="none" w:sz="0" w:space="0" w:color="auto"/>
        <w:bottom w:val="none" w:sz="0" w:space="0" w:color="auto"/>
        <w:right w:val="none" w:sz="0" w:space="0" w:color="auto"/>
      </w:divBdr>
      <w:divsChild>
        <w:div w:id="423302153">
          <w:marLeft w:val="0"/>
          <w:marRight w:val="0"/>
          <w:marTop w:val="0"/>
          <w:marBottom w:val="0"/>
          <w:divBdr>
            <w:top w:val="none" w:sz="0" w:space="0" w:color="auto"/>
            <w:left w:val="none" w:sz="0" w:space="0" w:color="auto"/>
            <w:bottom w:val="none" w:sz="0" w:space="0" w:color="auto"/>
            <w:right w:val="none" w:sz="0" w:space="0" w:color="auto"/>
          </w:divBdr>
          <w:divsChild>
            <w:div w:id="1391541156">
              <w:marLeft w:val="0"/>
              <w:marRight w:val="0"/>
              <w:marTop w:val="0"/>
              <w:marBottom w:val="0"/>
              <w:divBdr>
                <w:top w:val="none" w:sz="0" w:space="0" w:color="auto"/>
                <w:left w:val="none" w:sz="0" w:space="0" w:color="auto"/>
                <w:bottom w:val="none" w:sz="0" w:space="0" w:color="auto"/>
                <w:right w:val="none" w:sz="0" w:space="0" w:color="auto"/>
              </w:divBdr>
              <w:divsChild>
                <w:div w:id="133260470">
                  <w:marLeft w:val="0"/>
                  <w:marRight w:val="0"/>
                  <w:marTop w:val="0"/>
                  <w:marBottom w:val="0"/>
                  <w:divBdr>
                    <w:top w:val="none" w:sz="0" w:space="0" w:color="auto"/>
                    <w:left w:val="none" w:sz="0" w:space="0" w:color="auto"/>
                    <w:bottom w:val="none" w:sz="0" w:space="0" w:color="auto"/>
                    <w:right w:val="none" w:sz="0" w:space="0" w:color="auto"/>
                  </w:divBdr>
                  <w:divsChild>
                    <w:div w:id="151757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2193463">
      <w:bodyDiv w:val="1"/>
      <w:marLeft w:val="0"/>
      <w:marRight w:val="0"/>
      <w:marTop w:val="0"/>
      <w:marBottom w:val="0"/>
      <w:divBdr>
        <w:top w:val="none" w:sz="0" w:space="0" w:color="auto"/>
        <w:left w:val="none" w:sz="0" w:space="0" w:color="auto"/>
        <w:bottom w:val="none" w:sz="0" w:space="0" w:color="auto"/>
        <w:right w:val="none" w:sz="0" w:space="0" w:color="auto"/>
      </w:divBdr>
    </w:div>
    <w:div w:id="816529973">
      <w:bodyDiv w:val="1"/>
      <w:marLeft w:val="0"/>
      <w:marRight w:val="0"/>
      <w:marTop w:val="0"/>
      <w:marBottom w:val="0"/>
      <w:divBdr>
        <w:top w:val="none" w:sz="0" w:space="0" w:color="auto"/>
        <w:left w:val="none" w:sz="0" w:space="0" w:color="auto"/>
        <w:bottom w:val="none" w:sz="0" w:space="0" w:color="auto"/>
        <w:right w:val="none" w:sz="0" w:space="0" w:color="auto"/>
      </w:divBdr>
      <w:divsChild>
        <w:div w:id="566184406">
          <w:marLeft w:val="0"/>
          <w:marRight w:val="0"/>
          <w:marTop w:val="0"/>
          <w:marBottom w:val="0"/>
          <w:divBdr>
            <w:top w:val="none" w:sz="0" w:space="0" w:color="auto"/>
            <w:left w:val="none" w:sz="0" w:space="0" w:color="auto"/>
            <w:bottom w:val="none" w:sz="0" w:space="0" w:color="auto"/>
            <w:right w:val="none" w:sz="0" w:space="0" w:color="auto"/>
          </w:divBdr>
          <w:divsChild>
            <w:div w:id="1324092518">
              <w:marLeft w:val="0"/>
              <w:marRight w:val="0"/>
              <w:marTop w:val="0"/>
              <w:marBottom w:val="0"/>
              <w:divBdr>
                <w:top w:val="none" w:sz="0" w:space="0" w:color="auto"/>
                <w:left w:val="none" w:sz="0" w:space="0" w:color="auto"/>
                <w:bottom w:val="none" w:sz="0" w:space="0" w:color="auto"/>
                <w:right w:val="none" w:sz="0" w:space="0" w:color="auto"/>
              </w:divBdr>
              <w:divsChild>
                <w:div w:id="1709721860">
                  <w:marLeft w:val="0"/>
                  <w:marRight w:val="0"/>
                  <w:marTop w:val="0"/>
                  <w:marBottom w:val="0"/>
                  <w:divBdr>
                    <w:top w:val="none" w:sz="0" w:space="0" w:color="auto"/>
                    <w:left w:val="none" w:sz="0" w:space="0" w:color="auto"/>
                    <w:bottom w:val="none" w:sz="0" w:space="0" w:color="auto"/>
                    <w:right w:val="none" w:sz="0" w:space="0" w:color="auto"/>
                  </w:divBdr>
                  <w:divsChild>
                    <w:div w:id="51808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881046">
      <w:bodyDiv w:val="1"/>
      <w:marLeft w:val="0"/>
      <w:marRight w:val="0"/>
      <w:marTop w:val="0"/>
      <w:marBottom w:val="0"/>
      <w:divBdr>
        <w:top w:val="none" w:sz="0" w:space="0" w:color="auto"/>
        <w:left w:val="none" w:sz="0" w:space="0" w:color="auto"/>
        <w:bottom w:val="none" w:sz="0" w:space="0" w:color="auto"/>
        <w:right w:val="none" w:sz="0" w:space="0" w:color="auto"/>
      </w:divBdr>
    </w:div>
    <w:div w:id="1029572275">
      <w:bodyDiv w:val="1"/>
      <w:marLeft w:val="0"/>
      <w:marRight w:val="0"/>
      <w:marTop w:val="0"/>
      <w:marBottom w:val="0"/>
      <w:divBdr>
        <w:top w:val="none" w:sz="0" w:space="0" w:color="auto"/>
        <w:left w:val="none" w:sz="0" w:space="0" w:color="auto"/>
        <w:bottom w:val="none" w:sz="0" w:space="0" w:color="auto"/>
        <w:right w:val="none" w:sz="0" w:space="0" w:color="auto"/>
      </w:divBdr>
      <w:divsChild>
        <w:div w:id="73402740">
          <w:marLeft w:val="0"/>
          <w:marRight w:val="0"/>
          <w:marTop w:val="0"/>
          <w:marBottom w:val="0"/>
          <w:divBdr>
            <w:top w:val="none" w:sz="0" w:space="0" w:color="auto"/>
            <w:left w:val="none" w:sz="0" w:space="0" w:color="auto"/>
            <w:bottom w:val="none" w:sz="0" w:space="0" w:color="auto"/>
            <w:right w:val="none" w:sz="0" w:space="0" w:color="auto"/>
          </w:divBdr>
          <w:divsChild>
            <w:div w:id="386492667">
              <w:marLeft w:val="0"/>
              <w:marRight w:val="0"/>
              <w:marTop w:val="0"/>
              <w:marBottom w:val="0"/>
              <w:divBdr>
                <w:top w:val="none" w:sz="0" w:space="0" w:color="auto"/>
                <w:left w:val="none" w:sz="0" w:space="0" w:color="auto"/>
                <w:bottom w:val="none" w:sz="0" w:space="0" w:color="auto"/>
                <w:right w:val="none" w:sz="0" w:space="0" w:color="auto"/>
              </w:divBdr>
              <w:divsChild>
                <w:div w:id="93644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342721">
      <w:bodyDiv w:val="1"/>
      <w:marLeft w:val="0"/>
      <w:marRight w:val="0"/>
      <w:marTop w:val="0"/>
      <w:marBottom w:val="0"/>
      <w:divBdr>
        <w:top w:val="none" w:sz="0" w:space="0" w:color="auto"/>
        <w:left w:val="none" w:sz="0" w:space="0" w:color="auto"/>
        <w:bottom w:val="none" w:sz="0" w:space="0" w:color="auto"/>
        <w:right w:val="none" w:sz="0" w:space="0" w:color="auto"/>
      </w:divBdr>
      <w:divsChild>
        <w:div w:id="773743438">
          <w:marLeft w:val="0"/>
          <w:marRight w:val="0"/>
          <w:marTop w:val="0"/>
          <w:marBottom w:val="0"/>
          <w:divBdr>
            <w:top w:val="none" w:sz="0" w:space="0" w:color="auto"/>
            <w:left w:val="none" w:sz="0" w:space="0" w:color="auto"/>
            <w:bottom w:val="none" w:sz="0" w:space="0" w:color="auto"/>
            <w:right w:val="none" w:sz="0" w:space="0" w:color="auto"/>
          </w:divBdr>
          <w:divsChild>
            <w:div w:id="789594057">
              <w:marLeft w:val="0"/>
              <w:marRight w:val="0"/>
              <w:marTop w:val="0"/>
              <w:marBottom w:val="0"/>
              <w:divBdr>
                <w:top w:val="none" w:sz="0" w:space="0" w:color="auto"/>
                <w:left w:val="none" w:sz="0" w:space="0" w:color="auto"/>
                <w:bottom w:val="none" w:sz="0" w:space="0" w:color="auto"/>
                <w:right w:val="none" w:sz="0" w:space="0" w:color="auto"/>
              </w:divBdr>
              <w:divsChild>
                <w:div w:id="503595524">
                  <w:marLeft w:val="0"/>
                  <w:marRight w:val="0"/>
                  <w:marTop w:val="0"/>
                  <w:marBottom w:val="0"/>
                  <w:divBdr>
                    <w:top w:val="none" w:sz="0" w:space="0" w:color="auto"/>
                    <w:left w:val="none" w:sz="0" w:space="0" w:color="auto"/>
                    <w:bottom w:val="none" w:sz="0" w:space="0" w:color="auto"/>
                    <w:right w:val="none" w:sz="0" w:space="0" w:color="auto"/>
                  </w:divBdr>
                  <w:divsChild>
                    <w:div w:id="140564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6853266">
      <w:bodyDiv w:val="1"/>
      <w:marLeft w:val="0"/>
      <w:marRight w:val="0"/>
      <w:marTop w:val="0"/>
      <w:marBottom w:val="0"/>
      <w:divBdr>
        <w:top w:val="none" w:sz="0" w:space="0" w:color="auto"/>
        <w:left w:val="none" w:sz="0" w:space="0" w:color="auto"/>
        <w:bottom w:val="none" w:sz="0" w:space="0" w:color="auto"/>
        <w:right w:val="none" w:sz="0" w:space="0" w:color="auto"/>
      </w:divBdr>
    </w:div>
    <w:div w:id="1047726476">
      <w:bodyDiv w:val="1"/>
      <w:marLeft w:val="0"/>
      <w:marRight w:val="0"/>
      <w:marTop w:val="0"/>
      <w:marBottom w:val="0"/>
      <w:divBdr>
        <w:top w:val="none" w:sz="0" w:space="0" w:color="auto"/>
        <w:left w:val="none" w:sz="0" w:space="0" w:color="auto"/>
        <w:bottom w:val="none" w:sz="0" w:space="0" w:color="auto"/>
        <w:right w:val="none" w:sz="0" w:space="0" w:color="auto"/>
      </w:divBdr>
    </w:div>
    <w:div w:id="1052072624">
      <w:bodyDiv w:val="1"/>
      <w:marLeft w:val="0"/>
      <w:marRight w:val="0"/>
      <w:marTop w:val="0"/>
      <w:marBottom w:val="0"/>
      <w:divBdr>
        <w:top w:val="none" w:sz="0" w:space="0" w:color="auto"/>
        <w:left w:val="none" w:sz="0" w:space="0" w:color="auto"/>
        <w:bottom w:val="none" w:sz="0" w:space="0" w:color="auto"/>
        <w:right w:val="none" w:sz="0" w:space="0" w:color="auto"/>
      </w:divBdr>
      <w:divsChild>
        <w:div w:id="757865442">
          <w:marLeft w:val="0"/>
          <w:marRight w:val="0"/>
          <w:marTop w:val="0"/>
          <w:marBottom w:val="0"/>
          <w:divBdr>
            <w:top w:val="none" w:sz="0" w:space="0" w:color="auto"/>
            <w:left w:val="none" w:sz="0" w:space="0" w:color="auto"/>
            <w:bottom w:val="none" w:sz="0" w:space="0" w:color="auto"/>
            <w:right w:val="none" w:sz="0" w:space="0" w:color="auto"/>
          </w:divBdr>
          <w:divsChild>
            <w:div w:id="142704440">
              <w:marLeft w:val="0"/>
              <w:marRight w:val="0"/>
              <w:marTop w:val="0"/>
              <w:marBottom w:val="0"/>
              <w:divBdr>
                <w:top w:val="none" w:sz="0" w:space="0" w:color="auto"/>
                <w:left w:val="none" w:sz="0" w:space="0" w:color="auto"/>
                <w:bottom w:val="none" w:sz="0" w:space="0" w:color="auto"/>
                <w:right w:val="none" w:sz="0" w:space="0" w:color="auto"/>
              </w:divBdr>
              <w:divsChild>
                <w:div w:id="1155024781">
                  <w:marLeft w:val="0"/>
                  <w:marRight w:val="0"/>
                  <w:marTop w:val="0"/>
                  <w:marBottom w:val="0"/>
                  <w:divBdr>
                    <w:top w:val="none" w:sz="0" w:space="0" w:color="auto"/>
                    <w:left w:val="none" w:sz="0" w:space="0" w:color="auto"/>
                    <w:bottom w:val="none" w:sz="0" w:space="0" w:color="auto"/>
                    <w:right w:val="none" w:sz="0" w:space="0" w:color="auto"/>
                  </w:divBdr>
                  <w:divsChild>
                    <w:div w:id="71404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7190078">
      <w:bodyDiv w:val="1"/>
      <w:marLeft w:val="0"/>
      <w:marRight w:val="0"/>
      <w:marTop w:val="0"/>
      <w:marBottom w:val="0"/>
      <w:divBdr>
        <w:top w:val="none" w:sz="0" w:space="0" w:color="auto"/>
        <w:left w:val="none" w:sz="0" w:space="0" w:color="auto"/>
        <w:bottom w:val="none" w:sz="0" w:space="0" w:color="auto"/>
        <w:right w:val="none" w:sz="0" w:space="0" w:color="auto"/>
      </w:divBdr>
    </w:div>
    <w:div w:id="1157460192">
      <w:bodyDiv w:val="1"/>
      <w:marLeft w:val="0"/>
      <w:marRight w:val="0"/>
      <w:marTop w:val="0"/>
      <w:marBottom w:val="0"/>
      <w:divBdr>
        <w:top w:val="none" w:sz="0" w:space="0" w:color="auto"/>
        <w:left w:val="none" w:sz="0" w:space="0" w:color="auto"/>
        <w:bottom w:val="none" w:sz="0" w:space="0" w:color="auto"/>
        <w:right w:val="none" w:sz="0" w:space="0" w:color="auto"/>
      </w:divBdr>
      <w:divsChild>
        <w:div w:id="589892670">
          <w:marLeft w:val="0"/>
          <w:marRight w:val="0"/>
          <w:marTop w:val="0"/>
          <w:marBottom w:val="0"/>
          <w:divBdr>
            <w:top w:val="none" w:sz="0" w:space="0" w:color="auto"/>
            <w:left w:val="none" w:sz="0" w:space="0" w:color="auto"/>
            <w:bottom w:val="none" w:sz="0" w:space="0" w:color="auto"/>
            <w:right w:val="none" w:sz="0" w:space="0" w:color="auto"/>
          </w:divBdr>
          <w:divsChild>
            <w:div w:id="387606126">
              <w:marLeft w:val="0"/>
              <w:marRight w:val="0"/>
              <w:marTop w:val="0"/>
              <w:marBottom w:val="0"/>
              <w:divBdr>
                <w:top w:val="none" w:sz="0" w:space="0" w:color="auto"/>
                <w:left w:val="none" w:sz="0" w:space="0" w:color="auto"/>
                <w:bottom w:val="none" w:sz="0" w:space="0" w:color="auto"/>
                <w:right w:val="none" w:sz="0" w:space="0" w:color="auto"/>
              </w:divBdr>
              <w:divsChild>
                <w:div w:id="2061173150">
                  <w:marLeft w:val="0"/>
                  <w:marRight w:val="0"/>
                  <w:marTop w:val="0"/>
                  <w:marBottom w:val="0"/>
                  <w:divBdr>
                    <w:top w:val="none" w:sz="0" w:space="0" w:color="auto"/>
                    <w:left w:val="none" w:sz="0" w:space="0" w:color="auto"/>
                    <w:bottom w:val="none" w:sz="0" w:space="0" w:color="auto"/>
                    <w:right w:val="none" w:sz="0" w:space="0" w:color="auto"/>
                  </w:divBdr>
                  <w:divsChild>
                    <w:div w:id="83611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591289">
      <w:bodyDiv w:val="1"/>
      <w:marLeft w:val="0"/>
      <w:marRight w:val="0"/>
      <w:marTop w:val="0"/>
      <w:marBottom w:val="0"/>
      <w:divBdr>
        <w:top w:val="none" w:sz="0" w:space="0" w:color="auto"/>
        <w:left w:val="none" w:sz="0" w:space="0" w:color="auto"/>
        <w:bottom w:val="none" w:sz="0" w:space="0" w:color="auto"/>
        <w:right w:val="none" w:sz="0" w:space="0" w:color="auto"/>
      </w:divBdr>
    </w:div>
    <w:div w:id="1169098668">
      <w:bodyDiv w:val="1"/>
      <w:marLeft w:val="0"/>
      <w:marRight w:val="0"/>
      <w:marTop w:val="0"/>
      <w:marBottom w:val="0"/>
      <w:divBdr>
        <w:top w:val="none" w:sz="0" w:space="0" w:color="auto"/>
        <w:left w:val="none" w:sz="0" w:space="0" w:color="auto"/>
        <w:bottom w:val="none" w:sz="0" w:space="0" w:color="auto"/>
        <w:right w:val="none" w:sz="0" w:space="0" w:color="auto"/>
      </w:divBdr>
      <w:divsChild>
        <w:div w:id="1692755964">
          <w:marLeft w:val="0"/>
          <w:marRight w:val="0"/>
          <w:marTop w:val="0"/>
          <w:marBottom w:val="0"/>
          <w:divBdr>
            <w:top w:val="none" w:sz="0" w:space="0" w:color="auto"/>
            <w:left w:val="none" w:sz="0" w:space="0" w:color="auto"/>
            <w:bottom w:val="none" w:sz="0" w:space="0" w:color="auto"/>
            <w:right w:val="none" w:sz="0" w:space="0" w:color="auto"/>
          </w:divBdr>
          <w:divsChild>
            <w:div w:id="1873766907">
              <w:marLeft w:val="0"/>
              <w:marRight w:val="0"/>
              <w:marTop w:val="0"/>
              <w:marBottom w:val="0"/>
              <w:divBdr>
                <w:top w:val="none" w:sz="0" w:space="0" w:color="auto"/>
                <w:left w:val="none" w:sz="0" w:space="0" w:color="auto"/>
                <w:bottom w:val="none" w:sz="0" w:space="0" w:color="auto"/>
                <w:right w:val="none" w:sz="0" w:space="0" w:color="auto"/>
              </w:divBdr>
              <w:divsChild>
                <w:div w:id="559709282">
                  <w:marLeft w:val="0"/>
                  <w:marRight w:val="0"/>
                  <w:marTop w:val="0"/>
                  <w:marBottom w:val="0"/>
                  <w:divBdr>
                    <w:top w:val="none" w:sz="0" w:space="0" w:color="auto"/>
                    <w:left w:val="none" w:sz="0" w:space="0" w:color="auto"/>
                    <w:bottom w:val="none" w:sz="0" w:space="0" w:color="auto"/>
                    <w:right w:val="none" w:sz="0" w:space="0" w:color="auto"/>
                  </w:divBdr>
                  <w:divsChild>
                    <w:div w:id="88834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645831">
      <w:bodyDiv w:val="1"/>
      <w:marLeft w:val="0"/>
      <w:marRight w:val="0"/>
      <w:marTop w:val="0"/>
      <w:marBottom w:val="0"/>
      <w:divBdr>
        <w:top w:val="none" w:sz="0" w:space="0" w:color="auto"/>
        <w:left w:val="none" w:sz="0" w:space="0" w:color="auto"/>
        <w:bottom w:val="none" w:sz="0" w:space="0" w:color="auto"/>
        <w:right w:val="none" w:sz="0" w:space="0" w:color="auto"/>
      </w:divBdr>
      <w:divsChild>
        <w:div w:id="1586768591">
          <w:marLeft w:val="0"/>
          <w:marRight w:val="0"/>
          <w:marTop w:val="0"/>
          <w:marBottom w:val="0"/>
          <w:divBdr>
            <w:top w:val="none" w:sz="0" w:space="0" w:color="auto"/>
            <w:left w:val="none" w:sz="0" w:space="0" w:color="auto"/>
            <w:bottom w:val="none" w:sz="0" w:space="0" w:color="auto"/>
            <w:right w:val="none" w:sz="0" w:space="0" w:color="auto"/>
          </w:divBdr>
          <w:divsChild>
            <w:div w:id="661470628">
              <w:marLeft w:val="0"/>
              <w:marRight w:val="0"/>
              <w:marTop w:val="0"/>
              <w:marBottom w:val="0"/>
              <w:divBdr>
                <w:top w:val="none" w:sz="0" w:space="0" w:color="auto"/>
                <w:left w:val="none" w:sz="0" w:space="0" w:color="auto"/>
                <w:bottom w:val="none" w:sz="0" w:space="0" w:color="auto"/>
                <w:right w:val="none" w:sz="0" w:space="0" w:color="auto"/>
              </w:divBdr>
              <w:divsChild>
                <w:div w:id="1858078695">
                  <w:marLeft w:val="0"/>
                  <w:marRight w:val="0"/>
                  <w:marTop w:val="0"/>
                  <w:marBottom w:val="0"/>
                  <w:divBdr>
                    <w:top w:val="none" w:sz="0" w:space="0" w:color="auto"/>
                    <w:left w:val="none" w:sz="0" w:space="0" w:color="auto"/>
                    <w:bottom w:val="none" w:sz="0" w:space="0" w:color="auto"/>
                    <w:right w:val="none" w:sz="0" w:space="0" w:color="auto"/>
                  </w:divBdr>
                  <w:divsChild>
                    <w:div w:id="592277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646957">
      <w:bodyDiv w:val="1"/>
      <w:marLeft w:val="0"/>
      <w:marRight w:val="0"/>
      <w:marTop w:val="0"/>
      <w:marBottom w:val="0"/>
      <w:divBdr>
        <w:top w:val="none" w:sz="0" w:space="0" w:color="auto"/>
        <w:left w:val="none" w:sz="0" w:space="0" w:color="auto"/>
        <w:bottom w:val="none" w:sz="0" w:space="0" w:color="auto"/>
        <w:right w:val="none" w:sz="0" w:space="0" w:color="auto"/>
      </w:divBdr>
    </w:div>
    <w:div w:id="1294290206">
      <w:bodyDiv w:val="1"/>
      <w:marLeft w:val="0"/>
      <w:marRight w:val="0"/>
      <w:marTop w:val="0"/>
      <w:marBottom w:val="0"/>
      <w:divBdr>
        <w:top w:val="none" w:sz="0" w:space="0" w:color="auto"/>
        <w:left w:val="none" w:sz="0" w:space="0" w:color="auto"/>
        <w:bottom w:val="none" w:sz="0" w:space="0" w:color="auto"/>
        <w:right w:val="none" w:sz="0" w:space="0" w:color="auto"/>
      </w:divBdr>
    </w:div>
    <w:div w:id="1296984795">
      <w:bodyDiv w:val="1"/>
      <w:marLeft w:val="0"/>
      <w:marRight w:val="0"/>
      <w:marTop w:val="0"/>
      <w:marBottom w:val="0"/>
      <w:divBdr>
        <w:top w:val="none" w:sz="0" w:space="0" w:color="auto"/>
        <w:left w:val="none" w:sz="0" w:space="0" w:color="auto"/>
        <w:bottom w:val="none" w:sz="0" w:space="0" w:color="auto"/>
        <w:right w:val="none" w:sz="0" w:space="0" w:color="auto"/>
      </w:divBdr>
      <w:divsChild>
        <w:div w:id="1928539378">
          <w:marLeft w:val="0"/>
          <w:marRight w:val="0"/>
          <w:marTop w:val="0"/>
          <w:marBottom w:val="0"/>
          <w:divBdr>
            <w:top w:val="none" w:sz="0" w:space="0" w:color="auto"/>
            <w:left w:val="none" w:sz="0" w:space="0" w:color="auto"/>
            <w:bottom w:val="none" w:sz="0" w:space="0" w:color="auto"/>
            <w:right w:val="none" w:sz="0" w:space="0" w:color="auto"/>
          </w:divBdr>
          <w:divsChild>
            <w:div w:id="1897622055">
              <w:marLeft w:val="0"/>
              <w:marRight w:val="0"/>
              <w:marTop w:val="0"/>
              <w:marBottom w:val="0"/>
              <w:divBdr>
                <w:top w:val="none" w:sz="0" w:space="0" w:color="auto"/>
                <w:left w:val="none" w:sz="0" w:space="0" w:color="auto"/>
                <w:bottom w:val="none" w:sz="0" w:space="0" w:color="auto"/>
                <w:right w:val="none" w:sz="0" w:space="0" w:color="auto"/>
              </w:divBdr>
              <w:divsChild>
                <w:div w:id="989746028">
                  <w:marLeft w:val="0"/>
                  <w:marRight w:val="0"/>
                  <w:marTop w:val="0"/>
                  <w:marBottom w:val="0"/>
                  <w:divBdr>
                    <w:top w:val="none" w:sz="0" w:space="0" w:color="auto"/>
                    <w:left w:val="none" w:sz="0" w:space="0" w:color="auto"/>
                    <w:bottom w:val="none" w:sz="0" w:space="0" w:color="auto"/>
                    <w:right w:val="none" w:sz="0" w:space="0" w:color="auto"/>
                  </w:divBdr>
                  <w:divsChild>
                    <w:div w:id="145949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007479">
      <w:bodyDiv w:val="1"/>
      <w:marLeft w:val="0"/>
      <w:marRight w:val="0"/>
      <w:marTop w:val="0"/>
      <w:marBottom w:val="0"/>
      <w:divBdr>
        <w:top w:val="none" w:sz="0" w:space="0" w:color="auto"/>
        <w:left w:val="none" w:sz="0" w:space="0" w:color="auto"/>
        <w:bottom w:val="none" w:sz="0" w:space="0" w:color="auto"/>
        <w:right w:val="none" w:sz="0" w:space="0" w:color="auto"/>
      </w:divBdr>
      <w:divsChild>
        <w:div w:id="208733536">
          <w:marLeft w:val="0"/>
          <w:marRight w:val="0"/>
          <w:marTop w:val="0"/>
          <w:marBottom w:val="0"/>
          <w:divBdr>
            <w:top w:val="none" w:sz="0" w:space="0" w:color="auto"/>
            <w:left w:val="none" w:sz="0" w:space="0" w:color="auto"/>
            <w:bottom w:val="none" w:sz="0" w:space="0" w:color="auto"/>
            <w:right w:val="none" w:sz="0" w:space="0" w:color="auto"/>
          </w:divBdr>
          <w:divsChild>
            <w:div w:id="158734064">
              <w:marLeft w:val="0"/>
              <w:marRight w:val="0"/>
              <w:marTop w:val="0"/>
              <w:marBottom w:val="0"/>
              <w:divBdr>
                <w:top w:val="none" w:sz="0" w:space="0" w:color="auto"/>
                <w:left w:val="none" w:sz="0" w:space="0" w:color="auto"/>
                <w:bottom w:val="none" w:sz="0" w:space="0" w:color="auto"/>
                <w:right w:val="none" w:sz="0" w:space="0" w:color="auto"/>
              </w:divBdr>
              <w:divsChild>
                <w:div w:id="1141270118">
                  <w:marLeft w:val="0"/>
                  <w:marRight w:val="0"/>
                  <w:marTop w:val="0"/>
                  <w:marBottom w:val="0"/>
                  <w:divBdr>
                    <w:top w:val="none" w:sz="0" w:space="0" w:color="auto"/>
                    <w:left w:val="none" w:sz="0" w:space="0" w:color="auto"/>
                    <w:bottom w:val="none" w:sz="0" w:space="0" w:color="auto"/>
                    <w:right w:val="none" w:sz="0" w:space="0" w:color="auto"/>
                  </w:divBdr>
                  <w:divsChild>
                    <w:div w:id="137462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1199608">
      <w:bodyDiv w:val="1"/>
      <w:marLeft w:val="0"/>
      <w:marRight w:val="0"/>
      <w:marTop w:val="0"/>
      <w:marBottom w:val="0"/>
      <w:divBdr>
        <w:top w:val="none" w:sz="0" w:space="0" w:color="auto"/>
        <w:left w:val="none" w:sz="0" w:space="0" w:color="auto"/>
        <w:bottom w:val="none" w:sz="0" w:space="0" w:color="auto"/>
        <w:right w:val="none" w:sz="0" w:space="0" w:color="auto"/>
      </w:divBdr>
      <w:divsChild>
        <w:div w:id="2096128743">
          <w:marLeft w:val="0"/>
          <w:marRight w:val="0"/>
          <w:marTop w:val="0"/>
          <w:marBottom w:val="0"/>
          <w:divBdr>
            <w:top w:val="none" w:sz="0" w:space="0" w:color="auto"/>
            <w:left w:val="none" w:sz="0" w:space="0" w:color="auto"/>
            <w:bottom w:val="none" w:sz="0" w:space="0" w:color="auto"/>
            <w:right w:val="none" w:sz="0" w:space="0" w:color="auto"/>
          </w:divBdr>
          <w:divsChild>
            <w:div w:id="143549794">
              <w:marLeft w:val="0"/>
              <w:marRight w:val="0"/>
              <w:marTop w:val="0"/>
              <w:marBottom w:val="0"/>
              <w:divBdr>
                <w:top w:val="none" w:sz="0" w:space="0" w:color="auto"/>
                <w:left w:val="none" w:sz="0" w:space="0" w:color="auto"/>
                <w:bottom w:val="none" w:sz="0" w:space="0" w:color="auto"/>
                <w:right w:val="none" w:sz="0" w:space="0" w:color="auto"/>
              </w:divBdr>
              <w:divsChild>
                <w:div w:id="50351186">
                  <w:marLeft w:val="0"/>
                  <w:marRight w:val="0"/>
                  <w:marTop w:val="0"/>
                  <w:marBottom w:val="0"/>
                  <w:divBdr>
                    <w:top w:val="none" w:sz="0" w:space="0" w:color="auto"/>
                    <w:left w:val="none" w:sz="0" w:space="0" w:color="auto"/>
                    <w:bottom w:val="none" w:sz="0" w:space="0" w:color="auto"/>
                    <w:right w:val="none" w:sz="0" w:space="0" w:color="auto"/>
                  </w:divBdr>
                  <w:divsChild>
                    <w:div w:id="85446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7752985">
      <w:bodyDiv w:val="1"/>
      <w:marLeft w:val="0"/>
      <w:marRight w:val="0"/>
      <w:marTop w:val="0"/>
      <w:marBottom w:val="0"/>
      <w:divBdr>
        <w:top w:val="none" w:sz="0" w:space="0" w:color="auto"/>
        <w:left w:val="none" w:sz="0" w:space="0" w:color="auto"/>
        <w:bottom w:val="none" w:sz="0" w:space="0" w:color="auto"/>
        <w:right w:val="none" w:sz="0" w:space="0" w:color="auto"/>
      </w:divBdr>
      <w:divsChild>
        <w:div w:id="1611276599">
          <w:marLeft w:val="0"/>
          <w:marRight w:val="0"/>
          <w:marTop w:val="0"/>
          <w:marBottom w:val="0"/>
          <w:divBdr>
            <w:top w:val="none" w:sz="0" w:space="0" w:color="auto"/>
            <w:left w:val="none" w:sz="0" w:space="0" w:color="auto"/>
            <w:bottom w:val="none" w:sz="0" w:space="0" w:color="auto"/>
            <w:right w:val="none" w:sz="0" w:space="0" w:color="auto"/>
          </w:divBdr>
          <w:divsChild>
            <w:div w:id="1739550130">
              <w:marLeft w:val="0"/>
              <w:marRight w:val="0"/>
              <w:marTop w:val="0"/>
              <w:marBottom w:val="0"/>
              <w:divBdr>
                <w:top w:val="none" w:sz="0" w:space="0" w:color="auto"/>
                <w:left w:val="none" w:sz="0" w:space="0" w:color="auto"/>
                <w:bottom w:val="none" w:sz="0" w:space="0" w:color="auto"/>
                <w:right w:val="none" w:sz="0" w:space="0" w:color="auto"/>
              </w:divBdr>
              <w:divsChild>
                <w:div w:id="243226986">
                  <w:marLeft w:val="0"/>
                  <w:marRight w:val="0"/>
                  <w:marTop w:val="0"/>
                  <w:marBottom w:val="0"/>
                  <w:divBdr>
                    <w:top w:val="none" w:sz="0" w:space="0" w:color="auto"/>
                    <w:left w:val="none" w:sz="0" w:space="0" w:color="auto"/>
                    <w:bottom w:val="none" w:sz="0" w:space="0" w:color="auto"/>
                    <w:right w:val="none" w:sz="0" w:space="0" w:color="auto"/>
                  </w:divBdr>
                  <w:divsChild>
                    <w:div w:id="1406341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0425645">
      <w:bodyDiv w:val="1"/>
      <w:marLeft w:val="0"/>
      <w:marRight w:val="0"/>
      <w:marTop w:val="0"/>
      <w:marBottom w:val="0"/>
      <w:divBdr>
        <w:top w:val="none" w:sz="0" w:space="0" w:color="auto"/>
        <w:left w:val="none" w:sz="0" w:space="0" w:color="auto"/>
        <w:bottom w:val="none" w:sz="0" w:space="0" w:color="auto"/>
        <w:right w:val="none" w:sz="0" w:space="0" w:color="auto"/>
      </w:divBdr>
    </w:div>
    <w:div w:id="1438021879">
      <w:bodyDiv w:val="1"/>
      <w:marLeft w:val="0"/>
      <w:marRight w:val="0"/>
      <w:marTop w:val="0"/>
      <w:marBottom w:val="0"/>
      <w:divBdr>
        <w:top w:val="none" w:sz="0" w:space="0" w:color="auto"/>
        <w:left w:val="none" w:sz="0" w:space="0" w:color="auto"/>
        <w:bottom w:val="none" w:sz="0" w:space="0" w:color="auto"/>
        <w:right w:val="none" w:sz="0" w:space="0" w:color="auto"/>
      </w:divBdr>
    </w:div>
    <w:div w:id="1506018941">
      <w:bodyDiv w:val="1"/>
      <w:marLeft w:val="0"/>
      <w:marRight w:val="0"/>
      <w:marTop w:val="0"/>
      <w:marBottom w:val="0"/>
      <w:divBdr>
        <w:top w:val="none" w:sz="0" w:space="0" w:color="auto"/>
        <w:left w:val="none" w:sz="0" w:space="0" w:color="auto"/>
        <w:bottom w:val="none" w:sz="0" w:space="0" w:color="auto"/>
        <w:right w:val="none" w:sz="0" w:space="0" w:color="auto"/>
      </w:divBdr>
    </w:div>
    <w:div w:id="1509448387">
      <w:bodyDiv w:val="1"/>
      <w:marLeft w:val="0"/>
      <w:marRight w:val="0"/>
      <w:marTop w:val="0"/>
      <w:marBottom w:val="0"/>
      <w:divBdr>
        <w:top w:val="none" w:sz="0" w:space="0" w:color="auto"/>
        <w:left w:val="none" w:sz="0" w:space="0" w:color="auto"/>
        <w:bottom w:val="none" w:sz="0" w:space="0" w:color="auto"/>
        <w:right w:val="none" w:sz="0" w:space="0" w:color="auto"/>
      </w:divBdr>
    </w:div>
    <w:div w:id="1535197323">
      <w:bodyDiv w:val="1"/>
      <w:marLeft w:val="0"/>
      <w:marRight w:val="0"/>
      <w:marTop w:val="0"/>
      <w:marBottom w:val="0"/>
      <w:divBdr>
        <w:top w:val="none" w:sz="0" w:space="0" w:color="auto"/>
        <w:left w:val="none" w:sz="0" w:space="0" w:color="auto"/>
        <w:bottom w:val="none" w:sz="0" w:space="0" w:color="auto"/>
        <w:right w:val="none" w:sz="0" w:space="0" w:color="auto"/>
      </w:divBdr>
      <w:divsChild>
        <w:div w:id="1113595605">
          <w:marLeft w:val="0"/>
          <w:marRight w:val="0"/>
          <w:marTop w:val="0"/>
          <w:marBottom w:val="0"/>
          <w:divBdr>
            <w:top w:val="none" w:sz="0" w:space="0" w:color="auto"/>
            <w:left w:val="none" w:sz="0" w:space="0" w:color="auto"/>
            <w:bottom w:val="none" w:sz="0" w:space="0" w:color="auto"/>
            <w:right w:val="none" w:sz="0" w:space="0" w:color="auto"/>
          </w:divBdr>
          <w:divsChild>
            <w:div w:id="316686919">
              <w:marLeft w:val="0"/>
              <w:marRight w:val="0"/>
              <w:marTop w:val="0"/>
              <w:marBottom w:val="0"/>
              <w:divBdr>
                <w:top w:val="none" w:sz="0" w:space="0" w:color="auto"/>
                <w:left w:val="none" w:sz="0" w:space="0" w:color="auto"/>
                <w:bottom w:val="none" w:sz="0" w:space="0" w:color="auto"/>
                <w:right w:val="none" w:sz="0" w:space="0" w:color="auto"/>
              </w:divBdr>
              <w:divsChild>
                <w:div w:id="1592008857">
                  <w:marLeft w:val="0"/>
                  <w:marRight w:val="0"/>
                  <w:marTop w:val="0"/>
                  <w:marBottom w:val="0"/>
                  <w:divBdr>
                    <w:top w:val="none" w:sz="0" w:space="0" w:color="auto"/>
                    <w:left w:val="none" w:sz="0" w:space="0" w:color="auto"/>
                    <w:bottom w:val="none" w:sz="0" w:space="0" w:color="auto"/>
                    <w:right w:val="none" w:sz="0" w:space="0" w:color="auto"/>
                  </w:divBdr>
                  <w:divsChild>
                    <w:div w:id="11168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084590">
      <w:bodyDiv w:val="1"/>
      <w:marLeft w:val="0"/>
      <w:marRight w:val="0"/>
      <w:marTop w:val="0"/>
      <w:marBottom w:val="0"/>
      <w:divBdr>
        <w:top w:val="none" w:sz="0" w:space="0" w:color="auto"/>
        <w:left w:val="none" w:sz="0" w:space="0" w:color="auto"/>
        <w:bottom w:val="none" w:sz="0" w:space="0" w:color="auto"/>
        <w:right w:val="none" w:sz="0" w:space="0" w:color="auto"/>
      </w:divBdr>
      <w:divsChild>
        <w:div w:id="1739596635">
          <w:marLeft w:val="0"/>
          <w:marRight w:val="0"/>
          <w:marTop w:val="0"/>
          <w:marBottom w:val="0"/>
          <w:divBdr>
            <w:top w:val="none" w:sz="0" w:space="0" w:color="auto"/>
            <w:left w:val="none" w:sz="0" w:space="0" w:color="auto"/>
            <w:bottom w:val="none" w:sz="0" w:space="0" w:color="auto"/>
            <w:right w:val="none" w:sz="0" w:space="0" w:color="auto"/>
          </w:divBdr>
          <w:divsChild>
            <w:div w:id="226230815">
              <w:marLeft w:val="0"/>
              <w:marRight w:val="0"/>
              <w:marTop w:val="0"/>
              <w:marBottom w:val="0"/>
              <w:divBdr>
                <w:top w:val="none" w:sz="0" w:space="0" w:color="auto"/>
                <w:left w:val="none" w:sz="0" w:space="0" w:color="auto"/>
                <w:bottom w:val="none" w:sz="0" w:space="0" w:color="auto"/>
                <w:right w:val="none" w:sz="0" w:space="0" w:color="auto"/>
              </w:divBdr>
              <w:divsChild>
                <w:div w:id="869488356">
                  <w:marLeft w:val="0"/>
                  <w:marRight w:val="0"/>
                  <w:marTop w:val="0"/>
                  <w:marBottom w:val="0"/>
                  <w:divBdr>
                    <w:top w:val="none" w:sz="0" w:space="0" w:color="auto"/>
                    <w:left w:val="none" w:sz="0" w:space="0" w:color="auto"/>
                    <w:bottom w:val="none" w:sz="0" w:space="0" w:color="auto"/>
                    <w:right w:val="none" w:sz="0" w:space="0" w:color="auto"/>
                  </w:divBdr>
                  <w:divsChild>
                    <w:div w:id="95861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7105067">
      <w:bodyDiv w:val="1"/>
      <w:marLeft w:val="0"/>
      <w:marRight w:val="0"/>
      <w:marTop w:val="0"/>
      <w:marBottom w:val="0"/>
      <w:divBdr>
        <w:top w:val="none" w:sz="0" w:space="0" w:color="auto"/>
        <w:left w:val="none" w:sz="0" w:space="0" w:color="auto"/>
        <w:bottom w:val="none" w:sz="0" w:space="0" w:color="auto"/>
        <w:right w:val="none" w:sz="0" w:space="0" w:color="auto"/>
      </w:divBdr>
    </w:div>
    <w:div w:id="1659841197">
      <w:bodyDiv w:val="1"/>
      <w:marLeft w:val="0"/>
      <w:marRight w:val="0"/>
      <w:marTop w:val="0"/>
      <w:marBottom w:val="0"/>
      <w:divBdr>
        <w:top w:val="none" w:sz="0" w:space="0" w:color="auto"/>
        <w:left w:val="none" w:sz="0" w:space="0" w:color="auto"/>
        <w:bottom w:val="none" w:sz="0" w:space="0" w:color="auto"/>
        <w:right w:val="none" w:sz="0" w:space="0" w:color="auto"/>
      </w:divBdr>
    </w:div>
    <w:div w:id="1680963261">
      <w:bodyDiv w:val="1"/>
      <w:marLeft w:val="0"/>
      <w:marRight w:val="0"/>
      <w:marTop w:val="0"/>
      <w:marBottom w:val="0"/>
      <w:divBdr>
        <w:top w:val="none" w:sz="0" w:space="0" w:color="auto"/>
        <w:left w:val="none" w:sz="0" w:space="0" w:color="auto"/>
        <w:bottom w:val="none" w:sz="0" w:space="0" w:color="auto"/>
        <w:right w:val="none" w:sz="0" w:space="0" w:color="auto"/>
      </w:divBdr>
    </w:div>
    <w:div w:id="1705012633">
      <w:bodyDiv w:val="1"/>
      <w:marLeft w:val="0"/>
      <w:marRight w:val="0"/>
      <w:marTop w:val="0"/>
      <w:marBottom w:val="0"/>
      <w:divBdr>
        <w:top w:val="none" w:sz="0" w:space="0" w:color="auto"/>
        <w:left w:val="none" w:sz="0" w:space="0" w:color="auto"/>
        <w:bottom w:val="none" w:sz="0" w:space="0" w:color="auto"/>
        <w:right w:val="none" w:sz="0" w:space="0" w:color="auto"/>
      </w:divBdr>
      <w:divsChild>
        <w:div w:id="972295738">
          <w:marLeft w:val="0"/>
          <w:marRight w:val="0"/>
          <w:marTop w:val="0"/>
          <w:marBottom w:val="0"/>
          <w:divBdr>
            <w:top w:val="none" w:sz="0" w:space="0" w:color="auto"/>
            <w:left w:val="none" w:sz="0" w:space="0" w:color="auto"/>
            <w:bottom w:val="none" w:sz="0" w:space="0" w:color="auto"/>
            <w:right w:val="none" w:sz="0" w:space="0" w:color="auto"/>
          </w:divBdr>
          <w:divsChild>
            <w:div w:id="107819934">
              <w:marLeft w:val="0"/>
              <w:marRight w:val="0"/>
              <w:marTop w:val="0"/>
              <w:marBottom w:val="0"/>
              <w:divBdr>
                <w:top w:val="none" w:sz="0" w:space="0" w:color="auto"/>
                <w:left w:val="none" w:sz="0" w:space="0" w:color="auto"/>
                <w:bottom w:val="none" w:sz="0" w:space="0" w:color="auto"/>
                <w:right w:val="none" w:sz="0" w:space="0" w:color="auto"/>
              </w:divBdr>
              <w:divsChild>
                <w:div w:id="129515154">
                  <w:marLeft w:val="0"/>
                  <w:marRight w:val="0"/>
                  <w:marTop w:val="0"/>
                  <w:marBottom w:val="0"/>
                  <w:divBdr>
                    <w:top w:val="none" w:sz="0" w:space="0" w:color="auto"/>
                    <w:left w:val="none" w:sz="0" w:space="0" w:color="auto"/>
                    <w:bottom w:val="none" w:sz="0" w:space="0" w:color="auto"/>
                    <w:right w:val="none" w:sz="0" w:space="0" w:color="auto"/>
                  </w:divBdr>
                  <w:divsChild>
                    <w:div w:id="139431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964445">
      <w:bodyDiv w:val="1"/>
      <w:marLeft w:val="0"/>
      <w:marRight w:val="0"/>
      <w:marTop w:val="0"/>
      <w:marBottom w:val="0"/>
      <w:divBdr>
        <w:top w:val="none" w:sz="0" w:space="0" w:color="auto"/>
        <w:left w:val="none" w:sz="0" w:space="0" w:color="auto"/>
        <w:bottom w:val="none" w:sz="0" w:space="0" w:color="auto"/>
        <w:right w:val="none" w:sz="0" w:space="0" w:color="auto"/>
      </w:divBdr>
    </w:div>
    <w:div w:id="1728992566">
      <w:bodyDiv w:val="1"/>
      <w:marLeft w:val="0"/>
      <w:marRight w:val="0"/>
      <w:marTop w:val="0"/>
      <w:marBottom w:val="0"/>
      <w:divBdr>
        <w:top w:val="none" w:sz="0" w:space="0" w:color="auto"/>
        <w:left w:val="none" w:sz="0" w:space="0" w:color="auto"/>
        <w:bottom w:val="none" w:sz="0" w:space="0" w:color="auto"/>
        <w:right w:val="none" w:sz="0" w:space="0" w:color="auto"/>
      </w:divBdr>
      <w:divsChild>
        <w:div w:id="487406202">
          <w:marLeft w:val="0"/>
          <w:marRight w:val="0"/>
          <w:marTop w:val="0"/>
          <w:marBottom w:val="0"/>
          <w:divBdr>
            <w:top w:val="none" w:sz="0" w:space="0" w:color="auto"/>
            <w:left w:val="none" w:sz="0" w:space="0" w:color="auto"/>
            <w:bottom w:val="none" w:sz="0" w:space="0" w:color="auto"/>
            <w:right w:val="none" w:sz="0" w:space="0" w:color="auto"/>
          </w:divBdr>
          <w:divsChild>
            <w:div w:id="429353335">
              <w:marLeft w:val="0"/>
              <w:marRight w:val="0"/>
              <w:marTop w:val="0"/>
              <w:marBottom w:val="0"/>
              <w:divBdr>
                <w:top w:val="none" w:sz="0" w:space="0" w:color="auto"/>
                <w:left w:val="none" w:sz="0" w:space="0" w:color="auto"/>
                <w:bottom w:val="none" w:sz="0" w:space="0" w:color="auto"/>
                <w:right w:val="none" w:sz="0" w:space="0" w:color="auto"/>
              </w:divBdr>
              <w:divsChild>
                <w:div w:id="782919551">
                  <w:marLeft w:val="0"/>
                  <w:marRight w:val="0"/>
                  <w:marTop w:val="0"/>
                  <w:marBottom w:val="0"/>
                  <w:divBdr>
                    <w:top w:val="none" w:sz="0" w:space="0" w:color="auto"/>
                    <w:left w:val="none" w:sz="0" w:space="0" w:color="auto"/>
                    <w:bottom w:val="none" w:sz="0" w:space="0" w:color="auto"/>
                    <w:right w:val="none" w:sz="0" w:space="0" w:color="auto"/>
                  </w:divBdr>
                  <w:divsChild>
                    <w:div w:id="15226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626408">
      <w:bodyDiv w:val="1"/>
      <w:marLeft w:val="0"/>
      <w:marRight w:val="0"/>
      <w:marTop w:val="0"/>
      <w:marBottom w:val="0"/>
      <w:divBdr>
        <w:top w:val="none" w:sz="0" w:space="0" w:color="auto"/>
        <w:left w:val="none" w:sz="0" w:space="0" w:color="auto"/>
        <w:bottom w:val="none" w:sz="0" w:space="0" w:color="auto"/>
        <w:right w:val="none" w:sz="0" w:space="0" w:color="auto"/>
      </w:divBdr>
    </w:div>
    <w:div w:id="1900435048">
      <w:bodyDiv w:val="1"/>
      <w:marLeft w:val="0"/>
      <w:marRight w:val="0"/>
      <w:marTop w:val="0"/>
      <w:marBottom w:val="0"/>
      <w:divBdr>
        <w:top w:val="none" w:sz="0" w:space="0" w:color="auto"/>
        <w:left w:val="none" w:sz="0" w:space="0" w:color="auto"/>
        <w:bottom w:val="none" w:sz="0" w:space="0" w:color="auto"/>
        <w:right w:val="none" w:sz="0" w:space="0" w:color="auto"/>
      </w:divBdr>
    </w:div>
    <w:div w:id="1923947065">
      <w:bodyDiv w:val="1"/>
      <w:marLeft w:val="0"/>
      <w:marRight w:val="0"/>
      <w:marTop w:val="0"/>
      <w:marBottom w:val="0"/>
      <w:divBdr>
        <w:top w:val="none" w:sz="0" w:space="0" w:color="auto"/>
        <w:left w:val="none" w:sz="0" w:space="0" w:color="auto"/>
        <w:bottom w:val="none" w:sz="0" w:space="0" w:color="auto"/>
        <w:right w:val="none" w:sz="0" w:space="0" w:color="auto"/>
      </w:divBdr>
      <w:divsChild>
        <w:div w:id="1506171673">
          <w:marLeft w:val="0"/>
          <w:marRight w:val="0"/>
          <w:marTop w:val="0"/>
          <w:marBottom w:val="0"/>
          <w:divBdr>
            <w:top w:val="none" w:sz="0" w:space="0" w:color="auto"/>
            <w:left w:val="none" w:sz="0" w:space="0" w:color="auto"/>
            <w:bottom w:val="none" w:sz="0" w:space="0" w:color="auto"/>
            <w:right w:val="none" w:sz="0" w:space="0" w:color="auto"/>
          </w:divBdr>
          <w:divsChild>
            <w:div w:id="582186712">
              <w:marLeft w:val="0"/>
              <w:marRight w:val="0"/>
              <w:marTop w:val="0"/>
              <w:marBottom w:val="0"/>
              <w:divBdr>
                <w:top w:val="none" w:sz="0" w:space="0" w:color="auto"/>
                <w:left w:val="none" w:sz="0" w:space="0" w:color="auto"/>
                <w:bottom w:val="none" w:sz="0" w:space="0" w:color="auto"/>
                <w:right w:val="none" w:sz="0" w:space="0" w:color="auto"/>
              </w:divBdr>
              <w:divsChild>
                <w:div w:id="151912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62260">
      <w:bodyDiv w:val="1"/>
      <w:marLeft w:val="0"/>
      <w:marRight w:val="0"/>
      <w:marTop w:val="0"/>
      <w:marBottom w:val="0"/>
      <w:divBdr>
        <w:top w:val="none" w:sz="0" w:space="0" w:color="auto"/>
        <w:left w:val="none" w:sz="0" w:space="0" w:color="auto"/>
        <w:bottom w:val="none" w:sz="0" w:space="0" w:color="auto"/>
        <w:right w:val="none" w:sz="0" w:space="0" w:color="auto"/>
      </w:divBdr>
    </w:div>
    <w:div w:id="2019383373">
      <w:bodyDiv w:val="1"/>
      <w:marLeft w:val="0"/>
      <w:marRight w:val="0"/>
      <w:marTop w:val="0"/>
      <w:marBottom w:val="0"/>
      <w:divBdr>
        <w:top w:val="none" w:sz="0" w:space="0" w:color="auto"/>
        <w:left w:val="none" w:sz="0" w:space="0" w:color="auto"/>
        <w:bottom w:val="none" w:sz="0" w:space="0" w:color="auto"/>
        <w:right w:val="none" w:sz="0" w:space="0" w:color="auto"/>
      </w:divBdr>
    </w:div>
    <w:div w:id="2022972628">
      <w:bodyDiv w:val="1"/>
      <w:marLeft w:val="0"/>
      <w:marRight w:val="0"/>
      <w:marTop w:val="0"/>
      <w:marBottom w:val="0"/>
      <w:divBdr>
        <w:top w:val="none" w:sz="0" w:space="0" w:color="auto"/>
        <w:left w:val="none" w:sz="0" w:space="0" w:color="auto"/>
        <w:bottom w:val="none" w:sz="0" w:space="0" w:color="auto"/>
        <w:right w:val="none" w:sz="0" w:space="0" w:color="auto"/>
      </w:divBdr>
    </w:div>
    <w:div w:id="2028094297">
      <w:bodyDiv w:val="1"/>
      <w:marLeft w:val="0"/>
      <w:marRight w:val="0"/>
      <w:marTop w:val="0"/>
      <w:marBottom w:val="0"/>
      <w:divBdr>
        <w:top w:val="none" w:sz="0" w:space="0" w:color="auto"/>
        <w:left w:val="none" w:sz="0" w:space="0" w:color="auto"/>
        <w:bottom w:val="none" w:sz="0" w:space="0" w:color="auto"/>
        <w:right w:val="none" w:sz="0" w:space="0" w:color="auto"/>
      </w:divBdr>
    </w:div>
    <w:div w:id="2103992658">
      <w:bodyDiv w:val="1"/>
      <w:marLeft w:val="0"/>
      <w:marRight w:val="0"/>
      <w:marTop w:val="0"/>
      <w:marBottom w:val="0"/>
      <w:divBdr>
        <w:top w:val="none" w:sz="0" w:space="0" w:color="auto"/>
        <w:left w:val="none" w:sz="0" w:space="0" w:color="auto"/>
        <w:bottom w:val="none" w:sz="0" w:space="0" w:color="auto"/>
        <w:right w:val="none" w:sz="0" w:space="0" w:color="auto"/>
      </w:divBdr>
    </w:div>
    <w:div w:id="2120100692">
      <w:bodyDiv w:val="1"/>
      <w:marLeft w:val="0"/>
      <w:marRight w:val="0"/>
      <w:marTop w:val="0"/>
      <w:marBottom w:val="0"/>
      <w:divBdr>
        <w:top w:val="none" w:sz="0" w:space="0" w:color="auto"/>
        <w:left w:val="none" w:sz="0" w:space="0" w:color="auto"/>
        <w:bottom w:val="none" w:sz="0" w:space="0" w:color="auto"/>
        <w:right w:val="none" w:sz="0" w:space="0" w:color="auto"/>
      </w:divBdr>
    </w:div>
    <w:div w:id="2125994473">
      <w:bodyDiv w:val="1"/>
      <w:marLeft w:val="0"/>
      <w:marRight w:val="0"/>
      <w:marTop w:val="0"/>
      <w:marBottom w:val="0"/>
      <w:divBdr>
        <w:top w:val="none" w:sz="0" w:space="0" w:color="auto"/>
        <w:left w:val="none" w:sz="0" w:space="0" w:color="auto"/>
        <w:bottom w:val="none" w:sz="0" w:space="0" w:color="auto"/>
        <w:right w:val="none" w:sz="0" w:space="0" w:color="auto"/>
      </w:divBdr>
    </w:div>
    <w:div w:id="2126390437">
      <w:bodyDiv w:val="1"/>
      <w:marLeft w:val="0"/>
      <w:marRight w:val="0"/>
      <w:marTop w:val="0"/>
      <w:marBottom w:val="0"/>
      <w:divBdr>
        <w:top w:val="none" w:sz="0" w:space="0" w:color="auto"/>
        <w:left w:val="none" w:sz="0" w:space="0" w:color="auto"/>
        <w:bottom w:val="none" w:sz="0" w:space="0" w:color="auto"/>
        <w:right w:val="none" w:sz="0" w:space="0" w:color="auto"/>
      </w:divBdr>
    </w:div>
    <w:div w:id="2131508337">
      <w:bodyDiv w:val="1"/>
      <w:marLeft w:val="0"/>
      <w:marRight w:val="0"/>
      <w:marTop w:val="0"/>
      <w:marBottom w:val="0"/>
      <w:divBdr>
        <w:top w:val="none" w:sz="0" w:space="0" w:color="auto"/>
        <w:left w:val="none" w:sz="0" w:space="0" w:color="auto"/>
        <w:bottom w:val="none" w:sz="0" w:space="0" w:color="auto"/>
        <w:right w:val="none" w:sz="0" w:space="0" w:color="auto"/>
      </w:divBdr>
      <w:divsChild>
        <w:div w:id="1032150823">
          <w:marLeft w:val="0"/>
          <w:marRight w:val="0"/>
          <w:marTop w:val="0"/>
          <w:marBottom w:val="0"/>
          <w:divBdr>
            <w:top w:val="none" w:sz="0" w:space="0" w:color="auto"/>
            <w:left w:val="none" w:sz="0" w:space="0" w:color="auto"/>
            <w:bottom w:val="none" w:sz="0" w:space="0" w:color="auto"/>
            <w:right w:val="none" w:sz="0" w:space="0" w:color="auto"/>
          </w:divBdr>
          <w:divsChild>
            <w:div w:id="1205361915">
              <w:marLeft w:val="0"/>
              <w:marRight w:val="0"/>
              <w:marTop w:val="0"/>
              <w:marBottom w:val="0"/>
              <w:divBdr>
                <w:top w:val="none" w:sz="0" w:space="0" w:color="auto"/>
                <w:left w:val="none" w:sz="0" w:space="0" w:color="auto"/>
                <w:bottom w:val="none" w:sz="0" w:space="0" w:color="auto"/>
                <w:right w:val="none" w:sz="0" w:space="0" w:color="auto"/>
              </w:divBdr>
              <w:divsChild>
                <w:div w:id="77313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6200">
      <w:bodyDiv w:val="1"/>
      <w:marLeft w:val="0"/>
      <w:marRight w:val="0"/>
      <w:marTop w:val="0"/>
      <w:marBottom w:val="0"/>
      <w:divBdr>
        <w:top w:val="none" w:sz="0" w:space="0" w:color="auto"/>
        <w:left w:val="none" w:sz="0" w:space="0" w:color="auto"/>
        <w:bottom w:val="none" w:sz="0" w:space="0" w:color="auto"/>
        <w:right w:val="none" w:sz="0" w:space="0" w:color="auto"/>
      </w:divBdr>
      <w:divsChild>
        <w:div w:id="1488084511">
          <w:marLeft w:val="0"/>
          <w:marRight w:val="0"/>
          <w:marTop w:val="0"/>
          <w:marBottom w:val="0"/>
          <w:divBdr>
            <w:top w:val="none" w:sz="0" w:space="0" w:color="auto"/>
            <w:left w:val="none" w:sz="0" w:space="0" w:color="auto"/>
            <w:bottom w:val="none" w:sz="0" w:space="0" w:color="auto"/>
            <w:right w:val="none" w:sz="0" w:space="0" w:color="auto"/>
          </w:divBdr>
          <w:divsChild>
            <w:div w:id="1717074821">
              <w:marLeft w:val="0"/>
              <w:marRight w:val="0"/>
              <w:marTop w:val="0"/>
              <w:marBottom w:val="0"/>
              <w:divBdr>
                <w:top w:val="none" w:sz="0" w:space="0" w:color="auto"/>
                <w:left w:val="none" w:sz="0" w:space="0" w:color="auto"/>
                <w:bottom w:val="none" w:sz="0" w:space="0" w:color="auto"/>
                <w:right w:val="none" w:sz="0" w:space="0" w:color="auto"/>
              </w:divBdr>
              <w:divsChild>
                <w:div w:id="212199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comments" Target="comments.xml"/><Relationship Id="rId18" Type="http://schemas.openxmlformats.org/officeDocument/2006/relationships/hyperlink" Target="file://d:\Users\mburghiu\Desktop\SM%206.1%202016\AppData\Local\Microsoft\Windows\INetCache\AppData\Local\Microsoft\Windows\INetCache\Content.Outlook\AppData\Local\Microsoft\Windows\INetCache\Users\amarcu\AppData\Local\Microsoft\Windows\Temporary%20Internet%20Files\adriana.rosu\AppData\Local\Microsoft\Windows\Temporary%20Internet%20Files\Content.Outlook\AppData\Local\Microsoft\Windows\INetCache\Content.Outlook\AppData\Local\Microsoft\Windows\INetCache\AppData\Local\Microsoft\Windows\INetCache\Content.Outlook\AppData\Local\Microsoft\Windows\INetCache\Content.Outlook\Users\amarcu\sintact%203.0\cache\Legislatie\temp266506\00086375.htm"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galadakaleh.ro/" TargetMode="External"/><Relationship Id="rId34"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http://www.galadakaleh.ro/" TargetMode="External"/><Relationship Id="rId17" Type="http://schemas.openxmlformats.org/officeDocument/2006/relationships/hyperlink" Target="file://d:\Users\mburghiu\Desktop\SM%206.1%202016\AppData\Local\Microsoft\Windows\INetCache\AppData\Local\Microsoft\Windows\INetCache\Content.Outlook\AppData\Local\Microsoft\Windows\INetCache\Users\amarcu\AppData\Local\Microsoft\Windows\Temporary%20Internet%20Files\adriana.rosu\AppData\Local\Microsoft\Windows\Temporary%20Internet%20Files\Content.Outlook\AppData\Local\Microsoft\Windows\INetCache\Content.Outlook\AppData\Local\Microsoft\Windows\INetCache\AppData\Local\Microsoft\Windows\INetCache\Content.Outlook\AppData\Local\Microsoft\Windows\INetCache\Content.Outlook\Users\amarcu\sintact%203.0\cache\Legislatie\temp725260\00070193.htm" TargetMode="External"/><Relationship Id="rId25" Type="http://schemas.openxmlformats.org/officeDocument/2006/relationships/hyperlink" Target="http://www.afir.info" TargetMode="Externa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file://d:\Users\mburghiu\Desktop\SM%206.1%202016\AppData\Local\Microsoft\Windows\INetCache\AppData\Local\Microsoft\Windows\INetCache\Content.Outlook\AppData\Local\Microsoft\Windows\INetCache\Users\amarcu\AppData\Local\Microsoft\Windows\Temporary%20Internet%20Files\adriana.rosu\AppData\Local\Microsoft\Windows\Temporary%20Internet%20Files\Content.Outlook\AppData\Local\Microsoft\Windows\INetCache\Content.Outlook\AppData\Local\Microsoft\Windows\INetCache\AppData\Local\Microsoft\Windows\INetCache\Content.Outlook\AppData\Local\Microsoft\Windows\INetCache\Content.Outlook\Users\amarcu\sintact%203.0\cache\Legislatie\temp725260\00070190.htm" TargetMode="External"/><Relationship Id="rId20" Type="http://schemas.openxmlformats.org/officeDocument/2006/relationships/hyperlink" Target="http://www.galadakaleh.ro/"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ladakaleh.ro" TargetMode="External"/><Relationship Id="rId24" Type="http://schemas.openxmlformats.org/officeDocument/2006/relationships/hyperlink" Target="http://www.afir.info" TargetMode="External"/><Relationship Id="rId5" Type="http://schemas.openxmlformats.org/officeDocument/2006/relationships/webSettings" Target="webSettings.xml"/><Relationship Id="rId15" Type="http://schemas.openxmlformats.org/officeDocument/2006/relationships/hyperlink" Target="file:///d:\Users\mburghiu\Desktop\SM%206.1%202016\AppData\Local\Microsoft\Windows\INetCache\AppData\Local\Microsoft\Windows\INetCache\Content.Outlook\AppData\Local\Microsoft\Windows\INetCache\Users\amarcu\sintact%203.0\cache\Legislatie\temp331198\00066043.htm" TargetMode="External"/><Relationship Id="rId23" Type="http://schemas.openxmlformats.org/officeDocument/2006/relationships/hyperlink" Target="http://www.afir.info)" TargetMode="External"/><Relationship Id="rId28" Type="http://schemas.openxmlformats.org/officeDocument/2006/relationships/footer" Target="footer2.xml"/><Relationship Id="rId36" Type="http://schemas.microsoft.com/office/2011/relationships/commentsExtended" Target="commentsExtended.xml"/><Relationship Id="rId10" Type="http://schemas.openxmlformats.org/officeDocument/2006/relationships/hyperlink" Target="mailto:galadakaleh@gmail.com" TargetMode="External"/><Relationship Id="rId19" Type="http://schemas.openxmlformats.org/officeDocument/2006/relationships/hyperlink" Target="http://www.galadakaleh.ro/" TargetMode="External"/><Relationship Id="rId4" Type="http://schemas.openxmlformats.org/officeDocument/2006/relationships/settings" Target="settings.xml"/><Relationship Id="rId9" Type="http://schemas.openxmlformats.org/officeDocument/2006/relationships/hyperlink" Target="http://www.galadakaleh.ro/" TargetMode="External"/><Relationship Id="rId14" Type="http://schemas.openxmlformats.org/officeDocument/2006/relationships/hyperlink" Target="file:///d:\Users\mburghiu\Desktop\SM%206.1%202016\AppData\Local\Microsoft\Windows\INetCache\AppData\Local\Microsoft\Windows\INetCache\Content.Outlook\AppData\Local\Microsoft\Windows\INetCache\Users\amarcu\sintact%203.0\cache\Legislatie\temp331198\00066043.htm" TargetMode="External"/><Relationship Id="rId22" Type="http://schemas.openxmlformats.org/officeDocument/2006/relationships/hyperlink" Target="http://www.galadakaleh.ro/" TargetMode="External"/><Relationship Id="rId27" Type="http://schemas.openxmlformats.org/officeDocument/2006/relationships/footer" Target="footer1.xml"/><Relationship Id="rId30" Type="http://schemas.openxmlformats.org/officeDocument/2006/relationships/theme" Target="theme/theme1.xml"/><Relationship Id="rId35"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D07E508-EE8F-4E12-B772-EA14E5FED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56</Pages>
  <Words>22238</Words>
  <Characters>128982</Characters>
  <Application>Microsoft Office Word</Application>
  <DocSecurity>0</DocSecurity>
  <Lines>1074</Lines>
  <Paragraphs>301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Utilizator Windows</cp:lastModifiedBy>
  <cp:revision>2</cp:revision>
  <dcterms:created xsi:type="dcterms:W3CDTF">2021-04-23T09:32:00Z</dcterms:created>
  <dcterms:modified xsi:type="dcterms:W3CDTF">2021-04-23T09:32:00Z</dcterms:modified>
</cp:coreProperties>
</file>